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21043" w14:textId="0BA4C66E" w:rsidR="00DF2CC0" w:rsidRPr="00C10512" w:rsidRDefault="008B1D5F" w:rsidP="008B1D5F">
      <w:pPr>
        <w:tabs>
          <w:tab w:val="left" w:pos="7635"/>
        </w:tabs>
        <w:spacing w:after="0" w:line="240" w:lineRule="auto"/>
        <w:ind w:left="-426"/>
        <w:jc w:val="both"/>
        <w:rPr>
          <w:rFonts w:ascii="Arial" w:hAnsi="Arial" w:cs="Arial"/>
          <w:b/>
          <w:sz w:val="20"/>
          <w:szCs w:val="20"/>
        </w:rPr>
      </w:pPr>
      <w:r w:rsidRPr="00C10512">
        <w:rPr>
          <w:rFonts w:ascii="Arial" w:hAnsi="Arial" w:cs="Arial"/>
          <w:b/>
          <w:sz w:val="20"/>
          <w:szCs w:val="20"/>
          <w:lang w:eastAsia="sk-SK"/>
        </w:rPr>
        <w:drawing>
          <wp:anchor distT="0" distB="0" distL="114300" distR="114300" simplePos="0" relativeHeight="251659264" behindDoc="1" locked="0" layoutInCell="1" allowOverlap="1" wp14:anchorId="7E7F3BA7" wp14:editId="60F3E73E">
            <wp:simplePos x="0" y="0"/>
            <wp:positionH relativeFrom="margin">
              <wp:posOffset>-718820</wp:posOffset>
            </wp:positionH>
            <wp:positionV relativeFrom="paragraph">
              <wp:posOffset>-366395</wp:posOffset>
            </wp:positionV>
            <wp:extent cx="8324850" cy="1666875"/>
            <wp:effectExtent l="0" t="0" r="0" b="0"/>
            <wp:wrapNone/>
            <wp:docPr id="5"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7"/>
                    <a:stretch>
                      <a:fillRect/>
                    </a:stretch>
                  </pic:blipFill>
                  <pic:spPr bwMode="auto">
                    <a:xfrm>
                      <a:off x="0" y="0"/>
                      <a:ext cx="8324850" cy="1666875"/>
                    </a:xfrm>
                    <a:prstGeom prst="rect">
                      <a:avLst/>
                    </a:prstGeom>
                    <a:noFill/>
                  </pic:spPr>
                </pic:pic>
              </a:graphicData>
            </a:graphic>
            <wp14:sizeRelH relativeFrom="page">
              <wp14:pctWidth>0</wp14:pctWidth>
            </wp14:sizeRelH>
            <wp14:sizeRelV relativeFrom="page">
              <wp14:pctHeight>0</wp14:pctHeight>
            </wp14:sizeRelV>
          </wp:anchor>
        </w:drawing>
      </w:r>
      <w:r w:rsidR="0089349D" w:rsidRPr="00C10512">
        <w:rPr>
          <w:rFonts w:ascii="Arial" w:hAnsi="Arial" w:cs="Arial"/>
          <w:b/>
          <w:sz w:val="20"/>
          <w:szCs w:val="20"/>
        </w:rPr>
        <w:tab/>
      </w:r>
    </w:p>
    <w:p w14:paraId="1F4691B7" w14:textId="4C94ED9A" w:rsidR="00427509" w:rsidRPr="00C10512" w:rsidRDefault="00427509" w:rsidP="00087207">
      <w:pPr>
        <w:tabs>
          <w:tab w:val="left" w:pos="7635"/>
        </w:tabs>
        <w:spacing w:after="0" w:line="240" w:lineRule="auto"/>
        <w:jc w:val="both"/>
        <w:rPr>
          <w:rFonts w:ascii="Arial" w:hAnsi="Arial" w:cs="Arial"/>
          <w:sz w:val="20"/>
          <w:szCs w:val="20"/>
        </w:rPr>
      </w:pPr>
    </w:p>
    <w:p w14:paraId="7150D5DF" w14:textId="13C823AD" w:rsidR="00427509" w:rsidRPr="00C10512" w:rsidRDefault="008B1D5F" w:rsidP="008B1D5F">
      <w:pPr>
        <w:tabs>
          <w:tab w:val="left" w:pos="5775"/>
        </w:tabs>
        <w:spacing w:after="0" w:line="240" w:lineRule="auto"/>
        <w:jc w:val="both"/>
        <w:rPr>
          <w:rFonts w:ascii="Arial" w:hAnsi="Arial" w:cs="Arial"/>
          <w:sz w:val="20"/>
          <w:szCs w:val="20"/>
        </w:rPr>
      </w:pPr>
      <w:r w:rsidRPr="00C10512">
        <w:rPr>
          <w:rFonts w:ascii="Arial" w:hAnsi="Arial" w:cs="Arial"/>
          <w:sz w:val="20"/>
          <w:szCs w:val="20"/>
        </w:rPr>
        <w:tab/>
      </w:r>
    </w:p>
    <w:p w14:paraId="4529B549" w14:textId="77777777" w:rsidR="00427509" w:rsidRPr="00C10512" w:rsidRDefault="00427509" w:rsidP="00087207">
      <w:pPr>
        <w:tabs>
          <w:tab w:val="left" w:pos="7635"/>
        </w:tabs>
        <w:spacing w:after="0" w:line="240" w:lineRule="auto"/>
        <w:jc w:val="both"/>
        <w:rPr>
          <w:rFonts w:ascii="Arial" w:hAnsi="Arial" w:cs="Arial"/>
          <w:sz w:val="20"/>
          <w:szCs w:val="20"/>
        </w:rPr>
      </w:pPr>
    </w:p>
    <w:p w14:paraId="6C1C934C" w14:textId="77777777" w:rsidR="00BD33DC" w:rsidRPr="00C10512" w:rsidRDefault="00BD33DC" w:rsidP="00087207">
      <w:pPr>
        <w:tabs>
          <w:tab w:val="left" w:pos="7635"/>
        </w:tabs>
        <w:spacing w:after="0" w:line="240" w:lineRule="auto"/>
        <w:jc w:val="both"/>
        <w:rPr>
          <w:rFonts w:ascii="Arial" w:hAnsi="Arial" w:cs="Arial"/>
          <w:sz w:val="20"/>
          <w:szCs w:val="20"/>
        </w:rPr>
      </w:pPr>
    </w:p>
    <w:p w14:paraId="1F4BCC63" w14:textId="77777777" w:rsidR="00427509" w:rsidRPr="00C10512" w:rsidRDefault="00427509" w:rsidP="00087207">
      <w:pPr>
        <w:tabs>
          <w:tab w:val="left" w:pos="7635"/>
        </w:tabs>
        <w:spacing w:after="0" w:line="240" w:lineRule="auto"/>
        <w:jc w:val="both"/>
        <w:rPr>
          <w:rFonts w:ascii="Arial" w:hAnsi="Arial" w:cs="Arial"/>
          <w:sz w:val="20"/>
          <w:szCs w:val="20"/>
        </w:rPr>
      </w:pPr>
    </w:p>
    <w:p w14:paraId="39ECBC85" w14:textId="77777777" w:rsidR="00427509" w:rsidRPr="00C10512" w:rsidRDefault="00427509" w:rsidP="00087207">
      <w:pPr>
        <w:tabs>
          <w:tab w:val="left" w:pos="7635"/>
        </w:tabs>
        <w:spacing w:after="0" w:line="240" w:lineRule="auto"/>
        <w:jc w:val="both"/>
        <w:rPr>
          <w:rFonts w:ascii="Arial" w:hAnsi="Arial" w:cs="Arial"/>
          <w:sz w:val="20"/>
          <w:szCs w:val="20"/>
        </w:rPr>
      </w:pPr>
    </w:p>
    <w:p w14:paraId="4A0909E4" w14:textId="77777777" w:rsidR="0043512E" w:rsidRPr="00C10512" w:rsidRDefault="0043512E" w:rsidP="00826BD2">
      <w:pPr>
        <w:tabs>
          <w:tab w:val="left" w:pos="7635"/>
        </w:tabs>
        <w:spacing w:after="0" w:line="240" w:lineRule="auto"/>
        <w:jc w:val="both"/>
        <w:rPr>
          <w:rFonts w:ascii="Arial" w:hAnsi="Arial" w:cs="Arial"/>
          <w:sz w:val="20"/>
          <w:szCs w:val="20"/>
        </w:rPr>
      </w:pPr>
    </w:p>
    <w:p w14:paraId="57CD45EB" w14:textId="77777777" w:rsidR="005C7782" w:rsidRPr="00C10512" w:rsidRDefault="005C7782" w:rsidP="00826BD2">
      <w:pPr>
        <w:pStyle w:val="Zkladntext3"/>
        <w:jc w:val="both"/>
        <w:rPr>
          <w:rFonts w:ascii="Arial" w:hAnsi="Arial" w:cs="Arial"/>
          <w:caps/>
          <w:color w:val="auto"/>
        </w:rPr>
      </w:pPr>
    </w:p>
    <w:p w14:paraId="79003D42" w14:textId="77777777" w:rsidR="005C7782" w:rsidRPr="00C10512" w:rsidRDefault="005C7782" w:rsidP="00826BD2">
      <w:pPr>
        <w:pStyle w:val="Zkladntext3"/>
        <w:jc w:val="both"/>
        <w:rPr>
          <w:rFonts w:ascii="Arial" w:hAnsi="Arial" w:cs="Arial"/>
          <w:caps/>
          <w:color w:val="000000" w:themeColor="text1"/>
        </w:rPr>
      </w:pPr>
    </w:p>
    <w:p w14:paraId="705DA0A9" w14:textId="77777777" w:rsidR="00D2151A" w:rsidRPr="00C10512" w:rsidRDefault="00D2151A" w:rsidP="0069752B">
      <w:pPr>
        <w:pStyle w:val="Zkladntext3"/>
        <w:rPr>
          <w:rFonts w:ascii="Arial" w:hAnsi="Arial" w:cs="Arial"/>
          <w:caps/>
          <w:color w:val="000000" w:themeColor="text1"/>
          <w:sz w:val="22"/>
          <w:szCs w:val="22"/>
        </w:rPr>
      </w:pPr>
    </w:p>
    <w:p w14:paraId="5D4FF101" w14:textId="77777777" w:rsidR="00D2151A" w:rsidRPr="00C10512" w:rsidRDefault="00D2151A" w:rsidP="0069752B">
      <w:pPr>
        <w:pStyle w:val="Zkladntext3"/>
        <w:rPr>
          <w:rFonts w:ascii="Arial" w:hAnsi="Arial" w:cs="Arial"/>
          <w:caps/>
          <w:color w:val="000000" w:themeColor="text1"/>
          <w:sz w:val="22"/>
          <w:szCs w:val="22"/>
        </w:rPr>
      </w:pPr>
    </w:p>
    <w:p w14:paraId="46B8126F" w14:textId="77777777" w:rsidR="002955E9" w:rsidRDefault="003810E6" w:rsidP="0069752B">
      <w:pPr>
        <w:pStyle w:val="Zkladntext3"/>
        <w:rPr>
          <w:rFonts w:ascii="Arial" w:hAnsi="Arial" w:cs="Arial"/>
          <w:caps/>
          <w:color w:val="000000" w:themeColor="text1"/>
          <w:sz w:val="22"/>
          <w:szCs w:val="22"/>
        </w:rPr>
      </w:pPr>
      <w:r w:rsidRPr="00C10512">
        <w:rPr>
          <w:rFonts w:ascii="Arial" w:hAnsi="Arial" w:cs="Arial"/>
          <w:caps/>
          <w:color w:val="000000" w:themeColor="text1"/>
          <w:sz w:val="22"/>
          <w:szCs w:val="22"/>
        </w:rPr>
        <w:t>ZADÁVANIE NADLIMITNEJ ZÁKAZKY</w:t>
      </w:r>
      <w:r w:rsidR="0069752B" w:rsidRPr="00C10512">
        <w:rPr>
          <w:rFonts w:ascii="Arial" w:hAnsi="Arial" w:cs="Arial"/>
          <w:caps/>
          <w:color w:val="000000" w:themeColor="text1"/>
          <w:sz w:val="22"/>
          <w:szCs w:val="22"/>
        </w:rPr>
        <w:t xml:space="preserve"> </w:t>
      </w:r>
    </w:p>
    <w:p w14:paraId="5BFA02F7" w14:textId="06E97EF4" w:rsidR="0069752B" w:rsidRPr="002955E9" w:rsidRDefault="0069752B" w:rsidP="0069752B">
      <w:pPr>
        <w:pStyle w:val="Zkladntext3"/>
        <w:rPr>
          <w:rFonts w:ascii="Arial" w:hAnsi="Arial" w:cs="Arial"/>
          <w:caps/>
          <w:color w:val="000000" w:themeColor="text1"/>
          <w:sz w:val="22"/>
          <w:szCs w:val="22"/>
        </w:rPr>
      </w:pPr>
      <w:r w:rsidRPr="002955E9">
        <w:rPr>
          <w:rFonts w:ascii="Arial" w:hAnsi="Arial" w:cs="Arial"/>
          <w:caps/>
          <w:color w:val="000000" w:themeColor="text1"/>
          <w:sz w:val="22"/>
          <w:szCs w:val="22"/>
        </w:rPr>
        <w:t>superreverznou VerejnOU súťažOU</w:t>
      </w:r>
    </w:p>
    <w:p w14:paraId="2F0A0FBA" w14:textId="77777777" w:rsidR="00550D21" w:rsidRPr="00C10512" w:rsidRDefault="00550D21" w:rsidP="00826BD2">
      <w:pPr>
        <w:tabs>
          <w:tab w:val="left" w:pos="7635"/>
        </w:tabs>
        <w:spacing w:after="0" w:line="240" w:lineRule="auto"/>
        <w:jc w:val="center"/>
        <w:rPr>
          <w:rFonts w:ascii="Arial" w:hAnsi="Arial" w:cs="Arial"/>
          <w:color w:val="000000" w:themeColor="text1"/>
          <w:sz w:val="20"/>
          <w:szCs w:val="20"/>
        </w:rPr>
      </w:pPr>
    </w:p>
    <w:p w14:paraId="0DCFF26E" w14:textId="1D459EB4" w:rsidR="005C7782" w:rsidRPr="00C10512" w:rsidRDefault="005C7782" w:rsidP="00826BD2">
      <w:pPr>
        <w:tabs>
          <w:tab w:val="left" w:pos="7635"/>
        </w:tabs>
        <w:spacing w:after="0" w:line="240" w:lineRule="auto"/>
        <w:jc w:val="center"/>
        <w:rPr>
          <w:rFonts w:ascii="Arial" w:hAnsi="Arial" w:cs="Arial"/>
          <w:color w:val="000000" w:themeColor="text1"/>
          <w:sz w:val="20"/>
          <w:szCs w:val="20"/>
        </w:rPr>
      </w:pPr>
    </w:p>
    <w:p w14:paraId="7D940EA5" w14:textId="77777777" w:rsidR="005C7782" w:rsidRPr="00C10512" w:rsidRDefault="005C7782" w:rsidP="00826BD2">
      <w:pPr>
        <w:tabs>
          <w:tab w:val="left" w:pos="7635"/>
        </w:tabs>
        <w:spacing w:after="0" w:line="240" w:lineRule="auto"/>
        <w:jc w:val="center"/>
        <w:rPr>
          <w:rFonts w:ascii="Arial" w:hAnsi="Arial" w:cs="Arial"/>
          <w:color w:val="000000" w:themeColor="text1"/>
          <w:sz w:val="20"/>
          <w:szCs w:val="20"/>
        </w:rPr>
      </w:pPr>
    </w:p>
    <w:p w14:paraId="3402C1FC" w14:textId="77777777" w:rsidR="00313878" w:rsidRPr="00C10512" w:rsidRDefault="00313878" w:rsidP="00826BD2">
      <w:pPr>
        <w:pStyle w:val="Zkladntext3"/>
        <w:rPr>
          <w:rFonts w:ascii="Arial" w:hAnsi="Arial" w:cs="Arial"/>
          <w:color w:val="000000" w:themeColor="text1"/>
        </w:rPr>
      </w:pPr>
    </w:p>
    <w:p w14:paraId="6A84ED2E" w14:textId="77777777" w:rsidR="00167E58" w:rsidRPr="00C10512" w:rsidRDefault="00550D21" w:rsidP="00167E58">
      <w:pPr>
        <w:pStyle w:val="Zkladntext3"/>
        <w:ind w:left="-709" w:right="-455"/>
        <w:rPr>
          <w:rFonts w:ascii="Arial" w:hAnsi="Arial" w:cs="Arial"/>
          <w:bCs/>
          <w:color w:val="000000" w:themeColor="text1"/>
        </w:rPr>
      </w:pPr>
      <w:r w:rsidRPr="00C10512">
        <w:rPr>
          <w:rFonts w:ascii="Arial" w:hAnsi="Arial" w:cs="Arial"/>
          <w:color w:val="000000" w:themeColor="text1"/>
        </w:rPr>
        <w:t xml:space="preserve">podľa § 66 ods. 7 </w:t>
      </w:r>
      <w:r w:rsidR="003B122E" w:rsidRPr="00C10512">
        <w:rPr>
          <w:rFonts w:ascii="Arial" w:hAnsi="Arial" w:cs="Arial"/>
          <w:color w:val="000000" w:themeColor="text1"/>
        </w:rPr>
        <w:t>písm. b)</w:t>
      </w:r>
      <w:r w:rsidR="004E1DBA" w:rsidRPr="00C10512">
        <w:rPr>
          <w:rFonts w:ascii="Arial" w:hAnsi="Arial" w:cs="Arial"/>
          <w:color w:val="000000" w:themeColor="text1"/>
        </w:rPr>
        <w:t xml:space="preserve"> </w:t>
      </w:r>
      <w:r w:rsidRPr="00C10512">
        <w:rPr>
          <w:rFonts w:ascii="Arial" w:hAnsi="Arial" w:cs="Arial"/>
          <w:color w:val="000000" w:themeColor="text1"/>
        </w:rPr>
        <w:t>zákona č.</w:t>
      </w:r>
      <w:r w:rsidRPr="00C10512">
        <w:rPr>
          <w:rFonts w:ascii="Arial" w:hAnsi="Arial" w:cs="Arial"/>
          <w:bCs/>
          <w:color w:val="000000" w:themeColor="text1"/>
        </w:rPr>
        <w:t xml:space="preserve"> 343/2015 Z. z. o verejnom obstarávaní</w:t>
      </w:r>
      <w:r w:rsidR="00167E58" w:rsidRPr="00C10512">
        <w:rPr>
          <w:rFonts w:ascii="Arial" w:hAnsi="Arial" w:cs="Arial"/>
          <w:bCs/>
          <w:color w:val="000000" w:themeColor="text1"/>
        </w:rPr>
        <w:t xml:space="preserve"> </w:t>
      </w:r>
      <w:r w:rsidRPr="00C10512">
        <w:rPr>
          <w:rFonts w:ascii="Arial" w:hAnsi="Arial" w:cs="Arial"/>
          <w:bCs/>
          <w:color w:val="000000" w:themeColor="text1"/>
        </w:rPr>
        <w:t xml:space="preserve">a o zmene a doplnení </w:t>
      </w:r>
    </w:p>
    <w:p w14:paraId="448CD1C8" w14:textId="7E6B03FD" w:rsidR="0043512E" w:rsidRPr="00C10512" w:rsidRDefault="00550D21" w:rsidP="00167E58">
      <w:pPr>
        <w:pStyle w:val="Zkladntext3"/>
        <w:ind w:left="-709" w:right="-455"/>
        <w:rPr>
          <w:rFonts w:ascii="Arial" w:hAnsi="Arial" w:cs="Arial"/>
          <w:color w:val="000000" w:themeColor="text1"/>
        </w:rPr>
      </w:pPr>
      <w:r w:rsidRPr="00C10512">
        <w:rPr>
          <w:rFonts w:ascii="Arial" w:hAnsi="Arial" w:cs="Arial"/>
          <w:bCs/>
          <w:color w:val="000000" w:themeColor="text1"/>
        </w:rPr>
        <w:t>niektorých zákonov v znení neskorších predpisov</w:t>
      </w:r>
    </w:p>
    <w:p w14:paraId="6958BF91" w14:textId="77777777" w:rsidR="0037711D" w:rsidRPr="00C10512" w:rsidRDefault="0037711D" w:rsidP="00826BD2">
      <w:pPr>
        <w:pStyle w:val="Zkladntext3"/>
        <w:rPr>
          <w:rFonts w:ascii="Arial" w:hAnsi="Arial" w:cs="Arial"/>
          <w:color w:val="000000" w:themeColor="text1"/>
        </w:rPr>
      </w:pPr>
    </w:p>
    <w:p w14:paraId="0CBA1CAF" w14:textId="77777777" w:rsidR="0037711D" w:rsidRPr="00C10512" w:rsidRDefault="0037711D" w:rsidP="00826BD2">
      <w:pPr>
        <w:pStyle w:val="Zkladntext3"/>
        <w:rPr>
          <w:rFonts w:ascii="Arial" w:hAnsi="Arial" w:cs="Arial"/>
          <w:color w:val="000000" w:themeColor="text1"/>
        </w:rPr>
      </w:pPr>
    </w:p>
    <w:p w14:paraId="5AEB147A" w14:textId="77777777" w:rsidR="00963CB3" w:rsidRPr="00C10512" w:rsidRDefault="00963CB3" w:rsidP="00826BD2">
      <w:pPr>
        <w:pStyle w:val="Zkladntext3"/>
        <w:rPr>
          <w:rFonts w:ascii="Arial" w:hAnsi="Arial" w:cs="Arial"/>
          <w:color w:val="000000" w:themeColor="text1"/>
          <w:sz w:val="40"/>
          <w:szCs w:val="40"/>
        </w:rPr>
      </w:pPr>
      <w:r w:rsidRPr="00C10512">
        <w:rPr>
          <w:rFonts w:ascii="Arial" w:hAnsi="Arial" w:cs="Arial"/>
          <w:color w:val="000000" w:themeColor="text1"/>
          <w:sz w:val="40"/>
          <w:szCs w:val="40"/>
        </w:rPr>
        <w:t>SÚŤAŽNÉ  PODKLADY</w:t>
      </w:r>
    </w:p>
    <w:p w14:paraId="077D814A" w14:textId="77777777" w:rsidR="003810E6" w:rsidRPr="00C10512" w:rsidRDefault="003810E6" w:rsidP="00826BD2">
      <w:pPr>
        <w:tabs>
          <w:tab w:val="right" w:leader="dot" w:pos="10080"/>
        </w:tabs>
        <w:spacing w:after="0" w:line="240" w:lineRule="auto"/>
        <w:jc w:val="center"/>
        <w:rPr>
          <w:rFonts w:ascii="Arial" w:hAnsi="Arial" w:cs="Arial"/>
          <w:smallCaps/>
          <w:color w:val="000000" w:themeColor="text1"/>
          <w:sz w:val="20"/>
          <w:szCs w:val="20"/>
        </w:rPr>
      </w:pPr>
    </w:p>
    <w:p w14:paraId="74D595BF" w14:textId="77777777" w:rsidR="0037711D" w:rsidRPr="00C10512" w:rsidRDefault="0037711D" w:rsidP="00826BD2">
      <w:pPr>
        <w:spacing w:after="0" w:line="240" w:lineRule="auto"/>
        <w:jc w:val="center"/>
        <w:rPr>
          <w:rFonts w:ascii="Arial" w:hAnsi="Arial" w:cs="Arial"/>
          <w:color w:val="000000" w:themeColor="text1"/>
          <w:sz w:val="20"/>
          <w:szCs w:val="20"/>
        </w:rPr>
      </w:pPr>
    </w:p>
    <w:p w14:paraId="2B6092E3" w14:textId="7FCACBB2" w:rsidR="0069752B" w:rsidRPr="00C10512" w:rsidRDefault="0069752B" w:rsidP="0069752B">
      <w:pPr>
        <w:tabs>
          <w:tab w:val="right" w:leader="dot" w:pos="10080"/>
        </w:tabs>
        <w:spacing w:after="0" w:line="240" w:lineRule="auto"/>
        <w:jc w:val="center"/>
        <w:rPr>
          <w:rFonts w:ascii="Arial" w:hAnsi="Arial" w:cs="Arial"/>
          <w:smallCaps/>
          <w:color w:val="000000" w:themeColor="text1"/>
          <w:sz w:val="20"/>
          <w:szCs w:val="20"/>
        </w:rPr>
      </w:pPr>
      <w:r w:rsidRPr="00C10512">
        <w:rPr>
          <w:rFonts w:ascii="Arial" w:hAnsi="Arial" w:cs="Arial"/>
          <w:smallCaps/>
          <w:color w:val="000000" w:themeColor="text1"/>
          <w:sz w:val="20"/>
          <w:szCs w:val="20"/>
        </w:rPr>
        <w:t>POSKYTNUTIE SLUŽBY</w:t>
      </w:r>
    </w:p>
    <w:p w14:paraId="42E2A09E" w14:textId="3493B958" w:rsidR="004B17CE" w:rsidRPr="00C10512" w:rsidRDefault="004B17CE" w:rsidP="00826BD2">
      <w:pPr>
        <w:tabs>
          <w:tab w:val="right" w:leader="dot" w:pos="10080"/>
        </w:tabs>
        <w:spacing w:after="0" w:line="240" w:lineRule="auto"/>
        <w:jc w:val="center"/>
        <w:rPr>
          <w:rFonts w:ascii="Arial" w:hAnsi="Arial" w:cs="Arial"/>
          <w:smallCaps/>
          <w:color w:val="000000" w:themeColor="text1"/>
          <w:sz w:val="20"/>
          <w:szCs w:val="20"/>
        </w:rPr>
      </w:pPr>
    </w:p>
    <w:p w14:paraId="223A2423" w14:textId="2B890AEA" w:rsidR="0069752B" w:rsidRPr="00C10512" w:rsidRDefault="0069752B" w:rsidP="00826BD2">
      <w:pPr>
        <w:tabs>
          <w:tab w:val="right" w:leader="dot" w:pos="10080"/>
        </w:tabs>
        <w:spacing w:after="0" w:line="240" w:lineRule="auto"/>
        <w:jc w:val="center"/>
        <w:rPr>
          <w:rFonts w:ascii="Arial" w:hAnsi="Arial" w:cs="Arial"/>
          <w:smallCaps/>
          <w:color w:val="000000" w:themeColor="text1"/>
          <w:sz w:val="20"/>
          <w:szCs w:val="20"/>
        </w:rPr>
      </w:pPr>
    </w:p>
    <w:p w14:paraId="43746F53" w14:textId="77777777" w:rsidR="0069752B" w:rsidRPr="00C10512" w:rsidRDefault="0069752B" w:rsidP="00826BD2">
      <w:pPr>
        <w:tabs>
          <w:tab w:val="right" w:leader="dot" w:pos="10080"/>
        </w:tabs>
        <w:spacing w:after="0" w:line="240" w:lineRule="auto"/>
        <w:jc w:val="center"/>
        <w:rPr>
          <w:rFonts w:ascii="Arial" w:hAnsi="Arial" w:cs="Arial"/>
          <w:smallCaps/>
          <w:color w:val="000000" w:themeColor="text1"/>
          <w:sz w:val="20"/>
          <w:szCs w:val="20"/>
        </w:rPr>
      </w:pPr>
    </w:p>
    <w:p w14:paraId="0B38AAFD" w14:textId="77777777" w:rsidR="007640D5" w:rsidRPr="00C10512" w:rsidRDefault="007640D5" w:rsidP="00826BD2">
      <w:pPr>
        <w:tabs>
          <w:tab w:val="right" w:leader="dot" w:pos="10080"/>
        </w:tabs>
        <w:spacing w:after="0" w:line="240" w:lineRule="auto"/>
        <w:jc w:val="center"/>
        <w:rPr>
          <w:rFonts w:ascii="Arial" w:hAnsi="Arial" w:cs="Arial"/>
          <w:smallCaps/>
          <w:color w:val="000000" w:themeColor="text1"/>
          <w:sz w:val="20"/>
          <w:szCs w:val="20"/>
        </w:rPr>
      </w:pPr>
    </w:p>
    <w:p w14:paraId="18045A5E" w14:textId="1D18C7AD" w:rsidR="00963CB3" w:rsidRPr="00C10512" w:rsidRDefault="00963CB3" w:rsidP="00826BD2">
      <w:pPr>
        <w:tabs>
          <w:tab w:val="right" w:leader="dot" w:pos="10080"/>
        </w:tabs>
        <w:spacing w:after="0" w:line="240" w:lineRule="auto"/>
        <w:jc w:val="center"/>
        <w:rPr>
          <w:rFonts w:ascii="Arial" w:hAnsi="Arial" w:cs="Arial"/>
          <w:color w:val="000000" w:themeColor="text1"/>
          <w:sz w:val="20"/>
          <w:szCs w:val="20"/>
        </w:rPr>
      </w:pPr>
      <w:r w:rsidRPr="00C10512">
        <w:rPr>
          <w:rStyle w:val="Nadpis1Char"/>
          <w:b w:val="0"/>
          <w:color w:val="000000" w:themeColor="text1"/>
          <w:sz w:val="20"/>
          <w:szCs w:val="20"/>
        </w:rPr>
        <w:t>Predmet zákazky</w:t>
      </w:r>
      <w:r w:rsidRPr="00C10512">
        <w:rPr>
          <w:rFonts w:ascii="Arial" w:hAnsi="Arial" w:cs="Arial"/>
          <w:color w:val="000000" w:themeColor="text1"/>
          <w:sz w:val="20"/>
          <w:szCs w:val="20"/>
        </w:rPr>
        <w:t>:</w:t>
      </w:r>
    </w:p>
    <w:p w14:paraId="7A0B934C" w14:textId="64DFA575" w:rsidR="00313878" w:rsidRPr="00C10512" w:rsidRDefault="00313878" w:rsidP="00826BD2">
      <w:pPr>
        <w:tabs>
          <w:tab w:val="right" w:leader="dot" w:pos="10080"/>
        </w:tabs>
        <w:spacing w:after="0" w:line="240" w:lineRule="auto"/>
        <w:jc w:val="center"/>
        <w:rPr>
          <w:rFonts w:ascii="Arial" w:hAnsi="Arial" w:cs="Arial"/>
          <w:color w:val="000000" w:themeColor="text1"/>
          <w:sz w:val="20"/>
          <w:szCs w:val="20"/>
        </w:rPr>
      </w:pPr>
    </w:p>
    <w:p w14:paraId="72DB5F54" w14:textId="64E513F2" w:rsidR="0069752B" w:rsidRPr="00C10512" w:rsidRDefault="0069752B" w:rsidP="00826BD2">
      <w:pPr>
        <w:tabs>
          <w:tab w:val="right" w:leader="dot" w:pos="10080"/>
        </w:tabs>
        <w:spacing w:after="0" w:line="240" w:lineRule="auto"/>
        <w:jc w:val="center"/>
        <w:rPr>
          <w:rFonts w:ascii="Arial" w:hAnsi="Arial" w:cs="Arial"/>
          <w:color w:val="000000" w:themeColor="text1"/>
          <w:sz w:val="20"/>
          <w:szCs w:val="20"/>
        </w:rPr>
      </w:pPr>
    </w:p>
    <w:p w14:paraId="433B23A0" w14:textId="77777777" w:rsidR="0069752B" w:rsidRPr="00C10512" w:rsidRDefault="0069752B" w:rsidP="00826BD2">
      <w:pPr>
        <w:tabs>
          <w:tab w:val="right" w:leader="dot" w:pos="10080"/>
        </w:tabs>
        <w:spacing w:after="0" w:line="240" w:lineRule="auto"/>
        <w:jc w:val="center"/>
        <w:rPr>
          <w:rFonts w:ascii="Arial" w:hAnsi="Arial" w:cs="Arial"/>
          <w:color w:val="000000" w:themeColor="text1"/>
          <w:sz w:val="20"/>
          <w:szCs w:val="20"/>
        </w:rPr>
      </w:pPr>
    </w:p>
    <w:p w14:paraId="5EF2A990" w14:textId="3E4EFA50" w:rsidR="00B55732" w:rsidRPr="00B55732" w:rsidRDefault="00B55732" w:rsidP="00B55732">
      <w:pPr>
        <w:pStyle w:val="Nadpis1"/>
        <w:jc w:val="both"/>
        <w:rPr>
          <w:rFonts w:cs="Arial"/>
          <w:bCs w:val="0"/>
          <w:caps w:val="0"/>
          <w:color w:val="000000" w:themeColor="text1"/>
          <w:sz w:val="27"/>
          <w:szCs w:val="27"/>
          <w:lang w:eastAsia="sk-SK"/>
        </w:rPr>
      </w:pPr>
      <w:bookmarkStart w:id="0" w:name="_Hlk109053499"/>
      <w:bookmarkStart w:id="1" w:name="_Hlk109053215"/>
      <w:r w:rsidRPr="00B55732">
        <w:rPr>
          <w:rFonts w:cs="Arial"/>
          <w:bCs w:val="0"/>
          <w:caps w:val="0"/>
          <w:color w:val="000000" w:themeColor="text1"/>
          <w:sz w:val="27"/>
          <w:szCs w:val="27"/>
          <w:lang w:eastAsia="sk-SK"/>
        </w:rPr>
        <w:t>Vypracovanie</w:t>
      </w:r>
      <w:r w:rsidRPr="00B55732">
        <w:rPr>
          <w:rFonts w:cs="Arial"/>
          <w:bCs w:val="0"/>
          <w:color w:val="000000" w:themeColor="text1"/>
          <w:sz w:val="27"/>
          <w:szCs w:val="27"/>
          <w:lang w:eastAsia="sk-SK"/>
        </w:rPr>
        <w:t xml:space="preserve"> </w:t>
      </w:r>
      <w:r w:rsidRPr="00B55732">
        <w:rPr>
          <w:rFonts w:cs="Arial"/>
          <w:bCs w:val="0"/>
          <w:caps w:val="0"/>
          <w:color w:val="000000" w:themeColor="text1"/>
          <w:sz w:val="27"/>
          <w:szCs w:val="27"/>
          <w:lang w:eastAsia="sk-SK"/>
        </w:rPr>
        <w:t>dokumentácie stavebného zámeru</w:t>
      </w:r>
      <w:r w:rsidRPr="00B55732">
        <w:rPr>
          <w:rFonts w:cs="Arial"/>
          <w:bCs w:val="0"/>
          <w:color w:val="000000" w:themeColor="text1"/>
          <w:sz w:val="27"/>
          <w:szCs w:val="27"/>
          <w:lang w:eastAsia="sk-SK"/>
        </w:rPr>
        <w:t xml:space="preserve"> </w:t>
      </w:r>
      <w:r w:rsidRPr="00B55732">
        <w:rPr>
          <w:rFonts w:cs="Arial"/>
          <w:bCs w:val="0"/>
          <w:caps w:val="0"/>
          <w:color w:val="000000" w:themeColor="text1"/>
          <w:sz w:val="27"/>
          <w:szCs w:val="27"/>
          <w:lang w:eastAsia="sk-SK"/>
        </w:rPr>
        <w:t>(DSZ), dokumentácie pre stavebné povolenie (DSP), Oznámenia o zmene navrhovanej činnosti 8a po vypracovaní DSP (</w:t>
      </w:r>
      <w:r w:rsidR="005E2D07">
        <w:rPr>
          <w:rFonts w:cs="Arial"/>
          <w:bCs w:val="0"/>
          <w:caps w:val="0"/>
          <w:color w:val="000000" w:themeColor="text1"/>
          <w:sz w:val="27"/>
          <w:szCs w:val="27"/>
          <w:lang w:eastAsia="sk-SK"/>
        </w:rPr>
        <w:t xml:space="preserve">Oznamenia </w:t>
      </w:r>
      <w:r w:rsidRPr="00B55732">
        <w:rPr>
          <w:rFonts w:cs="Arial"/>
          <w:bCs w:val="0"/>
          <w:caps w:val="0"/>
          <w:color w:val="000000" w:themeColor="text1"/>
          <w:sz w:val="27"/>
          <w:szCs w:val="27"/>
          <w:lang w:eastAsia="sk-SK"/>
        </w:rPr>
        <w:t>8a) a </w:t>
      </w:r>
      <w:r w:rsidR="0010123B" w:rsidRPr="00B55732">
        <w:rPr>
          <w:rFonts w:cs="Arial"/>
          <w:bCs w:val="0"/>
          <w:caps w:val="0"/>
          <w:color w:val="000000" w:themeColor="text1"/>
          <w:sz w:val="27"/>
          <w:szCs w:val="27"/>
          <w:lang w:eastAsia="sk-SK"/>
        </w:rPr>
        <w:t>audit</w:t>
      </w:r>
      <w:r w:rsidR="0010123B">
        <w:rPr>
          <w:rFonts w:cs="Arial"/>
          <w:bCs w:val="0"/>
          <w:caps w:val="0"/>
          <w:color w:val="000000" w:themeColor="text1"/>
          <w:sz w:val="27"/>
          <w:szCs w:val="27"/>
          <w:lang w:eastAsia="sk-SK"/>
        </w:rPr>
        <w:t>u</w:t>
      </w:r>
      <w:r w:rsidR="0010123B" w:rsidRPr="00B55732">
        <w:rPr>
          <w:rFonts w:cs="Arial"/>
          <w:bCs w:val="0"/>
          <w:caps w:val="0"/>
          <w:color w:val="000000" w:themeColor="text1"/>
          <w:sz w:val="27"/>
          <w:szCs w:val="27"/>
          <w:lang w:eastAsia="sk-SK"/>
        </w:rPr>
        <w:t xml:space="preserve"> bezpečnos</w:t>
      </w:r>
      <w:r w:rsidR="0010123B">
        <w:rPr>
          <w:rFonts w:cs="Arial"/>
          <w:bCs w:val="0"/>
          <w:caps w:val="0"/>
          <w:color w:val="000000" w:themeColor="text1"/>
          <w:sz w:val="27"/>
          <w:szCs w:val="27"/>
          <w:lang w:eastAsia="sk-SK"/>
        </w:rPr>
        <w:t>ti pozemnej komunikácie stavby</w:t>
      </w:r>
      <w:r w:rsidR="0010123B" w:rsidRPr="00B55732">
        <w:rPr>
          <w:rFonts w:cs="Arial"/>
          <w:bCs w:val="0"/>
          <w:caps w:val="0"/>
          <w:color w:val="000000" w:themeColor="text1"/>
          <w:sz w:val="27"/>
          <w:szCs w:val="27"/>
          <w:lang w:eastAsia="sk-SK"/>
        </w:rPr>
        <w:t xml:space="preserve"> </w:t>
      </w:r>
    </w:p>
    <w:p w14:paraId="06F630C7" w14:textId="6B631EFF" w:rsidR="00B55732" w:rsidRPr="00B55732" w:rsidRDefault="00B55732" w:rsidP="00B55732">
      <w:pPr>
        <w:pStyle w:val="Hlavika"/>
        <w:ind w:right="1"/>
        <w:rPr>
          <w:rFonts w:ascii="Arial" w:hAnsi="Arial" w:cs="Arial"/>
          <w:bCs/>
          <w:color w:val="000000" w:themeColor="text1"/>
          <w:sz w:val="27"/>
          <w:szCs w:val="27"/>
          <w:lang w:eastAsia="sk-SK"/>
        </w:rPr>
      </w:pPr>
    </w:p>
    <w:p w14:paraId="3AF855F8" w14:textId="7B1B3767" w:rsidR="00B55382" w:rsidRPr="00840A6A" w:rsidRDefault="00B55732" w:rsidP="00CB53D7">
      <w:pPr>
        <w:tabs>
          <w:tab w:val="center" w:pos="4536"/>
          <w:tab w:val="right" w:pos="9072"/>
        </w:tabs>
        <w:spacing w:after="0" w:line="240" w:lineRule="auto"/>
        <w:jc w:val="center"/>
        <w:rPr>
          <w:rFonts w:ascii="Arial" w:hAnsi="Arial" w:cs="Arial"/>
          <w:b/>
          <w:color w:val="000000" w:themeColor="text1"/>
          <w:sz w:val="27"/>
          <w:szCs w:val="27"/>
          <w:lang w:eastAsia="sk-SK"/>
        </w:rPr>
      </w:pPr>
      <w:r w:rsidRPr="00B55732">
        <w:rPr>
          <w:rFonts w:ascii="Arial" w:hAnsi="Arial" w:cs="Arial"/>
          <w:b/>
          <w:color w:val="000000" w:themeColor="text1"/>
          <w:sz w:val="27"/>
          <w:szCs w:val="27"/>
          <w:lang w:eastAsia="sk-SK"/>
        </w:rPr>
        <w:t xml:space="preserve">DIAĽNICA D2 KRIŽOVATKA BRATISLAVA - </w:t>
      </w:r>
      <w:r w:rsidR="00021AC2">
        <w:rPr>
          <w:rFonts w:ascii="Arial" w:hAnsi="Arial" w:cs="Arial"/>
          <w:b/>
          <w:color w:val="000000" w:themeColor="text1"/>
          <w:sz w:val="27"/>
          <w:szCs w:val="27"/>
          <w:lang w:eastAsia="sk-SK"/>
        </w:rPr>
        <w:t>ČUN</w:t>
      </w:r>
      <w:r>
        <w:rPr>
          <w:rFonts w:ascii="Arial" w:hAnsi="Arial" w:cs="Arial"/>
          <w:b/>
          <w:color w:val="000000" w:themeColor="text1"/>
          <w:sz w:val="27"/>
          <w:szCs w:val="27"/>
          <w:lang w:eastAsia="sk-SK"/>
        </w:rPr>
        <w:t>OVO</w:t>
      </w:r>
    </w:p>
    <w:bookmarkEnd w:id="0"/>
    <w:p w14:paraId="4307AC79" w14:textId="77777777" w:rsidR="00F85D63" w:rsidRPr="00C10512" w:rsidRDefault="00F85D63" w:rsidP="00826BD2">
      <w:pPr>
        <w:spacing w:after="0" w:line="240" w:lineRule="auto"/>
        <w:jc w:val="center"/>
        <w:rPr>
          <w:rFonts w:ascii="Arial" w:hAnsi="Arial" w:cs="Arial"/>
          <w:b/>
          <w:bCs/>
          <w:caps/>
          <w:color w:val="000000" w:themeColor="text1"/>
          <w:sz w:val="20"/>
          <w:szCs w:val="20"/>
        </w:rPr>
      </w:pPr>
    </w:p>
    <w:bookmarkEnd w:id="1"/>
    <w:p w14:paraId="187071E1" w14:textId="159A388D" w:rsidR="005C7782" w:rsidRPr="00C10512" w:rsidRDefault="005C7782" w:rsidP="00826BD2">
      <w:pPr>
        <w:spacing w:after="0" w:line="240" w:lineRule="auto"/>
        <w:jc w:val="center"/>
        <w:rPr>
          <w:rFonts w:ascii="Arial" w:hAnsi="Arial" w:cs="Arial"/>
          <w:b/>
          <w:bCs/>
          <w:caps/>
          <w:color w:val="000000" w:themeColor="text1"/>
          <w:sz w:val="20"/>
          <w:szCs w:val="20"/>
        </w:rPr>
      </w:pPr>
    </w:p>
    <w:p w14:paraId="58783863" w14:textId="402A1B71" w:rsidR="003B122E" w:rsidRPr="00C10512" w:rsidRDefault="003B122E" w:rsidP="00826BD2">
      <w:pPr>
        <w:spacing w:after="0" w:line="240" w:lineRule="auto"/>
        <w:jc w:val="center"/>
        <w:rPr>
          <w:rFonts w:ascii="Arial" w:hAnsi="Arial" w:cs="Arial"/>
          <w:b/>
          <w:bCs/>
          <w:caps/>
          <w:color w:val="000000" w:themeColor="text1"/>
          <w:sz w:val="20"/>
          <w:szCs w:val="20"/>
        </w:rPr>
      </w:pPr>
    </w:p>
    <w:p w14:paraId="2A6B8BC1" w14:textId="77777777" w:rsidR="003B122E" w:rsidRPr="00C10512" w:rsidRDefault="003B122E" w:rsidP="00826BD2">
      <w:pPr>
        <w:spacing w:after="0" w:line="240" w:lineRule="auto"/>
        <w:jc w:val="center"/>
        <w:rPr>
          <w:rFonts w:ascii="Arial" w:hAnsi="Arial" w:cs="Arial"/>
          <w:b/>
          <w:bCs/>
          <w:caps/>
          <w:color w:val="000000" w:themeColor="text1"/>
          <w:sz w:val="20"/>
          <w:szCs w:val="20"/>
        </w:rPr>
      </w:pPr>
    </w:p>
    <w:p w14:paraId="4836BA18" w14:textId="66672713" w:rsidR="005C7782" w:rsidRPr="00C10512" w:rsidRDefault="005C7782" w:rsidP="00826BD2">
      <w:pPr>
        <w:spacing w:after="0" w:line="240" w:lineRule="auto"/>
        <w:jc w:val="both"/>
        <w:rPr>
          <w:rFonts w:ascii="Arial" w:hAnsi="Arial" w:cs="Arial"/>
          <w:bCs/>
          <w:caps/>
          <w:sz w:val="20"/>
          <w:szCs w:val="20"/>
        </w:rPr>
      </w:pPr>
    </w:p>
    <w:p w14:paraId="5805946B" w14:textId="5D999936" w:rsidR="0049121C" w:rsidRPr="00C10512" w:rsidRDefault="0049121C" w:rsidP="00826BD2">
      <w:pPr>
        <w:spacing w:after="0" w:line="240" w:lineRule="auto"/>
        <w:jc w:val="both"/>
        <w:rPr>
          <w:rFonts w:ascii="Arial" w:hAnsi="Arial" w:cs="Arial"/>
          <w:bCs/>
          <w:caps/>
          <w:sz w:val="20"/>
          <w:szCs w:val="20"/>
        </w:rPr>
      </w:pPr>
    </w:p>
    <w:p w14:paraId="68979C55" w14:textId="3B6FB599" w:rsidR="00DD3E10" w:rsidRPr="00C10512" w:rsidRDefault="00DD3E10" w:rsidP="00826BD2">
      <w:pPr>
        <w:spacing w:after="0" w:line="240" w:lineRule="auto"/>
        <w:jc w:val="both"/>
        <w:rPr>
          <w:rFonts w:ascii="Arial" w:hAnsi="Arial" w:cs="Arial"/>
          <w:bCs/>
          <w:caps/>
          <w:sz w:val="20"/>
          <w:szCs w:val="20"/>
        </w:rPr>
      </w:pPr>
    </w:p>
    <w:p w14:paraId="47968CFE" w14:textId="760763D4" w:rsidR="00DD3E10" w:rsidRPr="00C10512" w:rsidRDefault="00DD3E10" w:rsidP="00826BD2">
      <w:pPr>
        <w:spacing w:after="0" w:line="240" w:lineRule="auto"/>
        <w:jc w:val="both"/>
        <w:rPr>
          <w:rFonts w:ascii="Arial" w:hAnsi="Arial" w:cs="Arial"/>
          <w:bCs/>
          <w:caps/>
          <w:sz w:val="20"/>
          <w:szCs w:val="20"/>
        </w:rPr>
      </w:pPr>
    </w:p>
    <w:p w14:paraId="148DAE22" w14:textId="5BEF3EAB" w:rsidR="00DD3E10" w:rsidRPr="00C10512" w:rsidRDefault="00DD3E10" w:rsidP="00826BD2">
      <w:pPr>
        <w:spacing w:after="0" w:line="240" w:lineRule="auto"/>
        <w:jc w:val="both"/>
        <w:rPr>
          <w:rFonts w:ascii="Arial" w:hAnsi="Arial" w:cs="Arial"/>
          <w:bCs/>
          <w:caps/>
          <w:sz w:val="20"/>
          <w:szCs w:val="20"/>
        </w:rPr>
      </w:pPr>
    </w:p>
    <w:p w14:paraId="0444159E" w14:textId="77777777" w:rsidR="00DD3E10" w:rsidRPr="00C10512" w:rsidRDefault="00DD3E10" w:rsidP="00826BD2">
      <w:pPr>
        <w:spacing w:after="0" w:line="240" w:lineRule="auto"/>
        <w:jc w:val="both"/>
        <w:rPr>
          <w:rFonts w:ascii="Arial" w:hAnsi="Arial" w:cs="Arial"/>
          <w:bCs/>
          <w:caps/>
          <w:sz w:val="20"/>
          <w:szCs w:val="20"/>
        </w:rPr>
      </w:pPr>
    </w:p>
    <w:p w14:paraId="55F17F49" w14:textId="0F64ED5D" w:rsidR="0049121C" w:rsidRPr="00C10512" w:rsidRDefault="0049121C" w:rsidP="00826BD2">
      <w:pPr>
        <w:spacing w:after="0" w:line="240" w:lineRule="auto"/>
        <w:jc w:val="both"/>
        <w:rPr>
          <w:rFonts w:ascii="Arial" w:hAnsi="Arial" w:cs="Arial"/>
          <w:bCs/>
          <w:caps/>
          <w:sz w:val="20"/>
          <w:szCs w:val="20"/>
        </w:rPr>
      </w:pPr>
    </w:p>
    <w:p w14:paraId="768E0741" w14:textId="77777777" w:rsidR="005C7782" w:rsidRPr="00C10512" w:rsidRDefault="005C7782" w:rsidP="00826BD2">
      <w:pPr>
        <w:spacing w:after="0" w:line="240" w:lineRule="auto"/>
        <w:jc w:val="both"/>
        <w:rPr>
          <w:rFonts w:ascii="Arial" w:hAnsi="Arial" w:cs="Arial"/>
          <w:bCs/>
          <w:caps/>
          <w:sz w:val="20"/>
          <w:szCs w:val="20"/>
        </w:rPr>
      </w:pPr>
    </w:p>
    <w:p w14:paraId="41B92EF7" w14:textId="77777777" w:rsidR="00814006" w:rsidRPr="00C10512" w:rsidRDefault="00B43C58" w:rsidP="00826BD2">
      <w:pPr>
        <w:spacing w:after="0" w:line="240" w:lineRule="auto"/>
        <w:jc w:val="both"/>
        <w:rPr>
          <w:rFonts w:ascii="Arial" w:hAnsi="Arial" w:cs="Arial"/>
          <w:bCs/>
          <w:caps/>
          <w:sz w:val="20"/>
          <w:szCs w:val="20"/>
        </w:rPr>
      </w:pPr>
      <w:r w:rsidRPr="00C10512">
        <w:rPr>
          <w:rFonts w:ascii="Arial" w:hAnsi="Arial" w:cs="Arial"/>
          <w:bCs/>
          <w:caps/>
          <w:sz w:val="20"/>
          <w:szCs w:val="20"/>
        </w:rPr>
        <w:tab/>
      </w:r>
    </w:p>
    <w:p w14:paraId="3EAD0795" w14:textId="0F08C538" w:rsidR="00A408DE" w:rsidRPr="00C10512" w:rsidRDefault="00A408DE" w:rsidP="00826BD2">
      <w:pPr>
        <w:spacing w:after="0" w:line="240" w:lineRule="auto"/>
        <w:jc w:val="both"/>
        <w:rPr>
          <w:rFonts w:ascii="Arial" w:hAnsi="Arial" w:cs="Arial"/>
          <w:bCs/>
          <w:caps/>
          <w:sz w:val="20"/>
          <w:szCs w:val="20"/>
        </w:rPr>
      </w:pPr>
    </w:p>
    <w:p w14:paraId="6BC14189" w14:textId="230B2299" w:rsidR="00EA2596" w:rsidRPr="00C10512" w:rsidRDefault="00EA2596" w:rsidP="00826BD2">
      <w:pPr>
        <w:spacing w:after="0" w:line="240" w:lineRule="auto"/>
        <w:jc w:val="both"/>
        <w:rPr>
          <w:rFonts w:ascii="Arial" w:hAnsi="Arial" w:cs="Arial"/>
          <w:bCs/>
          <w:caps/>
          <w:sz w:val="20"/>
          <w:szCs w:val="20"/>
        </w:rPr>
      </w:pPr>
    </w:p>
    <w:p w14:paraId="379D4264" w14:textId="53605207" w:rsidR="0015282F" w:rsidRPr="005C33F5" w:rsidRDefault="000A0A9B" w:rsidP="005C33F5">
      <w:pPr>
        <w:spacing w:after="0" w:line="240" w:lineRule="auto"/>
        <w:jc w:val="center"/>
        <w:rPr>
          <w:rFonts w:ascii="Arial" w:hAnsi="Arial" w:cs="Arial"/>
          <w:bCs/>
          <w:caps/>
          <w:sz w:val="20"/>
          <w:szCs w:val="20"/>
        </w:rPr>
      </w:pPr>
      <w:r>
        <w:rPr>
          <w:rFonts w:ascii="Arial" w:hAnsi="Arial" w:cs="Arial"/>
          <w:bCs/>
          <w:caps/>
          <w:sz w:val="20"/>
          <w:szCs w:val="20"/>
        </w:rPr>
        <w:t>0</w:t>
      </w:r>
      <w:r w:rsidR="003D25AA">
        <w:rPr>
          <w:rFonts w:ascii="Arial" w:hAnsi="Arial" w:cs="Arial"/>
          <w:bCs/>
          <w:caps/>
          <w:sz w:val="20"/>
          <w:szCs w:val="20"/>
        </w:rPr>
        <w:t>4</w:t>
      </w:r>
      <w:r w:rsidR="00550D21" w:rsidRPr="00C10512">
        <w:rPr>
          <w:rFonts w:ascii="Arial" w:hAnsi="Arial" w:cs="Arial"/>
          <w:bCs/>
          <w:caps/>
          <w:sz w:val="20"/>
          <w:szCs w:val="20"/>
        </w:rPr>
        <w:t>/</w:t>
      </w:r>
      <w:r w:rsidRPr="00C10512">
        <w:rPr>
          <w:rFonts w:ascii="Arial" w:hAnsi="Arial" w:cs="Arial"/>
          <w:bCs/>
          <w:caps/>
          <w:sz w:val="20"/>
          <w:szCs w:val="20"/>
        </w:rPr>
        <w:t>202</w:t>
      </w:r>
      <w:r w:rsidR="00B55732">
        <w:rPr>
          <w:rFonts w:ascii="Arial" w:hAnsi="Arial" w:cs="Arial"/>
          <w:bCs/>
          <w:caps/>
          <w:sz w:val="20"/>
          <w:szCs w:val="20"/>
        </w:rPr>
        <w:t>5</w:t>
      </w:r>
    </w:p>
    <w:p w14:paraId="46C8A8FF" w14:textId="77777777" w:rsidR="005C33F5" w:rsidRDefault="005C33F5" w:rsidP="00826BD2">
      <w:pPr>
        <w:spacing w:after="0" w:line="240" w:lineRule="auto"/>
        <w:jc w:val="center"/>
        <w:rPr>
          <w:rFonts w:ascii="Arial" w:hAnsi="Arial" w:cs="Arial"/>
          <w:b/>
          <w:bCs/>
          <w:caps/>
          <w:sz w:val="24"/>
          <w:szCs w:val="24"/>
        </w:rPr>
      </w:pPr>
    </w:p>
    <w:p w14:paraId="248A6795" w14:textId="0A9D1203" w:rsidR="00796CF2" w:rsidRPr="00C10512" w:rsidRDefault="00796CF2" w:rsidP="00826BD2">
      <w:pPr>
        <w:spacing w:after="0" w:line="240" w:lineRule="auto"/>
        <w:jc w:val="center"/>
        <w:rPr>
          <w:rFonts w:ascii="Arial" w:hAnsi="Arial" w:cs="Arial"/>
          <w:b/>
          <w:bCs/>
          <w:caps/>
          <w:sz w:val="24"/>
          <w:szCs w:val="24"/>
        </w:rPr>
      </w:pPr>
      <w:r w:rsidRPr="00C10512">
        <w:rPr>
          <w:rFonts w:ascii="Arial" w:hAnsi="Arial" w:cs="Arial"/>
          <w:b/>
          <w:bCs/>
          <w:caps/>
          <w:sz w:val="24"/>
          <w:szCs w:val="24"/>
        </w:rPr>
        <w:t>Obsah súťažných podkladov</w:t>
      </w:r>
    </w:p>
    <w:p w14:paraId="78F265CC" w14:textId="77777777" w:rsidR="00826BD2" w:rsidRPr="00C10512" w:rsidRDefault="00826BD2" w:rsidP="00826BD2">
      <w:pPr>
        <w:spacing w:after="0" w:line="240" w:lineRule="auto"/>
        <w:jc w:val="center"/>
        <w:rPr>
          <w:rFonts w:ascii="Arial" w:hAnsi="Arial" w:cs="Arial"/>
          <w:b/>
          <w:bCs/>
          <w:caps/>
          <w:sz w:val="24"/>
          <w:szCs w:val="24"/>
        </w:rPr>
      </w:pPr>
    </w:p>
    <w:p w14:paraId="667FDDB9" w14:textId="259AC194" w:rsidR="00CC447A" w:rsidRPr="00C10512" w:rsidRDefault="008A7A47" w:rsidP="00A838DA">
      <w:pPr>
        <w:pStyle w:val="Obsah1"/>
        <w:rPr>
          <w:rStyle w:val="Hypertextovprepojenie"/>
        </w:rPr>
      </w:pPr>
      <w:r w:rsidRPr="00C10512">
        <w:rPr>
          <w:sz w:val="20"/>
          <w:szCs w:val="20"/>
        </w:rPr>
        <w:fldChar w:fldCharType="begin"/>
      </w:r>
      <w:r w:rsidR="00BE5276" w:rsidRPr="00C10512">
        <w:rPr>
          <w:sz w:val="20"/>
          <w:szCs w:val="20"/>
        </w:rPr>
        <w:instrText xml:space="preserve"> TOC \o "1-3" \n \h \z \u </w:instrText>
      </w:r>
      <w:r w:rsidRPr="00C10512">
        <w:rPr>
          <w:sz w:val="20"/>
          <w:szCs w:val="20"/>
        </w:rPr>
        <w:fldChar w:fldCharType="separate"/>
      </w:r>
      <w:hyperlink w:anchor="_Toc461981347" w:history="1">
        <w:r w:rsidR="00CC447A" w:rsidRPr="00C10512">
          <w:rPr>
            <w:rStyle w:val="Hypertextovprepojenie"/>
          </w:rPr>
          <w:t xml:space="preserve">A.1 POKYNY PRE </w:t>
        </w:r>
        <w:r w:rsidR="00A43D2A">
          <w:rPr>
            <w:rStyle w:val="Hypertextovprepojenie"/>
          </w:rPr>
          <w:t>Záujemcov/</w:t>
        </w:r>
        <w:r w:rsidR="00CC447A" w:rsidRPr="00C10512">
          <w:rPr>
            <w:rStyle w:val="Hypertextovprepojenie"/>
          </w:rPr>
          <w:t>UCHÁDZAČOV</w:t>
        </w:r>
      </w:hyperlink>
    </w:p>
    <w:p w14:paraId="375B8728" w14:textId="77777777" w:rsidR="00826BD2" w:rsidRPr="00C10512" w:rsidRDefault="00826BD2" w:rsidP="00A838DA">
      <w:pPr>
        <w:spacing w:after="0" w:line="240" w:lineRule="auto"/>
      </w:pPr>
    </w:p>
    <w:p w14:paraId="6CAE64DC" w14:textId="40966A09" w:rsidR="00826BD2" w:rsidRPr="005C33F5" w:rsidRDefault="00DF2ACD" w:rsidP="005C33F5">
      <w:pPr>
        <w:pStyle w:val="Obsah2"/>
        <w:tabs>
          <w:tab w:val="right" w:pos="9062"/>
        </w:tabs>
        <w:spacing w:before="0" w:line="240" w:lineRule="auto"/>
        <w:jc w:val="both"/>
        <w:rPr>
          <w:rFonts w:ascii="Arial" w:hAnsi="Arial" w:cs="Arial"/>
          <w:color w:val="0000FF"/>
          <w:u w:val="single"/>
        </w:rPr>
      </w:pPr>
      <w:hyperlink w:anchor="_Toc461981348" w:history="1">
        <w:r w:rsidR="00CC447A" w:rsidRPr="00C10512">
          <w:rPr>
            <w:rStyle w:val="Hypertextovprepojenie"/>
            <w:rFonts w:ascii="Arial" w:hAnsi="Arial" w:cs="Arial"/>
          </w:rPr>
          <w:t>Časť I.</w:t>
        </w:r>
      </w:hyperlink>
    </w:p>
    <w:p w14:paraId="43ACB8B4" w14:textId="77777777" w:rsidR="00CC447A" w:rsidRPr="00C10512" w:rsidRDefault="00DF2ACD" w:rsidP="00A838DA">
      <w:pPr>
        <w:pStyle w:val="Obsah2"/>
        <w:tabs>
          <w:tab w:val="right" w:pos="9062"/>
        </w:tabs>
        <w:spacing w:before="0" w:line="240" w:lineRule="auto"/>
        <w:jc w:val="both"/>
        <w:rPr>
          <w:rFonts w:ascii="Arial" w:hAnsi="Arial" w:cs="Arial"/>
          <w:b w:val="0"/>
          <w:bCs w:val="0"/>
          <w:lang w:eastAsia="sk-SK"/>
        </w:rPr>
      </w:pPr>
      <w:hyperlink w:anchor="_Toc461981349" w:history="1">
        <w:r w:rsidR="00CC447A" w:rsidRPr="00C10512">
          <w:rPr>
            <w:rStyle w:val="Hypertextovprepojenie"/>
            <w:rFonts w:ascii="Arial" w:hAnsi="Arial" w:cs="Arial"/>
          </w:rPr>
          <w:t>Všeobecné informácie</w:t>
        </w:r>
      </w:hyperlink>
    </w:p>
    <w:p w14:paraId="54369BA5" w14:textId="77777777" w:rsidR="00CC447A" w:rsidRPr="00C10512" w:rsidRDefault="00DF2ACD" w:rsidP="00A838DA">
      <w:pPr>
        <w:pStyle w:val="Obsah3"/>
        <w:spacing w:line="240" w:lineRule="auto"/>
        <w:jc w:val="both"/>
        <w:rPr>
          <w:rFonts w:ascii="Arial" w:hAnsi="Arial" w:cs="Arial"/>
          <w:lang w:eastAsia="sk-SK"/>
        </w:rPr>
      </w:pPr>
      <w:hyperlink w:anchor="_Toc461981350" w:history="1">
        <w:r w:rsidR="00CC447A" w:rsidRPr="00C10512">
          <w:rPr>
            <w:rStyle w:val="Hypertextovprepojenie"/>
            <w:rFonts w:ascii="Arial" w:hAnsi="Arial" w:cs="Arial"/>
          </w:rPr>
          <w:t>1</w:t>
        </w:r>
        <w:r w:rsidR="00CC447A" w:rsidRPr="00C10512">
          <w:rPr>
            <w:rFonts w:ascii="Arial" w:hAnsi="Arial" w:cs="Arial"/>
            <w:lang w:eastAsia="sk-SK"/>
          </w:rPr>
          <w:tab/>
        </w:r>
        <w:r w:rsidR="00CC447A" w:rsidRPr="00C10512">
          <w:rPr>
            <w:rStyle w:val="Hypertextovprepojenie"/>
            <w:rFonts w:ascii="Arial" w:hAnsi="Arial" w:cs="Arial"/>
          </w:rPr>
          <w:t>Identifikácia verejného obstarávateľa</w:t>
        </w:r>
      </w:hyperlink>
    </w:p>
    <w:p w14:paraId="4DFDE301" w14:textId="77777777" w:rsidR="00CC447A" w:rsidRPr="00C10512" w:rsidRDefault="00DF2ACD" w:rsidP="00A838DA">
      <w:pPr>
        <w:pStyle w:val="Obsah3"/>
        <w:spacing w:line="240" w:lineRule="auto"/>
        <w:jc w:val="both"/>
        <w:rPr>
          <w:rFonts w:ascii="Arial" w:hAnsi="Arial" w:cs="Arial"/>
          <w:lang w:eastAsia="sk-SK"/>
        </w:rPr>
      </w:pPr>
      <w:hyperlink w:anchor="_Toc461981351" w:history="1">
        <w:r w:rsidR="00CC447A" w:rsidRPr="00C10512">
          <w:rPr>
            <w:rStyle w:val="Hypertextovprepojenie"/>
            <w:rFonts w:ascii="Arial" w:hAnsi="Arial" w:cs="Arial"/>
          </w:rPr>
          <w:t>2</w:t>
        </w:r>
        <w:r w:rsidR="00CC447A" w:rsidRPr="00C10512">
          <w:rPr>
            <w:rFonts w:ascii="Arial" w:hAnsi="Arial" w:cs="Arial"/>
            <w:lang w:eastAsia="sk-SK"/>
          </w:rPr>
          <w:tab/>
        </w:r>
        <w:r w:rsidR="00CC447A" w:rsidRPr="00C10512">
          <w:rPr>
            <w:rStyle w:val="Hypertextovprepojenie"/>
            <w:rFonts w:ascii="Arial" w:hAnsi="Arial" w:cs="Arial"/>
          </w:rPr>
          <w:t>Predmet zákazky</w:t>
        </w:r>
      </w:hyperlink>
    </w:p>
    <w:p w14:paraId="1FFA83F1" w14:textId="77777777" w:rsidR="00CC447A" w:rsidRPr="00C10512" w:rsidRDefault="00DF2ACD" w:rsidP="00A838DA">
      <w:pPr>
        <w:pStyle w:val="Obsah3"/>
        <w:spacing w:line="240" w:lineRule="auto"/>
        <w:jc w:val="both"/>
        <w:rPr>
          <w:rFonts w:ascii="Arial" w:hAnsi="Arial" w:cs="Arial"/>
          <w:lang w:eastAsia="sk-SK"/>
        </w:rPr>
      </w:pPr>
      <w:hyperlink w:anchor="_Toc461981352" w:history="1">
        <w:r w:rsidR="00CC447A" w:rsidRPr="00C10512">
          <w:rPr>
            <w:rStyle w:val="Hypertextovprepojenie"/>
            <w:rFonts w:ascii="Arial" w:hAnsi="Arial" w:cs="Arial"/>
          </w:rPr>
          <w:t>3</w:t>
        </w:r>
        <w:r w:rsidR="00CC447A" w:rsidRPr="00C10512">
          <w:rPr>
            <w:rFonts w:ascii="Arial" w:hAnsi="Arial" w:cs="Arial"/>
            <w:lang w:eastAsia="sk-SK"/>
          </w:rPr>
          <w:tab/>
        </w:r>
        <w:r w:rsidR="00CC447A" w:rsidRPr="00C10512">
          <w:rPr>
            <w:rStyle w:val="Hypertextovprepojenie"/>
            <w:rFonts w:ascii="Arial" w:hAnsi="Arial" w:cs="Arial"/>
          </w:rPr>
          <w:t>Rozdelenie  predmetu zákazky</w:t>
        </w:r>
      </w:hyperlink>
    </w:p>
    <w:p w14:paraId="68A48193" w14:textId="77777777" w:rsidR="00CC447A" w:rsidRPr="00C10512" w:rsidRDefault="00DF2ACD" w:rsidP="00A838DA">
      <w:pPr>
        <w:pStyle w:val="Obsah3"/>
        <w:spacing w:line="240" w:lineRule="auto"/>
        <w:jc w:val="both"/>
        <w:rPr>
          <w:rFonts w:ascii="Arial" w:hAnsi="Arial" w:cs="Arial"/>
          <w:lang w:eastAsia="sk-SK"/>
        </w:rPr>
      </w:pPr>
      <w:hyperlink w:anchor="_Toc461981353" w:history="1">
        <w:r w:rsidR="00CC447A" w:rsidRPr="00C10512">
          <w:rPr>
            <w:rStyle w:val="Hypertextovprepojenie"/>
            <w:rFonts w:ascii="Arial" w:hAnsi="Arial" w:cs="Arial"/>
          </w:rPr>
          <w:t>4</w:t>
        </w:r>
        <w:r w:rsidR="00CC447A" w:rsidRPr="00C10512">
          <w:rPr>
            <w:rFonts w:ascii="Arial" w:hAnsi="Arial" w:cs="Arial"/>
            <w:lang w:eastAsia="sk-SK"/>
          </w:rPr>
          <w:tab/>
        </w:r>
        <w:r w:rsidR="00CC447A" w:rsidRPr="00C10512">
          <w:rPr>
            <w:rStyle w:val="Hypertextovprepojenie"/>
            <w:rFonts w:ascii="Arial" w:hAnsi="Arial" w:cs="Arial"/>
          </w:rPr>
          <w:t>Variantné riešenie</w:t>
        </w:r>
      </w:hyperlink>
    </w:p>
    <w:p w14:paraId="0A0BDA1E" w14:textId="58A23E9D" w:rsidR="00CC447A" w:rsidRPr="00C10512" w:rsidRDefault="00DF2ACD" w:rsidP="00A838DA">
      <w:pPr>
        <w:pStyle w:val="Obsah3"/>
        <w:spacing w:line="240" w:lineRule="auto"/>
        <w:jc w:val="both"/>
        <w:rPr>
          <w:rFonts w:ascii="Arial" w:hAnsi="Arial" w:cs="Arial"/>
          <w:lang w:eastAsia="sk-SK"/>
        </w:rPr>
      </w:pPr>
      <w:hyperlink w:anchor="_Toc461981354" w:history="1">
        <w:r w:rsidR="00CC447A" w:rsidRPr="00C10512">
          <w:rPr>
            <w:rStyle w:val="Hypertextovprepojenie"/>
            <w:rFonts w:ascii="Arial" w:hAnsi="Arial" w:cs="Arial"/>
          </w:rPr>
          <w:t>5</w:t>
        </w:r>
        <w:r w:rsidR="00CC447A" w:rsidRPr="00C10512">
          <w:rPr>
            <w:rFonts w:ascii="Arial" w:hAnsi="Arial" w:cs="Arial"/>
            <w:lang w:eastAsia="sk-SK"/>
          </w:rPr>
          <w:tab/>
        </w:r>
        <w:r w:rsidR="00CC447A" w:rsidRPr="00C10512">
          <w:rPr>
            <w:rStyle w:val="Hypertextovprepojenie"/>
            <w:rFonts w:ascii="Arial" w:hAnsi="Arial" w:cs="Arial"/>
          </w:rPr>
          <w:t xml:space="preserve">Miesto a termín </w:t>
        </w:r>
        <w:r w:rsidR="003B122E" w:rsidRPr="00C10512">
          <w:rPr>
            <w:rStyle w:val="Hypertextovprepojenie"/>
            <w:rFonts w:ascii="Arial" w:hAnsi="Arial" w:cs="Arial"/>
          </w:rPr>
          <w:t>plne</w:t>
        </w:r>
        <w:r w:rsidR="00CC447A" w:rsidRPr="00C10512">
          <w:rPr>
            <w:rStyle w:val="Hypertextovprepojenie"/>
            <w:rFonts w:ascii="Arial" w:hAnsi="Arial" w:cs="Arial"/>
          </w:rPr>
          <w:t>nia predmetu zákazky</w:t>
        </w:r>
      </w:hyperlink>
    </w:p>
    <w:p w14:paraId="03BB7217" w14:textId="77777777" w:rsidR="00CC447A" w:rsidRPr="00C10512" w:rsidRDefault="00DF2ACD" w:rsidP="00A838DA">
      <w:pPr>
        <w:pStyle w:val="Obsah3"/>
        <w:spacing w:line="240" w:lineRule="auto"/>
        <w:jc w:val="both"/>
        <w:rPr>
          <w:rFonts w:ascii="Arial" w:hAnsi="Arial" w:cs="Arial"/>
          <w:lang w:eastAsia="sk-SK"/>
        </w:rPr>
      </w:pPr>
      <w:hyperlink w:anchor="_Toc461981355" w:history="1">
        <w:r w:rsidR="00CC447A" w:rsidRPr="00C10512">
          <w:rPr>
            <w:rStyle w:val="Hypertextovprepojenie"/>
            <w:rFonts w:ascii="Arial" w:hAnsi="Arial" w:cs="Arial"/>
          </w:rPr>
          <w:t>6</w:t>
        </w:r>
        <w:r w:rsidR="00CC447A" w:rsidRPr="00C10512">
          <w:rPr>
            <w:rFonts w:ascii="Arial" w:hAnsi="Arial" w:cs="Arial"/>
            <w:lang w:eastAsia="sk-SK"/>
          </w:rPr>
          <w:tab/>
        </w:r>
        <w:r w:rsidR="00CC447A" w:rsidRPr="00C10512">
          <w:rPr>
            <w:rStyle w:val="Hypertextovprepojenie"/>
            <w:rFonts w:ascii="Arial" w:hAnsi="Arial" w:cs="Arial"/>
          </w:rPr>
          <w:t>Zdroj finančných prostriedkov</w:t>
        </w:r>
      </w:hyperlink>
    </w:p>
    <w:p w14:paraId="491490E1" w14:textId="77777777" w:rsidR="00CC447A" w:rsidRPr="00C10512" w:rsidRDefault="00DF2ACD" w:rsidP="00A838DA">
      <w:pPr>
        <w:pStyle w:val="Obsah3"/>
        <w:spacing w:line="240" w:lineRule="auto"/>
        <w:jc w:val="both"/>
        <w:rPr>
          <w:rFonts w:ascii="Arial" w:hAnsi="Arial" w:cs="Arial"/>
          <w:lang w:eastAsia="sk-SK"/>
        </w:rPr>
      </w:pPr>
      <w:hyperlink w:anchor="_Toc461981356" w:history="1">
        <w:r w:rsidR="00CC447A" w:rsidRPr="00C10512">
          <w:rPr>
            <w:rStyle w:val="Hypertextovprepojenie"/>
            <w:rFonts w:ascii="Arial" w:hAnsi="Arial" w:cs="Arial"/>
          </w:rPr>
          <w:t>7</w:t>
        </w:r>
        <w:r w:rsidR="00CC447A" w:rsidRPr="00C10512">
          <w:rPr>
            <w:rFonts w:ascii="Arial" w:hAnsi="Arial" w:cs="Arial"/>
            <w:lang w:eastAsia="sk-SK"/>
          </w:rPr>
          <w:tab/>
        </w:r>
        <w:r w:rsidR="00CC447A" w:rsidRPr="00C10512">
          <w:rPr>
            <w:rStyle w:val="Hypertextovprepojenie"/>
            <w:rFonts w:ascii="Arial" w:hAnsi="Arial" w:cs="Arial"/>
          </w:rPr>
          <w:t>Typ zmluvy</w:t>
        </w:r>
      </w:hyperlink>
    </w:p>
    <w:p w14:paraId="3506EE3E" w14:textId="796030EC" w:rsidR="00CC447A" w:rsidRPr="00C10512" w:rsidRDefault="00DF2ACD" w:rsidP="00A838DA">
      <w:pPr>
        <w:pStyle w:val="Obsah3"/>
        <w:spacing w:line="240" w:lineRule="auto"/>
        <w:jc w:val="both"/>
        <w:rPr>
          <w:rStyle w:val="Hypertextovprepojenie"/>
          <w:rFonts w:ascii="Arial" w:hAnsi="Arial" w:cs="Arial"/>
        </w:rPr>
      </w:pPr>
      <w:hyperlink w:anchor="_Toc461981357" w:history="1">
        <w:r w:rsidR="00CC447A" w:rsidRPr="00C10512">
          <w:rPr>
            <w:rStyle w:val="Hypertextovprepojenie"/>
            <w:rFonts w:ascii="Arial" w:hAnsi="Arial" w:cs="Arial"/>
          </w:rPr>
          <w:t>8</w:t>
        </w:r>
        <w:r w:rsidR="00CC447A" w:rsidRPr="00C10512">
          <w:rPr>
            <w:rFonts w:ascii="Arial" w:hAnsi="Arial" w:cs="Arial"/>
            <w:lang w:eastAsia="sk-SK"/>
          </w:rPr>
          <w:tab/>
        </w:r>
        <w:r w:rsidR="00CC447A" w:rsidRPr="00C10512">
          <w:rPr>
            <w:rStyle w:val="Hypertextovprepojenie"/>
            <w:rFonts w:ascii="Arial" w:hAnsi="Arial" w:cs="Arial"/>
          </w:rPr>
          <w:t>Lehota viazanosti ponuky</w:t>
        </w:r>
      </w:hyperlink>
    </w:p>
    <w:p w14:paraId="7A41C83D" w14:textId="77777777" w:rsidR="00826BD2" w:rsidRPr="00C10512" w:rsidRDefault="00826BD2" w:rsidP="00A838DA">
      <w:pPr>
        <w:spacing w:after="0" w:line="240" w:lineRule="auto"/>
      </w:pPr>
    </w:p>
    <w:p w14:paraId="1993AB85" w14:textId="6FB4D50E" w:rsidR="00826BD2" w:rsidRPr="005C33F5" w:rsidRDefault="00DF2ACD" w:rsidP="005C33F5">
      <w:pPr>
        <w:pStyle w:val="Obsah2"/>
        <w:tabs>
          <w:tab w:val="right" w:pos="9062"/>
        </w:tabs>
        <w:spacing w:before="0" w:line="240" w:lineRule="auto"/>
        <w:jc w:val="both"/>
        <w:rPr>
          <w:rFonts w:ascii="Arial" w:hAnsi="Arial" w:cs="Arial"/>
          <w:color w:val="0000FF"/>
          <w:u w:val="single"/>
        </w:rPr>
      </w:pPr>
      <w:hyperlink w:anchor="_Toc461981358" w:history="1">
        <w:r w:rsidR="00CC447A" w:rsidRPr="00C10512">
          <w:rPr>
            <w:rStyle w:val="Hypertextovprepojenie"/>
            <w:rFonts w:ascii="Arial" w:hAnsi="Arial" w:cs="Arial"/>
          </w:rPr>
          <w:t>Časť II.</w:t>
        </w:r>
      </w:hyperlink>
    </w:p>
    <w:p w14:paraId="0AADD59A" w14:textId="77777777" w:rsidR="00CC447A" w:rsidRPr="00C10512" w:rsidRDefault="00DF2ACD" w:rsidP="00A838DA">
      <w:pPr>
        <w:pStyle w:val="Obsah2"/>
        <w:tabs>
          <w:tab w:val="right" w:pos="9062"/>
        </w:tabs>
        <w:spacing w:before="0" w:line="240" w:lineRule="auto"/>
        <w:jc w:val="both"/>
        <w:rPr>
          <w:rFonts w:ascii="Arial" w:hAnsi="Arial" w:cs="Arial"/>
          <w:b w:val="0"/>
          <w:bCs w:val="0"/>
          <w:lang w:eastAsia="sk-SK"/>
        </w:rPr>
      </w:pPr>
      <w:hyperlink w:anchor="_Toc461981359" w:history="1">
        <w:r w:rsidR="00CC447A" w:rsidRPr="00C10512">
          <w:rPr>
            <w:rStyle w:val="Hypertextovprepojenie"/>
            <w:rFonts w:ascii="Arial" w:hAnsi="Arial" w:cs="Arial"/>
          </w:rPr>
          <w:t>Komunikácia a vysvetľovanie</w:t>
        </w:r>
      </w:hyperlink>
    </w:p>
    <w:p w14:paraId="49E835C2" w14:textId="77777777" w:rsidR="00CC447A" w:rsidRPr="00C10512" w:rsidRDefault="00DF2ACD" w:rsidP="00A838DA">
      <w:pPr>
        <w:pStyle w:val="Obsah3"/>
        <w:spacing w:line="240" w:lineRule="auto"/>
        <w:jc w:val="both"/>
        <w:rPr>
          <w:rFonts w:ascii="Arial" w:hAnsi="Arial" w:cs="Arial"/>
          <w:lang w:eastAsia="sk-SK"/>
        </w:rPr>
      </w:pPr>
      <w:hyperlink w:anchor="_Toc461981360" w:history="1">
        <w:r w:rsidR="00CC447A" w:rsidRPr="00C10512">
          <w:rPr>
            <w:rStyle w:val="Hypertextovprepojenie"/>
            <w:rFonts w:ascii="Arial" w:hAnsi="Arial" w:cs="Arial"/>
          </w:rPr>
          <w:t>9</w:t>
        </w:r>
        <w:r w:rsidR="00CC447A" w:rsidRPr="00C10512">
          <w:rPr>
            <w:rFonts w:ascii="Arial" w:hAnsi="Arial" w:cs="Arial"/>
            <w:lang w:eastAsia="sk-SK"/>
          </w:rPr>
          <w:tab/>
        </w:r>
        <w:r w:rsidR="00CC447A" w:rsidRPr="00C10512">
          <w:rPr>
            <w:rStyle w:val="Hypertextovprepojenie"/>
            <w:rFonts w:ascii="Arial" w:hAnsi="Arial" w:cs="Arial"/>
          </w:rPr>
          <w:t>Komunikácia medzi verejným obstarávateľom a záujemcami/uchádzačmi</w:t>
        </w:r>
      </w:hyperlink>
    </w:p>
    <w:p w14:paraId="6C6331E2" w14:textId="77777777" w:rsidR="00CC447A" w:rsidRPr="00C10512" w:rsidRDefault="00DF2ACD" w:rsidP="00A838DA">
      <w:pPr>
        <w:pStyle w:val="Obsah3"/>
        <w:spacing w:line="240" w:lineRule="auto"/>
        <w:jc w:val="both"/>
        <w:rPr>
          <w:rFonts w:ascii="Arial" w:hAnsi="Arial" w:cs="Arial"/>
          <w:lang w:eastAsia="sk-SK"/>
        </w:rPr>
      </w:pPr>
      <w:hyperlink w:anchor="_Toc461981361" w:history="1">
        <w:r w:rsidR="00CC447A" w:rsidRPr="00C10512">
          <w:rPr>
            <w:rStyle w:val="Hypertextovprepojenie"/>
            <w:rFonts w:ascii="Arial" w:hAnsi="Arial" w:cs="Arial"/>
          </w:rPr>
          <w:t>10</w:t>
        </w:r>
        <w:r w:rsidR="00CC447A" w:rsidRPr="00C10512">
          <w:rPr>
            <w:rFonts w:ascii="Arial" w:hAnsi="Arial" w:cs="Arial"/>
            <w:lang w:eastAsia="sk-SK"/>
          </w:rPr>
          <w:tab/>
        </w:r>
        <w:r w:rsidR="00CC447A" w:rsidRPr="00C10512">
          <w:rPr>
            <w:rStyle w:val="Hypertextovprepojenie"/>
            <w:rFonts w:ascii="Arial" w:hAnsi="Arial" w:cs="Arial"/>
          </w:rPr>
          <w:t xml:space="preserve">Vysvetlenie informácií </w:t>
        </w:r>
      </w:hyperlink>
    </w:p>
    <w:p w14:paraId="347DA636" w14:textId="12CB3BA4" w:rsidR="00CC447A" w:rsidRPr="00C10512" w:rsidRDefault="00DF2ACD" w:rsidP="00A838DA">
      <w:pPr>
        <w:pStyle w:val="Obsah3"/>
        <w:spacing w:line="240" w:lineRule="auto"/>
        <w:jc w:val="both"/>
        <w:rPr>
          <w:rStyle w:val="Hypertextovprepojenie"/>
          <w:rFonts w:ascii="Arial" w:hAnsi="Arial" w:cs="Arial"/>
        </w:rPr>
      </w:pPr>
      <w:hyperlink w:anchor="_Toc461981362" w:history="1">
        <w:r w:rsidR="00CC447A" w:rsidRPr="00C10512">
          <w:rPr>
            <w:rStyle w:val="Hypertextovprepojenie"/>
            <w:rFonts w:ascii="Arial" w:hAnsi="Arial" w:cs="Arial"/>
          </w:rPr>
          <w:t>11</w:t>
        </w:r>
        <w:r w:rsidR="00CC447A" w:rsidRPr="00C10512">
          <w:rPr>
            <w:rFonts w:ascii="Arial" w:hAnsi="Arial" w:cs="Arial"/>
            <w:lang w:eastAsia="sk-SK"/>
          </w:rPr>
          <w:tab/>
        </w:r>
        <w:r w:rsidR="00CC447A" w:rsidRPr="00C10512">
          <w:rPr>
            <w:rStyle w:val="Hypertextovprepojenie"/>
            <w:rFonts w:ascii="Arial" w:hAnsi="Arial" w:cs="Arial"/>
          </w:rPr>
          <w:t xml:space="preserve">Obhliadka miesta </w:t>
        </w:r>
        <w:r w:rsidR="00F97B05" w:rsidRPr="00C10512">
          <w:rPr>
            <w:rStyle w:val="Hypertextovprepojenie"/>
            <w:rFonts w:ascii="Arial" w:hAnsi="Arial" w:cs="Arial"/>
          </w:rPr>
          <w:t>plnenia</w:t>
        </w:r>
        <w:r w:rsidR="00CC447A" w:rsidRPr="00C10512">
          <w:rPr>
            <w:rStyle w:val="Hypertextovprepojenie"/>
            <w:rFonts w:ascii="Arial" w:hAnsi="Arial" w:cs="Arial"/>
          </w:rPr>
          <w:t xml:space="preserve"> predmetu zákazky</w:t>
        </w:r>
      </w:hyperlink>
    </w:p>
    <w:p w14:paraId="19BBC9B1" w14:textId="77777777" w:rsidR="00826BD2" w:rsidRPr="00C10512" w:rsidRDefault="00826BD2" w:rsidP="00A838DA">
      <w:pPr>
        <w:spacing w:after="0" w:line="240" w:lineRule="auto"/>
      </w:pPr>
    </w:p>
    <w:p w14:paraId="7EB42B0D" w14:textId="6038C6E9" w:rsidR="00826BD2" w:rsidRPr="005C33F5" w:rsidRDefault="00DF2ACD" w:rsidP="005C33F5">
      <w:pPr>
        <w:pStyle w:val="Obsah2"/>
        <w:tabs>
          <w:tab w:val="right" w:pos="9062"/>
        </w:tabs>
        <w:spacing w:before="0" w:line="240" w:lineRule="auto"/>
        <w:jc w:val="both"/>
        <w:rPr>
          <w:rFonts w:ascii="Arial" w:hAnsi="Arial" w:cs="Arial"/>
          <w:color w:val="0000FF"/>
          <w:u w:val="single"/>
        </w:rPr>
      </w:pPr>
      <w:hyperlink w:anchor="_Toc461981363" w:history="1">
        <w:r w:rsidR="00CC447A" w:rsidRPr="00C10512">
          <w:rPr>
            <w:rStyle w:val="Hypertextovprepojenie"/>
            <w:rFonts w:ascii="Arial" w:hAnsi="Arial" w:cs="Arial"/>
          </w:rPr>
          <w:t>Časť III.</w:t>
        </w:r>
      </w:hyperlink>
    </w:p>
    <w:p w14:paraId="5E79626C" w14:textId="60E487BC" w:rsidR="00CC447A" w:rsidRPr="00C10512" w:rsidRDefault="00DF2ACD" w:rsidP="00A838DA">
      <w:pPr>
        <w:pStyle w:val="Obsah2"/>
        <w:tabs>
          <w:tab w:val="right" w:pos="9062"/>
        </w:tabs>
        <w:spacing w:before="0" w:line="240" w:lineRule="auto"/>
        <w:jc w:val="both"/>
        <w:rPr>
          <w:rStyle w:val="Hypertextovprepojenie"/>
          <w:rFonts w:ascii="Arial" w:hAnsi="Arial" w:cs="Arial"/>
        </w:rPr>
      </w:pPr>
      <w:hyperlink w:anchor="_Toc461981364" w:history="1">
        <w:r w:rsidR="00CC447A" w:rsidRPr="00C10512">
          <w:rPr>
            <w:rStyle w:val="Hypertextovprepojenie"/>
            <w:rFonts w:ascii="Arial" w:hAnsi="Arial" w:cs="Arial"/>
          </w:rPr>
          <w:t>Príprava ponuky</w:t>
        </w:r>
      </w:hyperlink>
    </w:p>
    <w:p w14:paraId="71C1A039" w14:textId="77777777" w:rsidR="00CC447A" w:rsidRPr="00C10512" w:rsidRDefault="00DF2ACD" w:rsidP="00A838DA">
      <w:pPr>
        <w:pStyle w:val="Obsah3"/>
        <w:spacing w:line="240" w:lineRule="auto"/>
        <w:jc w:val="both"/>
        <w:rPr>
          <w:rFonts w:ascii="Arial" w:hAnsi="Arial" w:cs="Arial"/>
          <w:lang w:eastAsia="sk-SK"/>
        </w:rPr>
      </w:pPr>
      <w:hyperlink w:anchor="_Toc461981365" w:history="1">
        <w:r w:rsidR="00CC447A" w:rsidRPr="00C10512">
          <w:rPr>
            <w:rStyle w:val="Hypertextovprepojenie"/>
            <w:rFonts w:ascii="Arial" w:hAnsi="Arial" w:cs="Arial"/>
          </w:rPr>
          <w:t>12</w:t>
        </w:r>
        <w:r w:rsidR="00CC447A" w:rsidRPr="00C10512">
          <w:rPr>
            <w:rFonts w:ascii="Arial" w:hAnsi="Arial" w:cs="Arial"/>
            <w:lang w:eastAsia="sk-SK"/>
          </w:rPr>
          <w:tab/>
        </w:r>
        <w:r w:rsidR="00CC447A" w:rsidRPr="00C10512">
          <w:rPr>
            <w:rStyle w:val="Hypertextovprepojenie"/>
            <w:rFonts w:ascii="Arial" w:hAnsi="Arial" w:cs="Arial"/>
          </w:rPr>
          <w:t>Forma a spôsob predkladania ponuky</w:t>
        </w:r>
      </w:hyperlink>
    </w:p>
    <w:p w14:paraId="2C2CA67D" w14:textId="77777777" w:rsidR="00CC447A" w:rsidRPr="00C10512" w:rsidRDefault="00DF2ACD" w:rsidP="00A838DA">
      <w:pPr>
        <w:pStyle w:val="Obsah3"/>
        <w:spacing w:line="240" w:lineRule="auto"/>
        <w:jc w:val="both"/>
        <w:rPr>
          <w:rFonts w:ascii="Arial" w:hAnsi="Arial" w:cs="Arial"/>
          <w:lang w:eastAsia="sk-SK"/>
        </w:rPr>
      </w:pPr>
      <w:hyperlink w:anchor="_Toc461981366" w:history="1">
        <w:r w:rsidR="00CC447A" w:rsidRPr="00C10512">
          <w:rPr>
            <w:rStyle w:val="Hypertextovprepojenie"/>
            <w:rFonts w:ascii="Arial" w:hAnsi="Arial" w:cs="Arial"/>
          </w:rPr>
          <w:t>13</w:t>
        </w:r>
        <w:r w:rsidR="00CC447A" w:rsidRPr="00C10512">
          <w:rPr>
            <w:rFonts w:ascii="Arial" w:hAnsi="Arial" w:cs="Arial"/>
            <w:lang w:eastAsia="sk-SK"/>
          </w:rPr>
          <w:tab/>
        </w:r>
        <w:r w:rsidR="00CC447A" w:rsidRPr="00C10512">
          <w:rPr>
            <w:rStyle w:val="Hypertextovprepojenie"/>
            <w:rFonts w:ascii="Arial" w:hAnsi="Arial" w:cs="Arial"/>
          </w:rPr>
          <w:t>Jazyk ponuky</w:t>
        </w:r>
      </w:hyperlink>
    </w:p>
    <w:p w14:paraId="47FBE5F2" w14:textId="77777777" w:rsidR="00CC447A" w:rsidRPr="00C10512" w:rsidRDefault="00DF2ACD" w:rsidP="00A838DA">
      <w:pPr>
        <w:pStyle w:val="Obsah3"/>
        <w:spacing w:line="240" w:lineRule="auto"/>
        <w:jc w:val="both"/>
        <w:rPr>
          <w:rFonts w:ascii="Arial" w:hAnsi="Arial" w:cs="Arial"/>
          <w:lang w:eastAsia="sk-SK"/>
        </w:rPr>
      </w:pPr>
      <w:hyperlink w:anchor="_Toc461981367" w:history="1">
        <w:r w:rsidR="00CC447A" w:rsidRPr="00C10512">
          <w:rPr>
            <w:rStyle w:val="Hypertextovprepojenie"/>
            <w:rFonts w:ascii="Arial" w:hAnsi="Arial" w:cs="Arial"/>
          </w:rPr>
          <w:t>14</w:t>
        </w:r>
        <w:r w:rsidR="00CC447A" w:rsidRPr="00C10512">
          <w:rPr>
            <w:rFonts w:ascii="Arial" w:hAnsi="Arial" w:cs="Arial"/>
            <w:lang w:eastAsia="sk-SK"/>
          </w:rPr>
          <w:tab/>
        </w:r>
        <w:r w:rsidR="00CC447A" w:rsidRPr="00C10512">
          <w:rPr>
            <w:rStyle w:val="Hypertextovprepojenie"/>
            <w:rFonts w:ascii="Arial" w:hAnsi="Arial" w:cs="Arial"/>
          </w:rPr>
          <w:t>Mena a ceny uvádzané v ponuke</w:t>
        </w:r>
      </w:hyperlink>
    </w:p>
    <w:p w14:paraId="25B15B45" w14:textId="77777777" w:rsidR="00CC447A" w:rsidRPr="00C10512" w:rsidRDefault="00DF2ACD" w:rsidP="00A838DA">
      <w:pPr>
        <w:pStyle w:val="Obsah3"/>
        <w:spacing w:line="240" w:lineRule="auto"/>
        <w:jc w:val="both"/>
        <w:rPr>
          <w:rFonts w:ascii="Arial" w:hAnsi="Arial" w:cs="Arial"/>
          <w:lang w:eastAsia="sk-SK"/>
        </w:rPr>
      </w:pPr>
      <w:hyperlink w:anchor="_Toc461981368" w:history="1">
        <w:r w:rsidR="00CC447A" w:rsidRPr="00C10512">
          <w:rPr>
            <w:rStyle w:val="Hypertextovprepojenie"/>
            <w:rFonts w:ascii="Arial" w:hAnsi="Arial" w:cs="Arial"/>
          </w:rPr>
          <w:t>15</w:t>
        </w:r>
        <w:r w:rsidR="00CC447A" w:rsidRPr="00C10512">
          <w:rPr>
            <w:rFonts w:ascii="Arial" w:hAnsi="Arial" w:cs="Arial"/>
            <w:lang w:eastAsia="sk-SK"/>
          </w:rPr>
          <w:tab/>
        </w:r>
        <w:r w:rsidR="00CC447A" w:rsidRPr="00C10512">
          <w:rPr>
            <w:rStyle w:val="Hypertextovprepojenie"/>
            <w:rFonts w:ascii="Arial" w:hAnsi="Arial" w:cs="Arial"/>
          </w:rPr>
          <w:t>Zábezpeka</w:t>
        </w:r>
      </w:hyperlink>
    </w:p>
    <w:p w14:paraId="20071E31" w14:textId="77777777" w:rsidR="00CC447A" w:rsidRPr="00C10512" w:rsidRDefault="00DF2ACD" w:rsidP="00A838DA">
      <w:pPr>
        <w:pStyle w:val="Obsah3"/>
        <w:spacing w:line="240" w:lineRule="auto"/>
        <w:jc w:val="both"/>
        <w:rPr>
          <w:rFonts w:ascii="Arial" w:hAnsi="Arial" w:cs="Arial"/>
          <w:lang w:eastAsia="sk-SK"/>
        </w:rPr>
      </w:pPr>
      <w:hyperlink w:anchor="_Toc461981369" w:history="1">
        <w:r w:rsidR="00CC447A" w:rsidRPr="00C10512">
          <w:rPr>
            <w:rStyle w:val="Hypertextovprepojenie"/>
            <w:rFonts w:ascii="Arial" w:hAnsi="Arial" w:cs="Arial"/>
          </w:rPr>
          <w:t>16</w:t>
        </w:r>
        <w:r w:rsidR="00CC447A" w:rsidRPr="00C10512">
          <w:rPr>
            <w:rFonts w:ascii="Arial" w:hAnsi="Arial" w:cs="Arial"/>
            <w:lang w:eastAsia="sk-SK"/>
          </w:rPr>
          <w:tab/>
        </w:r>
        <w:r w:rsidR="00CC447A" w:rsidRPr="00C10512">
          <w:rPr>
            <w:rStyle w:val="Hypertextovprepojenie"/>
            <w:rFonts w:ascii="Arial" w:hAnsi="Arial" w:cs="Arial"/>
          </w:rPr>
          <w:t>Obsah ponuky</w:t>
        </w:r>
      </w:hyperlink>
    </w:p>
    <w:p w14:paraId="4C1DF326" w14:textId="1474B7B3" w:rsidR="00CC447A" w:rsidRPr="00C10512" w:rsidRDefault="00DF2ACD" w:rsidP="00A838DA">
      <w:pPr>
        <w:pStyle w:val="Obsah3"/>
        <w:spacing w:line="240" w:lineRule="auto"/>
        <w:jc w:val="both"/>
        <w:rPr>
          <w:rStyle w:val="Hypertextovprepojenie"/>
          <w:rFonts w:ascii="Arial" w:hAnsi="Arial" w:cs="Arial"/>
        </w:rPr>
      </w:pPr>
      <w:hyperlink w:anchor="_Toc461981370" w:history="1">
        <w:r w:rsidR="00CC447A" w:rsidRPr="00C10512">
          <w:rPr>
            <w:rStyle w:val="Hypertextovprepojenie"/>
            <w:rFonts w:ascii="Arial" w:hAnsi="Arial" w:cs="Arial"/>
          </w:rPr>
          <w:t>17</w:t>
        </w:r>
        <w:r w:rsidR="00CC447A" w:rsidRPr="00C10512">
          <w:rPr>
            <w:rFonts w:ascii="Arial" w:hAnsi="Arial" w:cs="Arial"/>
            <w:lang w:eastAsia="sk-SK"/>
          </w:rPr>
          <w:tab/>
        </w:r>
        <w:r w:rsidR="00CC447A" w:rsidRPr="00C10512">
          <w:rPr>
            <w:rStyle w:val="Hypertextovprepojenie"/>
            <w:rFonts w:ascii="Arial" w:hAnsi="Arial" w:cs="Arial"/>
          </w:rPr>
          <w:t>Náklady na prípravu ponuky</w:t>
        </w:r>
      </w:hyperlink>
    </w:p>
    <w:p w14:paraId="5CB80B8B" w14:textId="77777777" w:rsidR="00826BD2" w:rsidRPr="00C10512" w:rsidRDefault="00826BD2" w:rsidP="00A838DA">
      <w:pPr>
        <w:spacing w:after="0" w:line="240" w:lineRule="auto"/>
      </w:pPr>
    </w:p>
    <w:p w14:paraId="3405DF3C" w14:textId="77777777" w:rsidR="00CC447A" w:rsidRPr="00C10512" w:rsidRDefault="00DF2ACD" w:rsidP="00A838DA">
      <w:pPr>
        <w:pStyle w:val="Obsah2"/>
        <w:tabs>
          <w:tab w:val="right" w:pos="9062"/>
        </w:tabs>
        <w:spacing w:before="0" w:line="240" w:lineRule="auto"/>
        <w:jc w:val="both"/>
        <w:rPr>
          <w:rFonts w:ascii="Arial" w:hAnsi="Arial" w:cs="Arial"/>
          <w:b w:val="0"/>
          <w:bCs w:val="0"/>
          <w:lang w:eastAsia="sk-SK"/>
        </w:rPr>
      </w:pPr>
      <w:hyperlink w:anchor="_Toc461981371" w:history="1">
        <w:r w:rsidR="00CC447A" w:rsidRPr="00C10512">
          <w:rPr>
            <w:rStyle w:val="Hypertextovprepojenie"/>
            <w:rFonts w:ascii="Arial" w:hAnsi="Arial" w:cs="Arial"/>
          </w:rPr>
          <w:t>Časť IV.</w:t>
        </w:r>
      </w:hyperlink>
    </w:p>
    <w:p w14:paraId="6051BFE3" w14:textId="77777777" w:rsidR="00CC447A" w:rsidRPr="00C10512" w:rsidRDefault="00DF2ACD" w:rsidP="00A838DA">
      <w:pPr>
        <w:pStyle w:val="Obsah2"/>
        <w:tabs>
          <w:tab w:val="right" w:pos="9062"/>
        </w:tabs>
        <w:spacing w:before="0" w:line="240" w:lineRule="auto"/>
        <w:jc w:val="both"/>
        <w:rPr>
          <w:rFonts w:ascii="Arial" w:hAnsi="Arial" w:cs="Arial"/>
          <w:b w:val="0"/>
          <w:bCs w:val="0"/>
          <w:lang w:eastAsia="sk-SK"/>
        </w:rPr>
      </w:pPr>
      <w:hyperlink w:anchor="_Toc461981372" w:history="1">
        <w:r w:rsidR="00CC447A" w:rsidRPr="00C10512">
          <w:rPr>
            <w:rStyle w:val="Hypertextovprepojenie"/>
            <w:rFonts w:ascii="Arial" w:hAnsi="Arial" w:cs="Arial"/>
          </w:rPr>
          <w:t>Predkladanie ponuky</w:t>
        </w:r>
      </w:hyperlink>
    </w:p>
    <w:p w14:paraId="3B3B3F0E" w14:textId="77777777" w:rsidR="00CC447A" w:rsidRPr="00C10512" w:rsidRDefault="00DF2ACD" w:rsidP="00A838DA">
      <w:pPr>
        <w:pStyle w:val="Obsah3"/>
        <w:spacing w:line="240" w:lineRule="auto"/>
        <w:jc w:val="both"/>
        <w:rPr>
          <w:rFonts w:ascii="Arial" w:hAnsi="Arial" w:cs="Arial"/>
          <w:lang w:eastAsia="sk-SK"/>
        </w:rPr>
      </w:pPr>
      <w:hyperlink w:anchor="_Toc461981373" w:history="1">
        <w:r w:rsidR="00CC447A" w:rsidRPr="00C10512">
          <w:rPr>
            <w:rStyle w:val="Hypertextovprepojenie"/>
            <w:rFonts w:ascii="Arial" w:hAnsi="Arial" w:cs="Arial"/>
          </w:rPr>
          <w:t>18</w:t>
        </w:r>
        <w:r w:rsidR="00CC447A" w:rsidRPr="00C10512">
          <w:rPr>
            <w:rFonts w:ascii="Arial" w:hAnsi="Arial" w:cs="Arial"/>
            <w:lang w:eastAsia="sk-SK"/>
          </w:rPr>
          <w:tab/>
        </w:r>
        <w:r w:rsidR="00CC447A" w:rsidRPr="00C10512">
          <w:rPr>
            <w:rStyle w:val="Hypertextovprepojenie"/>
            <w:rFonts w:ascii="Arial" w:hAnsi="Arial" w:cs="Arial"/>
          </w:rPr>
          <w:t>Predloženie ponuky</w:t>
        </w:r>
      </w:hyperlink>
    </w:p>
    <w:p w14:paraId="6AEEE2E3" w14:textId="77777777" w:rsidR="00CC447A" w:rsidRPr="00C10512" w:rsidRDefault="00DF2ACD" w:rsidP="00A838DA">
      <w:pPr>
        <w:pStyle w:val="Obsah3"/>
        <w:spacing w:line="240" w:lineRule="auto"/>
        <w:jc w:val="both"/>
        <w:rPr>
          <w:rFonts w:ascii="Arial" w:hAnsi="Arial" w:cs="Arial"/>
          <w:lang w:eastAsia="sk-SK"/>
        </w:rPr>
      </w:pPr>
      <w:hyperlink w:anchor="_Toc461981374" w:history="1">
        <w:r w:rsidR="00CC447A" w:rsidRPr="00C10512">
          <w:rPr>
            <w:rStyle w:val="Hypertextovprepojenie"/>
            <w:rFonts w:ascii="Arial" w:hAnsi="Arial" w:cs="Arial"/>
          </w:rPr>
          <w:t>19</w:t>
        </w:r>
        <w:r w:rsidR="00CC447A" w:rsidRPr="00C10512">
          <w:rPr>
            <w:rFonts w:ascii="Arial" w:hAnsi="Arial" w:cs="Arial"/>
            <w:lang w:eastAsia="sk-SK"/>
          </w:rPr>
          <w:tab/>
        </w:r>
      </w:hyperlink>
      <w:r w:rsidR="00A53DFD" w:rsidRPr="00C10512">
        <w:rPr>
          <w:rStyle w:val="Hypertextovprepojenie"/>
          <w:rFonts w:ascii="Arial" w:hAnsi="Arial" w:cs="Arial"/>
          <w:color w:val="auto"/>
          <w:u w:val="none"/>
        </w:rPr>
        <w:t>Registrácia a autentifikácia uchádzača</w:t>
      </w:r>
    </w:p>
    <w:p w14:paraId="69830065" w14:textId="77777777" w:rsidR="00CC447A" w:rsidRPr="00C10512" w:rsidRDefault="00DF2ACD" w:rsidP="00A838DA">
      <w:pPr>
        <w:pStyle w:val="Obsah3"/>
        <w:spacing w:line="240" w:lineRule="auto"/>
        <w:jc w:val="both"/>
        <w:rPr>
          <w:rFonts w:ascii="Arial" w:hAnsi="Arial" w:cs="Arial"/>
          <w:lang w:eastAsia="sk-SK"/>
        </w:rPr>
      </w:pPr>
      <w:hyperlink w:anchor="_Toc461981375" w:history="1">
        <w:r w:rsidR="00CC447A" w:rsidRPr="00C10512">
          <w:rPr>
            <w:rStyle w:val="Hypertextovprepojenie"/>
            <w:rFonts w:ascii="Arial" w:hAnsi="Arial" w:cs="Arial"/>
          </w:rPr>
          <w:t>20</w:t>
        </w:r>
        <w:r w:rsidR="00CC447A" w:rsidRPr="00C10512">
          <w:rPr>
            <w:rFonts w:ascii="Arial" w:hAnsi="Arial" w:cs="Arial"/>
            <w:lang w:eastAsia="sk-SK"/>
          </w:rPr>
          <w:tab/>
        </w:r>
        <w:r w:rsidR="00A53DFD" w:rsidRPr="00C10512">
          <w:rPr>
            <w:rStyle w:val="Hypertextovprepojenie"/>
            <w:rFonts w:ascii="Arial" w:hAnsi="Arial" w:cs="Arial"/>
          </w:rPr>
          <w:t>L</w:t>
        </w:r>
        <w:r w:rsidR="00CC447A" w:rsidRPr="00C10512">
          <w:rPr>
            <w:rStyle w:val="Hypertextovprepojenie"/>
            <w:rFonts w:ascii="Arial" w:hAnsi="Arial" w:cs="Arial"/>
          </w:rPr>
          <w:t>ehota na predkladanie ponuky</w:t>
        </w:r>
      </w:hyperlink>
    </w:p>
    <w:p w14:paraId="61B30C1D" w14:textId="1B9FB235" w:rsidR="00CC447A" w:rsidRPr="00C10512" w:rsidRDefault="00DF2ACD" w:rsidP="00A838DA">
      <w:pPr>
        <w:pStyle w:val="Obsah3"/>
        <w:spacing w:line="240" w:lineRule="auto"/>
        <w:jc w:val="both"/>
        <w:rPr>
          <w:rStyle w:val="Hypertextovprepojenie"/>
          <w:rFonts w:ascii="Arial" w:hAnsi="Arial" w:cs="Arial"/>
        </w:rPr>
      </w:pPr>
      <w:hyperlink w:anchor="_Toc461981376" w:history="1">
        <w:r w:rsidR="00CC447A" w:rsidRPr="00C10512">
          <w:rPr>
            <w:rStyle w:val="Hypertextovprepojenie"/>
            <w:rFonts w:ascii="Arial" w:hAnsi="Arial" w:cs="Arial"/>
          </w:rPr>
          <w:t>21</w:t>
        </w:r>
        <w:r w:rsidR="00CC447A" w:rsidRPr="00C10512">
          <w:rPr>
            <w:rFonts w:ascii="Arial" w:hAnsi="Arial" w:cs="Arial"/>
            <w:lang w:eastAsia="sk-SK"/>
          </w:rPr>
          <w:tab/>
        </w:r>
        <w:r w:rsidR="00CC447A" w:rsidRPr="00C10512">
          <w:rPr>
            <w:rStyle w:val="Hypertextovprepojenie"/>
            <w:rFonts w:ascii="Arial" w:hAnsi="Arial" w:cs="Arial"/>
          </w:rPr>
          <w:t>Doplnenie, zmena a odvolanie ponuky</w:t>
        </w:r>
      </w:hyperlink>
    </w:p>
    <w:p w14:paraId="58846582" w14:textId="77777777" w:rsidR="00826BD2" w:rsidRPr="00C10512" w:rsidRDefault="00826BD2" w:rsidP="00A838DA">
      <w:pPr>
        <w:spacing w:after="0" w:line="240" w:lineRule="auto"/>
      </w:pPr>
    </w:p>
    <w:p w14:paraId="2CE4A42E" w14:textId="77777777" w:rsidR="00CC447A" w:rsidRPr="00C10512" w:rsidRDefault="00DF2ACD" w:rsidP="00A838DA">
      <w:pPr>
        <w:pStyle w:val="Obsah2"/>
        <w:tabs>
          <w:tab w:val="right" w:pos="9062"/>
        </w:tabs>
        <w:spacing w:before="0" w:line="240" w:lineRule="auto"/>
        <w:jc w:val="both"/>
        <w:rPr>
          <w:rFonts w:ascii="Arial" w:hAnsi="Arial" w:cs="Arial"/>
          <w:b w:val="0"/>
          <w:bCs w:val="0"/>
          <w:lang w:eastAsia="sk-SK"/>
        </w:rPr>
      </w:pPr>
      <w:hyperlink w:anchor="_Toc461981377" w:history="1">
        <w:r w:rsidR="00CC447A" w:rsidRPr="00C10512">
          <w:rPr>
            <w:rStyle w:val="Hypertextovprepojenie"/>
            <w:rFonts w:ascii="Arial" w:hAnsi="Arial" w:cs="Arial"/>
          </w:rPr>
          <w:t>Časť V.</w:t>
        </w:r>
      </w:hyperlink>
    </w:p>
    <w:p w14:paraId="5A7B44E9" w14:textId="77777777" w:rsidR="00CC447A" w:rsidRPr="00C10512" w:rsidRDefault="00DF2ACD" w:rsidP="00A838DA">
      <w:pPr>
        <w:pStyle w:val="Obsah2"/>
        <w:tabs>
          <w:tab w:val="right" w:pos="9062"/>
        </w:tabs>
        <w:spacing w:before="0" w:line="240" w:lineRule="auto"/>
        <w:jc w:val="both"/>
        <w:rPr>
          <w:rFonts w:ascii="Arial" w:hAnsi="Arial" w:cs="Arial"/>
          <w:b w:val="0"/>
          <w:bCs w:val="0"/>
          <w:lang w:eastAsia="sk-SK"/>
        </w:rPr>
      </w:pPr>
      <w:hyperlink w:anchor="_Toc461981378" w:history="1">
        <w:r w:rsidR="00CC447A" w:rsidRPr="00C10512">
          <w:rPr>
            <w:rStyle w:val="Hypertextovprepojenie"/>
            <w:rFonts w:ascii="Arial" w:hAnsi="Arial" w:cs="Arial"/>
          </w:rPr>
          <w:t>Otváranie a vyhodnotenie ponúk</w:t>
        </w:r>
      </w:hyperlink>
    </w:p>
    <w:p w14:paraId="460F946F" w14:textId="12DE308F" w:rsidR="00CC447A" w:rsidRPr="00C10512" w:rsidRDefault="00DF2ACD" w:rsidP="00A838DA">
      <w:pPr>
        <w:pStyle w:val="Obsah3"/>
        <w:spacing w:line="240" w:lineRule="auto"/>
        <w:jc w:val="both"/>
        <w:rPr>
          <w:rFonts w:ascii="Arial" w:hAnsi="Arial" w:cs="Arial"/>
          <w:lang w:eastAsia="sk-SK"/>
        </w:rPr>
      </w:pPr>
      <w:hyperlink w:anchor="_Toc461981379" w:history="1">
        <w:r w:rsidR="00CC447A" w:rsidRPr="00C10512">
          <w:rPr>
            <w:rStyle w:val="Hypertextovprepojenie"/>
            <w:rFonts w:ascii="Arial" w:hAnsi="Arial" w:cs="Arial"/>
          </w:rPr>
          <w:t>22</w:t>
        </w:r>
        <w:r w:rsidR="00CC447A" w:rsidRPr="00C10512">
          <w:rPr>
            <w:rFonts w:ascii="Arial" w:hAnsi="Arial" w:cs="Arial"/>
            <w:lang w:eastAsia="sk-SK"/>
          </w:rPr>
          <w:tab/>
        </w:r>
        <w:r w:rsidR="00CC447A" w:rsidRPr="00C10512">
          <w:rPr>
            <w:rStyle w:val="Hypertextovprepojenie"/>
            <w:rFonts w:ascii="Arial" w:hAnsi="Arial" w:cs="Arial"/>
          </w:rPr>
          <w:t>Otváranie ponúk</w:t>
        </w:r>
      </w:hyperlink>
      <w:r w:rsidR="00EF53D1" w:rsidRPr="00C10512">
        <w:rPr>
          <w:rStyle w:val="Hypertextovprepojenie"/>
          <w:rFonts w:ascii="Arial" w:hAnsi="Arial" w:cs="Arial"/>
          <w:color w:val="auto"/>
          <w:u w:val="none"/>
        </w:rPr>
        <w:t xml:space="preserve"> (on-line sprístupnenie)</w:t>
      </w:r>
    </w:p>
    <w:p w14:paraId="5EBE2E7B" w14:textId="77777777" w:rsidR="00CC447A" w:rsidRPr="00C10512" w:rsidRDefault="00DF2ACD" w:rsidP="00A838DA">
      <w:pPr>
        <w:pStyle w:val="Obsah3"/>
        <w:spacing w:line="240" w:lineRule="auto"/>
        <w:jc w:val="both"/>
        <w:rPr>
          <w:rFonts w:ascii="Arial" w:hAnsi="Arial" w:cs="Arial"/>
          <w:lang w:eastAsia="sk-SK"/>
        </w:rPr>
      </w:pPr>
      <w:hyperlink w:anchor="_Toc461981380" w:history="1">
        <w:r w:rsidR="00CC447A" w:rsidRPr="00C10512">
          <w:rPr>
            <w:rStyle w:val="Hypertextovprepojenie"/>
            <w:rFonts w:ascii="Arial" w:hAnsi="Arial" w:cs="Arial"/>
          </w:rPr>
          <w:t>23</w:t>
        </w:r>
        <w:r w:rsidR="00CC447A" w:rsidRPr="00C10512">
          <w:rPr>
            <w:rFonts w:ascii="Arial" w:hAnsi="Arial" w:cs="Arial"/>
            <w:lang w:eastAsia="sk-SK"/>
          </w:rPr>
          <w:tab/>
        </w:r>
        <w:r w:rsidR="00CC447A" w:rsidRPr="00C10512">
          <w:rPr>
            <w:rStyle w:val="Hypertextovprepojenie"/>
            <w:rFonts w:ascii="Arial" w:hAnsi="Arial" w:cs="Arial"/>
          </w:rPr>
          <w:t>Preskúmanie ponúk</w:t>
        </w:r>
      </w:hyperlink>
    </w:p>
    <w:p w14:paraId="4109FB73" w14:textId="77777777" w:rsidR="00CC447A" w:rsidRPr="00C10512" w:rsidRDefault="00DF2ACD" w:rsidP="00A838DA">
      <w:pPr>
        <w:pStyle w:val="Obsah3"/>
        <w:spacing w:line="240" w:lineRule="auto"/>
        <w:jc w:val="both"/>
        <w:rPr>
          <w:rFonts w:ascii="Arial" w:hAnsi="Arial" w:cs="Arial"/>
          <w:lang w:eastAsia="sk-SK"/>
        </w:rPr>
      </w:pPr>
      <w:hyperlink w:anchor="_Toc461981381" w:history="1">
        <w:r w:rsidR="00CC447A" w:rsidRPr="00C10512">
          <w:rPr>
            <w:rStyle w:val="Hypertextovprepojenie"/>
            <w:rFonts w:ascii="Arial" w:hAnsi="Arial" w:cs="Arial"/>
          </w:rPr>
          <w:t>24</w:t>
        </w:r>
        <w:r w:rsidR="00CC447A" w:rsidRPr="00C10512">
          <w:rPr>
            <w:rFonts w:ascii="Arial" w:hAnsi="Arial" w:cs="Arial"/>
            <w:lang w:eastAsia="sk-SK"/>
          </w:rPr>
          <w:tab/>
        </w:r>
        <w:r w:rsidR="00CC447A" w:rsidRPr="00C10512">
          <w:rPr>
            <w:rStyle w:val="Hypertextovprepojenie"/>
            <w:rFonts w:ascii="Arial" w:hAnsi="Arial" w:cs="Arial"/>
          </w:rPr>
          <w:t>Dôvernosť procesu verejného obstarávania</w:t>
        </w:r>
      </w:hyperlink>
    </w:p>
    <w:p w14:paraId="370051A8" w14:textId="77777777" w:rsidR="00CC447A" w:rsidRPr="00C10512" w:rsidRDefault="00DF2ACD" w:rsidP="00A838DA">
      <w:pPr>
        <w:pStyle w:val="Obsah3"/>
        <w:spacing w:line="240" w:lineRule="auto"/>
        <w:jc w:val="both"/>
        <w:rPr>
          <w:rFonts w:ascii="Arial" w:hAnsi="Arial" w:cs="Arial"/>
          <w:lang w:eastAsia="sk-SK"/>
        </w:rPr>
      </w:pPr>
      <w:hyperlink w:anchor="_Toc461981382" w:history="1">
        <w:r w:rsidR="00CC447A" w:rsidRPr="00C10512">
          <w:rPr>
            <w:rStyle w:val="Hypertextovprepojenie"/>
            <w:rFonts w:ascii="Arial" w:hAnsi="Arial" w:cs="Arial"/>
          </w:rPr>
          <w:t>25</w:t>
        </w:r>
        <w:r w:rsidR="00CC447A" w:rsidRPr="00C10512">
          <w:rPr>
            <w:rFonts w:ascii="Arial" w:hAnsi="Arial" w:cs="Arial"/>
            <w:lang w:eastAsia="sk-SK"/>
          </w:rPr>
          <w:tab/>
        </w:r>
        <w:r w:rsidR="005C7782" w:rsidRPr="00C10512">
          <w:rPr>
            <w:rFonts w:ascii="Arial" w:hAnsi="Arial" w:cs="Arial"/>
            <w:lang w:eastAsia="sk-SK"/>
          </w:rPr>
          <w:t>Vyhodnocovanie ponúk</w:t>
        </w:r>
      </w:hyperlink>
    </w:p>
    <w:p w14:paraId="22495C92" w14:textId="08A6C0D1" w:rsidR="00CC447A" w:rsidRDefault="00DF2ACD" w:rsidP="00A838DA">
      <w:pPr>
        <w:pStyle w:val="Obsah3"/>
        <w:spacing w:line="240" w:lineRule="auto"/>
        <w:jc w:val="both"/>
        <w:rPr>
          <w:rStyle w:val="Hypertextovprepojenie"/>
          <w:rFonts w:ascii="Arial" w:hAnsi="Arial" w:cs="Arial"/>
        </w:rPr>
      </w:pPr>
      <w:hyperlink w:anchor="_Toc461981383" w:history="1">
        <w:r w:rsidR="00CC447A" w:rsidRPr="00C10512">
          <w:rPr>
            <w:rStyle w:val="Hypertextovprepojenie"/>
            <w:rFonts w:ascii="Arial" w:hAnsi="Arial" w:cs="Arial"/>
          </w:rPr>
          <w:t>26</w:t>
        </w:r>
        <w:r w:rsidR="00CC447A" w:rsidRPr="00C10512">
          <w:rPr>
            <w:rFonts w:ascii="Arial" w:hAnsi="Arial" w:cs="Arial"/>
            <w:lang w:eastAsia="sk-SK"/>
          </w:rPr>
          <w:tab/>
        </w:r>
        <w:r w:rsidR="005C7782" w:rsidRPr="00C10512">
          <w:rPr>
            <w:rStyle w:val="Hypertextovprepojenie"/>
            <w:rFonts w:ascii="Arial" w:hAnsi="Arial" w:cs="Arial"/>
          </w:rPr>
          <w:t>Vyhodnotenie splnenia podmienok účasti uchádzačov</w:t>
        </w:r>
      </w:hyperlink>
    </w:p>
    <w:p w14:paraId="003FC6AE" w14:textId="03669FBC" w:rsidR="007C1575" w:rsidRPr="00371923" w:rsidRDefault="00DF2ACD" w:rsidP="007666DA">
      <w:pPr>
        <w:pStyle w:val="Obsah3"/>
        <w:spacing w:line="240" w:lineRule="auto"/>
        <w:jc w:val="both"/>
        <w:rPr>
          <w:rFonts w:ascii="Arial" w:hAnsi="Arial" w:cs="Arial"/>
          <w:color w:val="0000FF"/>
          <w:u w:val="single"/>
        </w:rPr>
      </w:pPr>
      <w:hyperlink w:anchor="_Toc461981383" w:history="1">
        <w:r w:rsidR="007C1575">
          <w:rPr>
            <w:rStyle w:val="Hypertextovprepojenie"/>
            <w:rFonts w:ascii="Arial" w:hAnsi="Arial" w:cs="Arial"/>
          </w:rPr>
          <w:t>27</w:t>
        </w:r>
        <w:r w:rsidR="007C1575" w:rsidRPr="00C10512">
          <w:rPr>
            <w:rFonts w:ascii="Arial" w:hAnsi="Arial" w:cs="Arial"/>
            <w:lang w:eastAsia="sk-SK"/>
          </w:rPr>
          <w:tab/>
        </w:r>
        <w:r w:rsidR="007C1575" w:rsidRPr="008F6990">
          <w:rPr>
            <w:rFonts w:ascii="Arial" w:hAnsi="Arial" w:cs="Arial"/>
          </w:rPr>
          <w:t>Využitie subdodávateľ</w:t>
        </w:r>
        <w:r w:rsidR="007C1575" w:rsidRPr="00C10512">
          <w:rPr>
            <w:rStyle w:val="Hypertextovprepojenie"/>
            <w:rFonts w:ascii="Arial" w:hAnsi="Arial" w:cs="Arial"/>
          </w:rPr>
          <w:t>ov</w:t>
        </w:r>
      </w:hyperlink>
    </w:p>
    <w:p w14:paraId="5BF92B75" w14:textId="4A40CCDF" w:rsidR="00826BD2" w:rsidRPr="005C33F5" w:rsidRDefault="00DF2ACD" w:rsidP="005C33F5">
      <w:pPr>
        <w:pStyle w:val="Obsah3"/>
        <w:spacing w:line="240" w:lineRule="auto"/>
        <w:jc w:val="both"/>
        <w:rPr>
          <w:rFonts w:ascii="Arial" w:hAnsi="Arial" w:cs="Arial"/>
          <w:color w:val="0000FF"/>
          <w:u w:val="single"/>
        </w:rPr>
      </w:pPr>
      <w:hyperlink w:anchor="_Toc461981384" w:history="1">
        <w:r w:rsidR="00CC447A" w:rsidRPr="00C10512">
          <w:rPr>
            <w:rStyle w:val="Hypertextovprepojenie"/>
            <w:rFonts w:ascii="Arial" w:hAnsi="Arial" w:cs="Arial"/>
          </w:rPr>
          <w:t>2</w:t>
        </w:r>
        <w:r w:rsidR="007C1575">
          <w:rPr>
            <w:rStyle w:val="Hypertextovprepojenie"/>
            <w:rFonts w:ascii="Arial" w:hAnsi="Arial" w:cs="Arial"/>
          </w:rPr>
          <w:t>8</w:t>
        </w:r>
        <w:r w:rsidR="00CC447A" w:rsidRPr="00C10512">
          <w:rPr>
            <w:rFonts w:ascii="Arial" w:hAnsi="Arial" w:cs="Arial"/>
            <w:lang w:eastAsia="sk-SK"/>
          </w:rPr>
          <w:tab/>
        </w:r>
        <w:r w:rsidR="00CC447A" w:rsidRPr="00C10512">
          <w:rPr>
            <w:rStyle w:val="Hypertextovprepojenie"/>
            <w:rFonts w:ascii="Arial" w:hAnsi="Arial" w:cs="Arial"/>
          </w:rPr>
          <w:t>Oprava chýb</w:t>
        </w:r>
      </w:hyperlink>
    </w:p>
    <w:p w14:paraId="3BE5928B" w14:textId="77777777" w:rsidR="00826BD2" w:rsidRPr="00C10512" w:rsidRDefault="00826BD2" w:rsidP="00A838DA">
      <w:pPr>
        <w:spacing w:after="0" w:line="240" w:lineRule="auto"/>
      </w:pPr>
    </w:p>
    <w:p w14:paraId="573A480B" w14:textId="054F8281" w:rsidR="00CC447A" w:rsidRPr="00C10512" w:rsidRDefault="00DF2ACD" w:rsidP="00A838DA">
      <w:pPr>
        <w:pStyle w:val="Obsah2"/>
        <w:tabs>
          <w:tab w:val="right" w:pos="9062"/>
        </w:tabs>
        <w:spacing w:before="0" w:line="240" w:lineRule="auto"/>
        <w:jc w:val="both"/>
        <w:rPr>
          <w:rFonts w:ascii="Arial" w:hAnsi="Arial" w:cs="Arial"/>
          <w:b w:val="0"/>
          <w:bCs w:val="0"/>
          <w:lang w:eastAsia="sk-SK"/>
        </w:rPr>
      </w:pPr>
      <w:hyperlink w:anchor="_Toc461981433" w:history="1">
        <w:r w:rsidR="00CC447A" w:rsidRPr="00C10512">
          <w:rPr>
            <w:rStyle w:val="Hypertextovprepojenie"/>
            <w:rFonts w:ascii="Arial" w:hAnsi="Arial" w:cs="Arial"/>
          </w:rPr>
          <w:t>Časť VI.</w:t>
        </w:r>
      </w:hyperlink>
    </w:p>
    <w:p w14:paraId="71EABCBD" w14:textId="77777777" w:rsidR="00CC447A" w:rsidRPr="00C10512" w:rsidRDefault="00DF2ACD" w:rsidP="00A838DA">
      <w:pPr>
        <w:pStyle w:val="Obsah2"/>
        <w:tabs>
          <w:tab w:val="right" w:pos="9062"/>
        </w:tabs>
        <w:spacing w:before="0" w:line="240" w:lineRule="auto"/>
        <w:jc w:val="both"/>
        <w:rPr>
          <w:rFonts w:ascii="Arial" w:hAnsi="Arial" w:cs="Arial"/>
          <w:b w:val="0"/>
          <w:bCs w:val="0"/>
          <w:lang w:eastAsia="sk-SK"/>
        </w:rPr>
      </w:pPr>
      <w:hyperlink w:anchor="_Toc461981434" w:history="1">
        <w:r w:rsidR="00CC447A" w:rsidRPr="00C10512">
          <w:rPr>
            <w:rStyle w:val="Hypertextovprepojenie"/>
            <w:rFonts w:ascii="Arial" w:hAnsi="Arial" w:cs="Arial"/>
          </w:rPr>
          <w:t>Prijatie ponuky</w:t>
        </w:r>
      </w:hyperlink>
    </w:p>
    <w:p w14:paraId="55578A55" w14:textId="6CF5F2EE" w:rsidR="00CC447A" w:rsidRPr="00C10512" w:rsidRDefault="00DF2ACD" w:rsidP="00A838DA">
      <w:pPr>
        <w:pStyle w:val="Obsah3"/>
        <w:spacing w:line="240" w:lineRule="auto"/>
        <w:jc w:val="both"/>
        <w:rPr>
          <w:rFonts w:ascii="Arial" w:hAnsi="Arial" w:cs="Arial"/>
          <w:lang w:eastAsia="sk-SK"/>
        </w:rPr>
      </w:pPr>
      <w:hyperlink w:anchor="_Toc461981435" w:history="1">
        <w:r w:rsidR="00CC447A" w:rsidRPr="00C10512">
          <w:rPr>
            <w:rStyle w:val="Hypertextovprepojenie"/>
            <w:rFonts w:ascii="Arial" w:hAnsi="Arial" w:cs="Arial"/>
          </w:rPr>
          <w:t>2</w:t>
        </w:r>
        <w:r w:rsidR="007C1575">
          <w:rPr>
            <w:rStyle w:val="Hypertextovprepojenie"/>
            <w:rFonts w:ascii="Arial" w:hAnsi="Arial" w:cs="Arial"/>
          </w:rPr>
          <w:t>9</w:t>
        </w:r>
        <w:r w:rsidR="00CC447A" w:rsidRPr="00C10512">
          <w:rPr>
            <w:rFonts w:ascii="Arial" w:hAnsi="Arial" w:cs="Arial"/>
            <w:lang w:eastAsia="sk-SK"/>
          </w:rPr>
          <w:tab/>
        </w:r>
        <w:r w:rsidR="00CC447A" w:rsidRPr="00C10512">
          <w:rPr>
            <w:rStyle w:val="Hypertextovprepojenie"/>
            <w:rFonts w:ascii="Arial" w:hAnsi="Arial" w:cs="Arial"/>
          </w:rPr>
          <w:t>Informácie o výsledku vyhodnotenia ponúk</w:t>
        </w:r>
      </w:hyperlink>
    </w:p>
    <w:p w14:paraId="1A62B978" w14:textId="32757BA3" w:rsidR="00CC447A" w:rsidRPr="00C10512" w:rsidRDefault="00DF2ACD" w:rsidP="00A838DA">
      <w:pPr>
        <w:pStyle w:val="Obsah3"/>
        <w:spacing w:line="240" w:lineRule="auto"/>
        <w:jc w:val="both"/>
        <w:rPr>
          <w:rFonts w:ascii="Arial" w:hAnsi="Arial" w:cs="Arial"/>
          <w:lang w:eastAsia="sk-SK"/>
        </w:rPr>
      </w:pPr>
      <w:hyperlink w:anchor="_Toc461981436" w:history="1">
        <w:r w:rsidR="007C1575">
          <w:rPr>
            <w:rStyle w:val="Hypertextovprepojenie"/>
            <w:rFonts w:ascii="Arial" w:hAnsi="Arial" w:cs="Arial"/>
          </w:rPr>
          <w:t>30</w:t>
        </w:r>
        <w:r w:rsidR="00CC447A" w:rsidRPr="00C10512">
          <w:rPr>
            <w:rFonts w:ascii="Arial" w:hAnsi="Arial" w:cs="Arial"/>
            <w:lang w:eastAsia="sk-SK"/>
          </w:rPr>
          <w:tab/>
        </w:r>
        <w:r w:rsidR="00CC447A" w:rsidRPr="00C10512">
          <w:rPr>
            <w:rStyle w:val="Hypertextovprepojenie"/>
            <w:rFonts w:ascii="Arial" w:hAnsi="Arial" w:cs="Arial"/>
          </w:rPr>
          <w:t xml:space="preserve">Uzavretie </w:t>
        </w:r>
        <w:r w:rsidR="00FD14A6" w:rsidRPr="00C10512">
          <w:rPr>
            <w:rStyle w:val="Hypertextovprepojenie"/>
            <w:rFonts w:ascii="Arial" w:hAnsi="Arial" w:cs="Arial"/>
          </w:rPr>
          <w:t>Z</w:t>
        </w:r>
        <w:r w:rsidR="00CC447A" w:rsidRPr="00C10512">
          <w:rPr>
            <w:rStyle w:val="Hypertextovprepojenie"/>
            <w:rFonts w:ascii="Arial" w:hAnsi="Arial" w:cs="Arial"/>
          </w:rPr>
          <w:t>mluvy</w:t>
        </w:r>
      </w:hyperlink>
    </w:p>
    <w:p w14:paraId="5871FB39" w14:textId="62D106EB" w:rsidR="00CC447A" w:rsidRDefault="00DF2ACD" w:rsidP="00A838DA">
      <w:pPr>
        <w:pStyle w:val="Obsah3"/>
        <w:spacing w:line="240" w:lineRule="auto"/>
        <w:jc w:val="both"/>
        <w:rPr>
          <w:rStyle w:val="Hypertextovprepojenie"/>
          <w:rFonts w:ascii="Arial" w:hAnsi="Arial" w:cs="Arial"/>
          <w:lang w:eastAsia="sk-SK"/>
        </w:rPr>
      </w:pPr>
      <w:hyperlink w:anchor="_Toc461981437" w:history="1">
        <w:r w:rsidR="00CC447A" w:rsidRPr="00C10512">
          <w:rPr>
            <w:rStyle w:val="Hypertextovprepojenie"/>
            <w:rFonts w:ascii="Arial" w:hAnsi="Arial" w:cs="Arial"/>
          </w:rPr>
          <w:t>3</w:t>
        </w:r>
        <w:r w:rsidR="007C1575">
          <w:rPr>
            <w:rStyle w:val="Hypertextovprepojenie"/>
            <w:rFonts w:ascii="Arial" w:hAnsi="Arial" w:cs="Arial"/>
          </w:rPr>
          <w:t>1</w:t>
        </w:r>
        <w:r w:rsidR="00CC447A" w:rsidRPr="00C10512">
          <w:rPr>
            <w:rFonts w:ascii="Arial" w:hAnsi="Arial" w:cs="Arial"/>
            <w:lang w:eastAsia="sk-SK"/>
          </w:rPr>
          <w:tab/>
        </w:r>
        <w:r w:rsidR="00CC447A" w:rsidRPr="00C10512">
          <w:rPr>
            <w:rStyle w:val="Hypertextovprepojenie"/>
            <w:rFonts w:ascii="Arial" w:hAnsi="Arial" w:cs="Arial"/>
            <w:lang w:eastAsia="sk-SK"/>
          </w:rPr>
          <w:t>Zrušenie verejného obstarávania</w:t>
        </w:r>
      </w:hyperlink>
    </w:p>
    <w:p w14:paraId="542968F4" w14:textId="77777777" w:rsidR="005C33F5" w:rsidRDefault="005C33F5" w:rsidP="00692206">
      <w:pPr>
        <w:pStyle w:val="Obsah2"/>
        <w:tabs>
          <w:tab w:val="right" w:pos="9062"/>
        </w:tabs>
        <w:spacing w:before="0" w:line="240" w:lineRule="auto"/>
        <w:jc w:val="both"/>
      </w:pPr>
    </w:p>
    <w:p w14:paraId="153FA303" w14:textId="5EA3FCE3" w:rsidR="00692206" w:rsidRPr="00C10512" w:rsidRDefault="00DF2ACD" w:rsidP="00692206">
      <w:pPr>
        <w:pStyle w:val="Obsah2"/>
        <w:tabs>
          <w:tab w:val="right" w:pos="9062"/>
        </w:tabs>
        <w:spacing w:before="0" w:line="240" w:lineRule="auto"/>
        <w:jc w:val="both"/>
        <w:rPr>
          <w:rFonts w:ascii="Arial" w:hAnsi="Arial" w:cs="Arial"/>
          <w:b w:val="0"/>
          <w:bCs w:val="0"/>
          <w:lang w:eastAsia="sk-SK"/>
        </w:rPr>
      </w:pPr>
      <w:hyperlink w:anchor="_Toc461981433" w:history="1">
        <w:r w:rsidR="00692206" w:rsidRPr="00C10512">
          <w:rPr>
            <w:rStyle w:val="Hypertextovprepojenie"/>
            <w:rFonts w:ascii="Arial" w:hAnsi="Arial" w:cs="Arial"/>
          </w:rPr>
          <w:t>Časť V</w:t>
        </w:r>
        <w:r w:rsidR="00692206">
          <w:rPr>
            <w:rStyle w:val="Hypertextovprepojenie"/>
            <w:rFonts w:ascii="Arial" w:hAnsi="Arial" w:cs="Arial"/>
          </w:rPr>
          <w:t>I</w:t>
        </w:r>
        <w:r w:rsidR="00692206" w:rsidRPr="00C10512">
          <w:rPr>
            <w:rStyle w:val="Hypertextovprepojenie"/>
            <w:rFonts w:ascii="Arial" w:hAnsi="Arial" w:cs="Arial"/>
          </w:rPr>
          <w:t>I.</w:t>
        </w:r>
      </w:hyperlink>
    </w:p>
    <w:p w14:paraId="455D5F10" w14:textId="79BE7820" w:rsidR="00692206" w:rsidRPr="00C10512" w:rsidRDefault="00DF2ACD" w:rsidP="00692206">
      <w:pPr>
        <w:pStyle w:val="Obsah2"/>
        <w:tabs>
          <w:tab w:val="right" w:pos="9062"/>
        </w:tabs>
        <w:spacing w:before="0" w:line="240" w:lineRule="auto"/>
        <w:jc w:val="both"/>
        <w:rPr>
          <w:rFonts w:ascii="Arial" w:hAnsi="Arial" w:cs="Arial"/>
          <w:b w:val="0"/>
          <w:bCs w:val="0"/>
          <w:lang w:eastAsia="sk-SK"/>
        </w:rPr>
      </w:pPr>
      <w:hyperlink w:anchor="_Toc461981434" w:history="1">
        <w:r w:rsidR="00692206">
          <w:rPr>
            <w:rStyle w:val="Hypertextovprepojenie"/>
            <w:rFonts w:ascii="Arial" w:hAnsi="Arial" w:cs="Arial"/>
          </w:rPr>
          <w:t>Doplňujúce informáci</w:t>
        </w:r>
        <w:r w:rsidR="00046842">
          <w:rPr>
            <w:rStyle w:val="Hypertextovprepojenie"/>
            <w:rFonts w:ascii="Arial" w:hAnsi="Arial" w:cs="Arial"/>
          </w:rPr>
          <w:t>e</w:t>
        </w:r>
      </w:hyperlink>
    </w:p>
    <w:p w14:paraId="2A14D2C3" w14:textId="5993F5EB" w:rsidR="00692206" w:rsidRPr="00C10512" w:rsidRDefault="00DF2ACD" w:rsidP="00692206">
      <w:pPr>
        <w:pStyle w:val="Obsah3"/>
        <w:spacing w:line="240" w:lineRule="auto"/>
        <w:jc w:val="both"/>
        <w:rPr>
          <w:rFonts w:ascii="Arial" w:hAnsi="Arial" w:cs="Arial"/>
          <w:lang w:eastAsia="sk-SK"/>
        </w:rPr>
      </w:pPr>
      <w:hyperlink w:anchor="_Toc461981435" w:history="1">
        <w:r w:rsidR="00692206">
          <w:rPr>
            <w:rStyle w:val="Hypertextovprepojenie"/>
            <w:rFonts w:ascii="Arial" w:hAnsi="Arial" w:cs="Arial"/>
          </w:rPr>
          <w:t>32</w:t>
        </w:r>
        <w:r w:rsidR="00692206" w:rsidRPr="00C10512">
          <w:rPr>
            <w:rFonts w:ascii="Arial" w:hAnsi="Arial" w:cs="Arial"/>
            <w:lang w:eastAsia="sk-SK"/>
          </w:rPr>
          <w:tab/>
        </w:r>
        <w:r w:rsidR="00692206">
          <w:rPr>
            <w:rStyle w:val="Hypertextovprepojenie"/>
            <w:rFonts w:ascii="Arial" w:hAnsi="Arial" w:cs="Arial"/>
          </w:rPr>
          <w:t>Ochrana osobných údajov</w:t>
        </w:r>
      </w:hyperlink>
    </w:p>
    <w:p w14:paraId="4391834A" w14:textId="7CAD7C24" w:rsidR="00826BD2" w:rsidRPr="00C10512" w:rsidRDefault="00826BD2" w:rsidP="00A838DA">
      <w:pPr>
        <w:spacing w:after="0" w:line="240" w:lineRule="auto"/>
      </w:pPr>
    </w:p>
    <w:p w14:paraId="27BF9040" w14:textId="6C3E0A4E" w:rsidR="00CC447A" w:rsidRPr="00C10512" w:rsidRDefault="00DF2ACD" w:rsidP="00A838DA">
      <w:pPr>
        <w:pStyle w:val="Obsah1"/>
        <w:rPr>
          <w:rStyle w:val="Hypertextovprepojenie"/>
        </w:rPr>
      </w:pPr>
      <w:hyperlink w:anchor="_Toc461981438" w:history="1">
        <w:r w:rsidR="00CC447A" w:rsidRPr="00C10512">
          <w:rPr>
            <w:rStyle w:val="Hypertextovprepojenie"/>
          </w:rPr>
          <w:t xml:space="preserve">A.2 </w:t>
        </w:r>
        <w:r w:rsidR="008E5E54" w:rsidRPr="00C10512">
          <w:rPr>
            <w:rStyle w:val="Hypertextovprepojenie"/>
          </w:rPr>
          <w:tab/>
        </w:r>
        <w:r w:rsidR="00CC447A" w:rsidRPr="00C10512">
          <w:rPr>
            <w:rStyle w:val="Hypertextovprepojenie"/>
          </w:rPr>
          <w:t>Kritéri</w:t>
        </w:r>
        <w:r w:rsidR="001E3B08" w:rsidRPr="00C10512">
          <w:rPr>
            <w:rStyle w:val="Hypertextovprepojenie"/>
          </w:rPr>
          <w:t>Á</w:t>
        </w:r>
        <w:r w:rsidR="00CC447A" w:rsidRPr="00C10512">
          <w:rPr>
            <w:rStyle w:val="Hypertextovprepojenie"/>
          </w:rPr>
          <w:t xml:space="preserve"> na hodnotenie ponúk a PRAVIDLÁ ich uplatnenia</w:t>
        </w:r>
      </w:hyperlink>
    </w:p>
    <w:p w14:paraId="7A09FD0E" w14:textId="0A53C2ED" w:rsidR="008E5E54" w:rsidRPr="00C10512" w:rsidRDefault="008E5E54" w:rsidP="00A838DA">
      <w:pPr>
        <w:tabs>
          <w:tab w:val="left" w:pos="567"/>
        </w:tabs>
        <w:spacing w:after="0" w:line="240" w:lineRule="auto"/>
      </w:pPr>
    </w:p>
    <w:p w14:paraId="193FF4AC" w14:textId="5926A1FB" w:rsidR="00A838DA" w:rsidRPr="00C10512" w:rsidRDefault="00DF2ACD" w:rsidP="00A838DA">
      <w:pPr>
        <w:pStyle w:val="Obsah1"/>
        <w:rPr>
          <w:rStyle w:val="Hypertextovprepojenie"/>
          <w:color w:val="auto"/>
          <w:u w:val="none"/>
        </w:rPr>
      </w:pPr>
      <w:hyperlink w:anchor="_Toc461981438" w:history="1">
        <w:r w:rsidR="00A838DA" w:rsidRPr="00C10512">
          <w:rPr>
            <w:rStyle w:val="Hypertextovprepojenie"/>
            <w:color w:val="auto"/>
            <w:u w:val="none"/>
          </w:rPr>
          <w:t xml:space="preserve">A.3 </w:t>
        </w:r>
        <w:r w:rsidR="00A838DA" w:rsidRPr="00C10512">
          <w:rPr>
            <w:rStyle w:val="Hypertextovprepojenie"/>
            <w:color w:val="auto"/>
            <w:u w:val="none"/>
          </w:rPr>
          <w:tab/>
          <w:t>PODMIENKY</w:t>
        </w:r>
      </w:hyperlink>
      <w:r w:rsidR="00A838DA" w:rsidRPr="00C10512">
        <w:rPr>
          <w:rStyle w:val="Hypertextovprepojenie"/>
          <w:color w:val="auto"/>
          <w:u w:val="none"/>
        </w:rPr>
        <w:t xml:space="preserve"> ÚČASTI UCHÁDZAČOV</w:t>
      </w:r>
    </w:p>
    <w:p w14:paraId="4A69C38E" w14:textId="61BA5544" w:rsidR="00A838DA" w:rsidRPr="00C10512" w:rsidRDefault="00A838DA" w:rsidP="00A838DA">
      <w:pPr>
        <w:tabs>
          <w:tab w:val="left" w:pos="567"/>
        </w:tabs>
        <w:spacing w:after="0" w:line="240" w:lineRule="auto"/>
      </w:pPr>
    </w:p>
    <w:p w14:paraId="58878E9B" w14:textId="0A3901E5" w:rsidR="00CC447A" w:rsidRPr="00C10512" w:rsidRDefault="00DF2ACD" w:rsidP="00A838DA">
      <w:pPr>
        <w:pStyle w:val="Obsah1"/>
        <w:rPr>
          <w:rStyle w:val="Hypertextovprepojenie"/>
        </w:rPr>
      </w:pPr>
      <w:hyperlink w:anchor="_Toc461981440" w:history="1">
        <w:r w:rsidR="00CC447A" w:rsidRPr="00C10512">
          <w:rPr>
            <w:rStyle w:val="Hypertextovprepojenie"/>
          </w:rPr>
          <w:t xml:space="preserve">B.1 </w:t>
        </w:r>
        <w:r w:rsidR="008E5E54" w:rsidRPr="00C10512">
          <w:rPr>
            <w:rStyle w:val="Hypertextovprepojenie"/>
          </w:rPr>
          <w:tab/>
        </w:r>
        <w:r w:rsidR="00CC447A" w:rsidRPr="00C10512">
          <w:rPr>
            <w:rStyle w:val="Hypertextovprepojenie"/>
          </w:rPr>
          <w:t>OPIS PREDMETU ZÁKAZKY</w:t>
        </w:r>
      </w:hyperlink>
    </w:p>
    <w:p w14:paraId="161CFB96" w14:textId="70EC6150" w:rsidR="00826BD2" w:rsidRPr="00C10512" w:rsidRDefault="00826BD2" w:rsidP="00A838DA">
      <w:pPr>
        <w:spacing w:after="0" w:line="240" w:lineRule="auto"/>
      </w:pPr>
    </w:p>
    <w:p w14:paraId="6376B47C" w14:textId="480A6184" w:rsidR="00CC447A" w:rsidRPr="00C10512" w:rsidRDefault="00DF2ACD" w:rsidP="00A838DA">
      <w:pPr>
        <w:pStyle w:val="Obsah1"/>
        <w:rPr>
          <w:rStyle w:val="Hypertextovprepojenie"/>
        </w:rPr>
      </w:pPr>
      <w:hyperlink w:anchor="_Toc461981441" w:history="1">
        <w:r w:rsidR="00CC447A" w:rsidRPr="00C10512">
          <w:rPr>
            <w:rStyle w:val="Hypertextovprepojenie"/>
          </w:rPr>
          <w:t xml:space="preserve">B.2 </w:t>
        </w:r>
        <w:r w:rsidR="008E5E54" w:rsidRPr="00C10512">
          <w:rPr>
            <w:rStyle w:val="Hypertextovprepojenie"/>
          </w:rPr>
          <w:tab/>
        </w:r>
        <w:r w:rsidR="00CC447A" w:rsidRPr="00C10512">
          <w:rPr>
            <w:rStyle w:val="Hypertextovprepojenie"/>
          </w:rPr>
          <w:t>SPÔSOB URČENIA CENY</w:t>
        </w:r>
      </w:hyperlink>
    </w:p>
    <w:p w14:paraId="331EF835" w14:textId="77777777" w:rsidR="00826BD2" w:rsidRPr="00C10512" w:rsidRDefault="00826BD2" w:rsidP="00A838DA">
      <w:pPr>
        <w:spacing w:after="0" w:line="240" w:lineRule="auto"/>
      </w:pPr>
    </w:p>
    <w:p w14:paraId="5BF6F3A1" w14:textId="514BEF0D" w:rsidR="00CC447A" w:rsidRPr="00C10512" w:rsidRDefault="00DF2ACD" w:rsidP="00A838DA">
      <w:pPr>
        <w:pStyle w:val="Obsah1"/>
        <w:rPr>
          <w:lang w:eastAsia="sk-SK"/>
        </w:rPr>
      </w:pPr>
      <w:hyperlink w:anchor="_Toc461981442" w:history="1">
        <w:r w:rsidR="00CC447A" w:rsidRPr="00C10512">
          <w:rPr>
            <w:rStyle w:val="Hypertextovprepojenie"/>
          </w:rPr>
          <w:t xml:space="preserve">B.3 </w:t>
        </w:r>
        <w:r w:rsidR="008E5E54" w:rsidRPr="00C10512">
          <w:rPr>
            <w:rStyle w:val="Hypertextovprepojenie"/>
          </w:rPr>
          <w:tab/>
        </w:r>
        <w:r w:rsidR="00CC447A" w:rsidRPr="00C10512">
          <w:rPr>
            <w:rStyle w:val="Hypertextovprepojenie"/>
          </w:rPr>
          <w:t xml:space="preserve">OBCHODNÉ PODMIENKY </w:t>
        </w:r>
        <w:r w:rsidR="003B122E" w:rsidRPr="00C10512">
          <w:rPr>
            <w:rStyle w:val="Hypertextovprepojenie"/>
          </w:rPr>
          <w:t>PLNE</w:t>
        </w:r>
        <w:r w:rsidR="00CC447A" w:rsidRPr="00C10512">
          <w:rPr>
            <w:rStyle w:val="Hypertextovprepojenie"/>
          </w:rPr>
          <w:t>NIA PREDMETU ZÁKAZKY</w:t>
        </w:r>
      </w:hyperlink>
    </w:p>
    <w:p w14:paraId="2BED479F" w14:textId="77777777" w:rsidR="00057FC8" w:rsidRPr="00C10512" w:rsidRDefault="008A7A47" w:rsidP="00A838DA">
      <w:pPr>
        <w:spacing w:after="0" w:line="240" w:lineRule="auto"/>
        <w:jc w:val="both"/>
        <w:rPr>
          <w:rFonts w:ascii="Arial" w:hAnsi="Arial" w:cs="Arial"/>
          <w:b/>
          <w:bCs/>
          <w:sz w:val="20"/>
          <w:szCs w:val="20"/>
        </w:rPr>
      </w:pPr>
      <w:r w:rsidRPr="00C10512">
        <w:rPr>
          <w:rFonts w:ascii="Arial" w:hAnsi="Arial" w:cs="Arial"/>
          <w:b/>
          <w:bCs/>
          <w:sz w:val="20"/>
          <w:szCs w:val="20"/>
        </w:rPr>
        <w:fldChar w:fldCharType="end"/>
      </w:r>
    </w:p>
    <w:p w14:paraId="48E17A53" w14:textId="77777777" w:rsidR="00796CF2" w:rsidRPr="00C10512" w:rsidRDefault="00796CF2" w:rsidP="00A838DA">
      <w:pPr>
        <w:spacing w:after="0" w:line="240" w:lineRule="auto"/>
        <w:jc w:val="both"/>
        <w:rPr>
          <w:rFonts w:ascii="Arial" w:hAnsi="Arial" w:cs="Arial"/>
          <w:b/>
          <w:sz w:val="20"/>
          <w:szCs w:val="20"/>
        </w:rPr>
      </w:pPr>
      <w:r w:rsidRPr="00C10512">
        <w:rPr>
          <w:rFonts w:ascii="Arial" w:hAnsi="Arial" w:cs="Arial"/>
          <w:b/>
          <w:sz w:val="20"/>
          <w:szCs w:val="20"/>
        </w:rPr>
        <w:t xml:space="preserve">  </w:t>
      </w:r>
    </w:p>
    <w:p w14:paraId="6CCC565C" w14:textId="77777777" w:rsidR="00823841" w:rsidRPr="00C10512" w:rsidRDefault="00823841" w:rsidP="00826BD2">
      <w:pPr>
        <w:spacing w:after="0" w:line="240" w:lineRule="auto"/>
        <w:jc w:val="both"/>
        <w:rPr>
          <w:rFonts w:ascii="Arial" w:hAnsi="Arial" w:cs="Arial"/>
          <w:b/>
          <w:sz w:val="20"/>
          <w:szCs w:val="20"/>
        </w:rPr>
      </w:pPr>
    </w:p>
    <w:p w14:paraId="3B327CB1" w14:textId="77777777" w:rsidR="00823841" w:rsidRPr="00C10512" w:rsidRDefault="00823841" w:rsidP="00826BD2">
      <w:pPr>
        <w:spacing w:after="0" w:line="240" w:lineRule="auto"/>
        <w:jc w:val="both"/>
        <w:rPr>
          <w:rFonts w:ascii="Arial" w:hAnsi="Arial" w:cs="Arial"/>
          <w:b/>
          <w:sz w:val="20"/>
          <w:szCs w:val="20"/>
        </w:rPr>
      </w:pPr>
    </w:p>
    <w:p w14:paraId="2165FFB5" w14:textId="77777777" w:rsidR="00823841" w:rsidRPr="00C10512" w:rsidRDefault="00823841" w:rsidP="00826BD2">
      <w:pPr>
        <w:spacing w:after="0" w:line="240" w:lineRule="auto"/>
        <w:jc w:val="both"/>
        <w:rPr>
          <w:rFonts w:ascii="Arial" w:hAnsi="Arial" w:cs="Arial"/>
          <w:b/>
          <w:sz w:val="20"/>
          <w:szCs w:val="20"/>
        </w:rPr>
      </w:pPr>
    </w:p>
    <w:p w14:paraId="5FF0FFEA" w14:textId="4463FAEB" w:rsidR="00823841" w:rsidRPr="00C10512" w:rsidRDefault="003B122E" w:rsidP="00826BD2">
      <w:pPr>
        <w:tabs>
          <w:tab w:val="left" w:pos="4995"/>
        </w:tabs>
        <w:spacing w:after="0" w:line="240" w:lineRule="auto"/>
        <w:jc w:val="both"/>
        <w:rPr>
          <w:rFonts w:ascii="Arial" w:hAnsi="Arial" w:cs="Arial"/>
          <w:b/>
          <w:sz w:val="20"/>
          <w:szCs w:val="20"/>
        </w:rPr>
      </w:pPr>
      <w:r w:rsidRPr="00C10512">
        <w:rPr>
          <w:rFonts w:ascii="Arial" w:hAnsi="Arial" w:cs="Arial"/>
          <w:b/>
          <w:sz w:val="20"/>
          <w:szCs w:val="20"/>
        </w:rPr>
        <w:tab/>
      </w:r>
    </w:p>
    <w:p w14:paraId="43E1451E" w14:textId="30055967" w:rsidR="00823841" w:rsidRPr="00C10512" w:rsidRDefault="00823841" w:rsidP="00826BD2">
      <w:pPr>
        <w:spacing w:after="0" w:line="240" w:lineRule="auto"/>
        <w:jc w:val="both"/>
        <w:rPr>
          <w:rFonts w:ascii="Arial" w:hAnsi="Arial" w:cs="Arial"/>
          <w:b/>
          <w:sz w:val="20"/>
          <w:szCs w:val="20"/>
        </w:rPr>
      </w:pPr>
    </w:p>
    <w:p w14:paraId="58437EB6" w14:textId="3060F219" w:rsidR="008E5E54" w:rsidRPr="00C10512" w:rsidRDefault="008E5E54" w:rsidP="00826BD2">
      <w:pPr>
        <w:spacing w:after="0" w:line="240" w:lineRule="auto"/>
        <w:jc w:val="both"/>
        <w:rPr>
          <w:rFonts w:ascii="Arial" w:hAnsi="Arial" w:cs="Arial"/>
          <w:b/>
          <w:sz w:val="20"/>
          <w:szCs w:val="20"/>
        </w:rPr>
      </w:pPr>
    </w:p>
    <w:p w14:paraId="123464BA" w14:textId="7F08FD85" w:rsidR="008E5E54" w:rsidRPr="00C10512" w:rsidRDefault="008E5E54" w:rsidP="00826BD2">
      <w:pPr>
        <w:spacing w:after="0" w:line="240" w:lineRule="auto"/>
        <w:jc w:val="both"/>
        <w:rPr>
          <w:rFonts w:ascii="Arial" w:hAnsi="Arial" w:cs="Arial"/>
          <w:b/>
          <w:sz w:val="20"/>
          <w:szCs w:val="20"/>
        </w:rPr>
      </w:pPr>
    </w:p>
    <w:p w14:paraId="40B1201E" w14:textId="68C3BC15" w:rsidR="00147275" w:rsidRPr="00C10512" w:rsidRDefault="00147275" w:rsidP="00826BD2">
      <w:pPr>
        <w:spacing w:after="0" w:line="240" w:lineRule="auto"/>
        <w:jc w:val="both"/>
        <w:rPr>
          <w:rFonts w:ascii="Arial" w:hAnsi="Arial" w:cs="Arial"/>
          <w:b/>
          <w:sz w:val="20"/>
          <w:szCs w:val="20"/>
        </w:rPr>
      </w:pPr>
    </w:p>
    <w:p w14:paraId="7060FD0C" w14:textId="53D8BBEE" w:rsidR="00147275" w:rsidRPr="00C10512" w:rsidRDefault="00147275" w:rsidP="00826BD2">
      <w:pPr>
        <w:spacing w:after="0" w:line="240" w:lineRule="auto"/>
        <w:jc w:val="both"/>
        <w:rPr>
          <w:rFonts w:ascii="Arial" w:hAnsi="Arial" w:cs="Arial"/>
          <w:b/>
          <w:sz w:val="20"/>
          <w:szCs w:val="20"/>
        </w:rPr>
      </w:pPr>
    </w:p>
    <w:p w14:paraId="5E511AAE" w14:textId="77777777" w:rsidR="005C33F5" w:rsidRDefault="005C33F5" w:rsidP="00826BD2">
      <w:pPr>
        <w:spacing w:after="0" w:line="240" w:lineRule="auto"/>
        <w:jc w:val="both"/>
        <w:rPr>
          <w:rFonts w:ascii="Arial" w:hAnsi="Arial" w:cs="Arial"/>
          <w:b/>
          <w:sz w:val="20"/>
          <w:szCs w:val="20"/>
        </w:rPr>
      </w:pPr>
    </w:p>
    <w:p w14:paraId="769AFAEC" w14:textId="77777777" w:rsidR="005C33F5" w:rsidRDefault="005C33F5" w:rsidP="00826BD2">
      <w:pPr>
        <w:spacing w:after="0" w:line="240" w:lineRule="auto"/>
        <w:jc w:val="both"/>
        <w:rPr>
          <w:rFonts w:ascii="Arial" w:hAnsi="Arial" w:cs="Arial"/>
          <w:b/>
          <w:sz w:val="20"/>
          <w:szCs w:val="20"/>
        </w:rPr>
      </w:pPr>
    </w:p>
    <w:p w14:paraId="126B7028" w14:textId="77777777" w:rsidR="005C33F5" w:rsidRDefault="005C33F5" w:rsidP="00826BD2">
      <w:pPr>
        <w:spacing w:after="0" w:line="240" w:lineRule="auto"/>
        <w:jc w:val="both"/>
        <w:rPr>
          <w:rFonts w:ascii="Arial" w:hAnsi="Arial" w:cs="Arial"/>
          <w:b/>
          <w:sz w:val="20"/>
          <w:szCs w:val="20"/>
        </w:rPr>
      </w:pPr>
    </w:p>
    <w:p w14:paraId="6899D9AD" w14:textId="77777777" w:rsidR="005C33F5" w:rsidRDefault="005C33F5" w:rsidP="00826BD2">
      <w:pPr>
        <w:spacing w:after="0" w:line="240" w:lineRule="auto"/>
        <w:jc w:val="both"/>
        <w:rPr>
          <w:rFonts w:ascii="Arial" w:hAnsi="Arial" w:cs="Arial"/>
          <w:b/>
          <w:sz w:val="20"/>
          <w:szCs w:val="20"/>
        </w:rPr>
      </w:pPr>
    </w:p>
    <w:p w14:paraId="22A4FEBC" w14:textId="77777777" w:rsidR="005C33F5" w:rsidRDefault="005C33F5" w:rsidP="00826BD2">
      <w:pPr>
        <w:spacing w:after="0" w:line="240" w:lineRule="auto"/>
        <w:jc w:val="both"/>
        <w:rPr>
          <w:rFonts w:ascii="Arial" w:hAnsi="Arial" w:cs="Arial"/>
          <w:b/>
          <w:sz w:val="20"/>
          <w:szCs w:val="20"/>
        </w:rPr>
      </w:pPr>
    </w:p>
    <w:p w14:paraId="529ACC06" w14:textId="77777777" w:rsidR="005C33F5" w:rsidRDefault="005C33F5" w:rsidP="00826BD2">
      <w:pPr>
        <w:spacing w:after="0" w:line="240" w:lineRule="auto"/>
        <w:jc w:val="both"/>
        <w:rPr>
          <w:rFonts w:ascii="Arial" w:hAnsi="Arial" w:cs="Arial"/>
          <w:b/>
          <w:sz w:val="20"/>
          <w:szCs w:val="20"/>
        </w:rPr>
      </w:pPr>
    </w:p>
    <w:p w14:paraId="4B2799AC" w14:textId="77777777" w:rsidR="005C33F5" w:rsidRDefault="005C33F5" w:rsidP="00826BD2">
      <w:pPr>
        <w:spacing w:after="0" w:line="240" w:lineRule="auto"/>
        <w:jc w:val="both"/>
        <w:rPr>
          <w:rFonts w:ascii="Arial" w:hAnsi="Arial" w:cs="Arial"/>
          <w:b/>
          <w:sz w:val="20"/>
          <w:szCs w:val="20"/>
        </w:rPr>
      </w:pPr>
    </w:p>
    <w:p w14:paraId="0D1E9AA5" w14:textId="29548F46" w:rsidR="00796CF2" w:rsidRDefault="00796CF2" w:rsidP="00826BD2">
      <w:pPr>
        <w:spacing w:after="0" w:line="240" w:lineRule="auto"/>
        <w:jc w:val="both"/>
        <w:rPr>
          <w:rFonts w:ascii="Arial" w:hAnsi="Arial" w:cs="Arial"/>
          <w:b/>
          <w:sz w:val="20"/>
          <w:szCs w:val="20"/>
        </w:rPr>
      </w:pPr>
      <w:r w:rsidRPr="00C10512">
        <w:rPr>
          <w:rFonts w:ascii="Arial" w:hAnsi="Arial" w:cs="Arial"/>
          <w:b/>
          <w:sz w:val="20"/>
          <w:szCs w:val="20"/>
        </w:rPr>
        <w:t>PRÍLOHY K SÚŤAŽNÝM PODKLADOM</w:t>
      </w:r>
    </w:p>
    <w:p w14:paraId="5E8D6816" w14:textId="77777777" w:rsidR="00CE4DD8" w:rsidRDefault="00CE4DD8" w:rsidP="00826BD2">
      <w:pPr>
        <w:spacing w:after="0" w:line="240" w:lineRule="auto"/>
        <w:jc w:val="both"/>
        <w:rPr>
          <w:rFonts w:ascii="Arial" w:hAnsi="Arial" w:cs="Arial"/>
          <w:b/>
          <w:sz w:val="20"/>
          <w:szCs w:val="20"/>
        </w:rPr>
      </w:pPr>
    </w:p>
    <w:p w14:paraId="7C33053B" w14:textId="09BE3C2B" w:rsidR="00CE4DD8" w:rsidRDefault="00CE4DD8" w:rsidP="00601B17">
      <w:pPr>
        <w:pStyle w:val="Zkladntext"/>
        <w:rPr>
          <w:rFonts w:ascii="Arial" w:hAnsi="Arial" w:cs="Arial"/>
          <w:noProof w:val="0"/>
          <w:sz w:val="20"/>
          <w:szCs w:val="20"/>
        </w:rPr>
      </w:pPr>
      <w:r w:rsidRPr="00266F66">
        <w:rPr>
          <w:rFonts w:ascii="Arial" w:hAnsi="Arial" w:cs="Arial"/>
          <w:noProof w:val="0"/>
          <w:sz w:val="20"/>
          <w:szCs w:val="20"/>
        </w:rPr>
        <w:t>Príloha č. 1 k časti A.1</w:t>
      </w:r>
      <w:r w:rsidRPr="00266F66">
        <w:rPr>
          <w:rFonts w:ascii="Arial" w:hAnsi="Arial" w:cs="Arial"/>
          <w:noProof w:val="0"/>
          <w:sz w:val="20"/>
          <w:szCs w:val="20"/>
        </w:rPr>
        <w:tab/>
        <w:t>-</w:t>
      </w:r>
      <w:r w:rsidRPr="00266F66">
        <w:rPr>
          <w:rFonts w:ascii="Arial" w:hAnsi="Arial" w:cs="Arial"/>
          <w:noProof w:val="0"/>
          <w:sz w:val="20"/>
          <w:szCs w:val="20"/>
        </w:rPr>
        <w:tab/>
        <w:t xml:space="preserve">     Všeobecné informácie o</w:t>
      </w:r>
      <w:r w:rsidR="001F7E48">
        <w:rPr>
          <w:rFonts w:ascii="Arial" w:hAnsi="Arial" w:cs="Arial"/>
          <w:noProof w:val="0"/>
          <w:sz w:val="20"/>
          <w:szCs w:val="20"/>
        </w:rPr>
        <w:t> </w:t>
      </w:r>
      <w:r w:rsidRPr="00266F66">
        <w:rPr>
          <w:rFonts w:ascii="Arial" w:hAnsi="Arial" w:cs="Arial"/>
          <w:noProof w:val="0"/>
          <w:sz w:val="20"/>
          <w:szCs w:val="20"/>
        </w:rPr>
        <w:t>uchádzačovi</w:t>
      </w:r>
    </w:p>
    <w:p w14:paraId="569F83F3" w14:textId="318329BB" w:rsidR="001F7E48" w:rsidRDefault="001F7E48" w:rsidP="00601B17">
      <w:pPr>
        <w:pStyle w:val="Zkladntext"/>
        <w:rPr>
          <w:rFonts w:ascii="Arial" w:hAnsi="Arial" w:cs="Arial"/>
          <w:noProof w:val="0"/>
          <w:sz w:val="20"/>
          <w:szCs w:val="20"/>
        </w:rPr>
      </w:pPr>
    </w:p>
    <w:p w14:paraId="3C214697" w14:textId="77777777" w:rsidR="0027689F" w:rsidRDefault="001F7E48" w:rsidP="00601B17">
      <w:pPr>
        <w:pStyle w:val="Zkladntext"/>
        <w:rPr>
          <w:rFonts w:ascii="Arial" w:hAnsi="Arial" w:cs="Arial"/>
          <w:sz w:val="20"/>
          <w:szCs w:val="20"/>
          <w:lang w:eastAsia="en-US"/>
        </w:rPr>
      </w:pPr>
      <w:r>
        <w:rPr>
          <w:rFonts w:ascii="Arial" w:hAnsi="Arial" w:cs="Arial"/>
          <w:noProof w:val="0"/>
          <w:sz w:val="20"/>
          <w:szCs w:val="20"/>
        </w:rPr>
        <w:t>Príloha č. 2</w:t>
      </w:r>
      <w:r w:rsidRPr="00266F66">
        <w:rPr>
          <w:rFonts w:ascii="Arial" w:hAnsi="Arial" w:cs="Arial"/>
          <w:noProof w:val="0"/>
          <w:sz w:val="20"/>
          <w:szCs w:val="20"/>
        </w:rPr>
        <w:t xml:space="preserve"> k časti A.1</w:t>
      </w:r>
      <w:r w:rsidRPr="00266F66">
        <w:rPr>
          <w:rFonts w:ascii="Arial" w:hAnsi="Arial" w:cs="Arial"/>
          <w:noProof w:val="0"/>
          <w:sz w:val="20"/>
          <w:szCs w:val="20"/>
        </w:rPr>
        <w:tab/>
        <w:t>-</w:t>
      </w:r>
      <w:r w:rsidRPr="00266F66">
        <w:rPr>
          <w:rFonts w:ascii="Arial" w:hAnsi="Arial" w:cs="Arial"/>
          <w:noProof w:val="0"/>
          <w:sz w:val="20"/>
          <w:szCs w:val="20"/>
        </w:rPr>
        <w:tab/>
        <w:t xml:space="preserve">     </w:t>
      </w:r>
      <w:r w:rsidRPr="008F6990">
        <w:rPr>
          <w:rFonts w:ascii="Arial" w:hAnsi="Arial" w:cs="Arial"/>
          <w:sz w:val="20"/>
          <w:szCs w:val="20"/>
          <w:lang w:eastAsia="en-US"/>
        </w:rPr>
        <w:t xml:space="preserve">Čestné vyhlásenie podľa Článku 5k Nariadenia rady (EÚ) č. 833/2014 z </w:t>
      </w:r>
    </w:p>
    <w:p w14:paraId="0FE4A621" w14:textId="2384E3BB" w:rsidR="001F7E48" w:rsidRPr="00266F66" w:rsidRDefault="001F7E48" w:rsidP="00601B17">
      <w:pPr>
        <w:pStyle w:val="Zkladntext"/>
        <w:rPr>
          <w:rFonts w:ascii="Arial" w:hAnsi="Arial" w:cs="Arial"/>
          <w:noProof w:val="0"/>
          <w:sz w:val="20"/>
          <w:szCs w:val="20"/>
        </w:rPr>
      </w:pPr>
      <w:r w:rsidRPr="008F6990">
        <w:rPr>
          <w:rFonts w:ascii="Arial" w:hAnsi="Arial" w:cs="Arial"/>
          <w:sz w:val="20"/>
          <w:szCs w:val="20"/>
          <w:lang w:eastAsia="en-US"/>
        </w:rPr>
        <w:t>31. júla 2014</w:t>
      </w:r>
    </w:p>
    <w:p w14:paraId="4C5C972D" w14:textId="0D878582" w:rsidR="00CE4DD8" w:rsidRDefault="0027689F" w:rsidP="00CE4DD8">
      <w:pPr>
        <w:pStyle w:val="Zkladntext"/>
        <w:rPr>
          <w:rFonts w:ascii="Arial" w:hAnsi="Arial" w:cs="Arial"/>
          <w:caps/>
          <w:noProof w:val="0"/>
          <w:sz w:val="20"/>
          <w:szCs w:val="20"/>
        </w:rPr>
      </w:pPr>
      <w:r>
        <w:rPr>
          <w:rFonts w:ascii="Arial" w:hAnsi="Arial" w:cs="Arial"/>
          <w:noProof w:val="0"/>
          <w:sz w:val="20"/>
          <w:szCs w:val="20"/>
        </w:rPr>
        <w:t>Príloha č. 3</w:t>
      </w:r>
      <w:r w:rsidRPr="00266F66">
        <w:rPr>
          <w:rFonts w:ascii="Arial" w:hAnsi="Arial" w:cs="Arial"/>
          <w:noProof w:val="0"/>
          <w:sz w:val="20"/>
          <w:szCs w:val="20"/>
        </w:rPr>
        <w:t xml:space="preserve"> k časti A.1</w:t>
      </w:r>
      <w:r w:rsidRPr="00266F66">
        <w:rPr>
          <w:rFonts w:ascii="Arial" w:hAnsi="Arial" w:cs="Arial"/>
          <w:noProof w:val="0"/>
          <w:sz w:val="20"/>
          <w:szCs w:val="20"/>
        </w:rPr>
        <w:tab/>
        <w:t>-</w:t>
      </w:r>
      <w:r w:rsidRPr="00266F66">
        <w:rPr>
          <w:rFonts w:ascii="Arial" w:hAnsi="Arial" w:cs="Arial"/>
          <w:noProof w:val="0"/>
          <w:sz w:val="20"/>
          <w:szCs w:val="20"/>
        </w:rPr>
        <w:tab/>
        <w:t xml:space="preserve">     </w:t>
      </w:r>
      <w:r w:rsidRPr="008F6990">
        <w:rPr>
          <w:rFonts w:ascii="Arial" w:hAnsi="Arial" w:cs="Arial"/>
          <w:sz w:val="20"/>
          <w:szCs w:val="20"/>
          <w:lang w:eastAsia="en-US"/>
        </w:rPr>
        <w:t xml:space="preserve">Zoznam subdodávateľov a podiel subdodávok </w:t>
      </w:r>
      <w:r w:rsidRPr="0027689F">
        <w:rPr>
          <w:rFonts w:ascii="Arial" w:hAnsi="Arial" w:cs="Arial"/>
          <w:sz w:val="20"/>
          <w:szCs w:val="20"/>
          <w:lang w:eastAsia="en-US"/>
        </w:rPr>
        <w:t>(zároveň Príloha č.4 k Zmluve)</w:t>
      </w:r>
    </w:p>
    <w:p w14:paraId="2718BF8E" w14:textId="77777777" w:rsidR="0027689F" w:rsidRPr="00266F66" w:rsidRDefault="0027689F" w:rsidP="00CE4DD8">
      <w:pPr>
        <w:pStyle w:val="Zkladntext"/>
        <w:rPr>
          <w:rFonts w:ascii="Arial" w:hAnsi="Arial" w:cs="Arial"/>
          <w:caps/>
          <w:noProof w:val="0"/>
          <w:sz w:val="20"/>
          <w:szCs w:val="20"/>
        </w:rPr>
      </w:pPr>
    </w:p>
    <w:p w14:paraId="1720852C" w14:textId="45712877" w:rsidR="00CE4DD8" w:rsidRPr="00266F66" w:rsidRDefault="00CE4DD8" w:rsidP="00CE4DD8">
      <w:pPr>
        <w:pStyle w:val="Bezriadkovania"/>
        <w:jc w:val="both"/>
        <w:rPr>
          <w:rFonts w:ascii="Arial" w:hAnsi="Arial" w:cs="Arial"/>
          <w:sz w:val="20"/>
          <w:szCs w:val="20"/>
        </w:rPr>
      </w:pPr>
      <w:r w:rsidRPr="00957408">
        <w:rPr>
          <w:rFonts w:ascii="Arial" w:hAnsi="Arial" w:cs="Arial"/>
          <w:sz w:val="20"/>
          <w:szCs w:val="20"/>
        </w:rPr>
        <w:t>Príloha č. 1 k časti A.2</w:t>
      </w:r>
      <w:r w:rsidRPr="00957408">
        <w:rPr>
          <w:rFonts w:ascii="Arial" w:hAnsi="Arial" w:cs="Arial"/>
          <w:sz w:val="20"/>
          <w:szCs w:val="20"/>
        </w:rPr>
        <w:tab/>
        <w:t>-</w:t>
      </w:r>
      <w:r w:rsidRPr="00957408">
        <w:rPr>
          <w:rFonts w:ascii="Arial" w:hAnsi="Arial" w:cs="Arial"/>
          <w:sz w:val="20"/>
          <w:szCs w:val="20"/>
        </w:rPr>
        <w:tab/>
        <w:t xml:space="preserve">     Návrh na plnenie kritéria</w:t>
      </w:r>
      <w:r w:rsidR="00A43D2A">
        <w:rPr>
          <w:rFonts w:ascii="Arial" w:hAnsi="Arial" w:cs="Arial"/>
          <w:sz w:val="20"/>
          <w:szCs w:val="20"/>
        </w:rPr>
        <w:t xml:space="preserve"> </w:t>
      </w:r>
      <w:r w:rsidR="00A43D2A" w:rsidRPr="00537383">
        <w:rPr>
          <w:rFonts w:ascii="Arial" w:hAnsi="Arial" w:cs="Arial"/>
          <w:sz w:val="20"/>
          <w:szCs w:val="20"/>
        </w:rPr>
        <w:t xml:space="preserve">(súčasť </w:t>
      </w:r>
      <w:r w:rsidR="00A43D2A">
        <w:rPr>
          <w:rFonts w:ascii="Arial" w:hAnsi="Arial" w:cs="Arial"/>
          <w:sz w:val="20"/>
          <w:szCs w:val="20"/>
        </w:rPr>
        <w:t>P</w:t>
      </w:r>
      <w:r w:rsidR="00A43D2A" w:rsidRPr="00537383">
        <w:rPr>
          <w:rFonts w:ascii="Arial" w:hAnsi="Arial" w:cs="Arial"/>
          <w:sz w:val="20"/>
          <w:szCs w:val="20"/>
        </w:rPr>
        <w:t xml:space="preserve">rílohy č. 1 </w:t>
      </w:r>
      <w:r w:rsidR="00A43D2A">
        <w:rPr>
          <w:rFonts w:ascii="Arial" w:hAnsi="Arial" w:cs="Arial"/>
          <w:sz w:val="20"/>
          <w:szCs w:val="20"/>
        </w:rPr>
        <w:t>Č</w:t>
      </w:r>
      <w:r w:rsidR="00A43D2A" w:rsidRPr="00537383">
        <w:rPr>
          <w:rFonts w:ascii="Arial" w:hAnsi="Arial" w:cs="Arial"/>
          <w:sz w:val="20"/>
          <w:szCs w:val="20"/>
        </w:rPr>
        <w:t>as</w:t>
      </w:r>
      <w:r w:rsidR="00A43D2A">
        <w:rPr>
          <w:rFonts w:ascii="Arial" w:hAnsi="Arial" w:cs="Arial"/>
          <w:sz w:val="20"/>
          <w:szCs w:val="20"/>
        </w:rPr>
        <w:t>ť</w:t>
      </w:r>
      <w:r w:rsidR="00A43D2A" w:rsidRPr="00537383">
        <w:rPr>
          <w:rFonts w:ascii="Arial" w:hAnsi="Arial" w:cs="Arial"/>
          <w:sz w:val="20"/>
          <w:szCs w:val="20"/>
        </w:rPr>
        <w:t xml:space="preserve"> B.2 súťažných podkladov)</w:t>
      </w:r>
    </w:p>
    <w:p w14:paraId="55A1AB12" w14:textId="77777777" w:rsidR="00CE4DD8" w:rsidRPr="00266F66" w:rsidRDefault="00CE4DD8" w:rsidP="00CE4DD8">
      <w:pPr>
        <w:pStyle w:val="Bezriadkovania"/>
        <w:jc w:val="both"/>
        <w:rPr>
          <w:rFonts w:ascii="Arial" w:hAnsi="Arial" w:cs="Arial"/>
          <w:sz w:val="20"/>
          <w:szCs w:val="20"/>
        </w:rPr>
      </w:pPr>
    </w:p>
    <w:p w14:paraId="362CB352" w14:textId="77777777" w:rsidR="00CE4DD8" w:rsidRDefault="00CE4DD8" w:rsidP="00CE4DD8">
      <w:pPr>
        <w:spacing w:after="0" w:line="240" w:lineRule="auto"/>
        <w:jc w:val="both"/>
        <w:rPr>
          <w:rFonts w:ascii="Arial" w:hAnsi="Arial" w:cs="Arial"/>
          <w:color w:val="000000"/>
          <w:sz w:val="20"/>
          <w:szCs w:val="20"/>
        </w:rPr>
      </w:pPr>
      <w:r w:rsidRPr="00FE13DA">
        <w:rPr>
          <w:rFonts w:ascii="Arial" w:hAnsi="Arial" w:cs="Arial"/>
          <w:color w:val="000000"/>
          <w:sz w:val="20"/>
          <w:szCs w:val="20"/>
        </w:rPr>
        <w:t xml:space="preserve">Príloha č. </w:t>
      </w:r>
      <w:r>
        <w:rPr>
          <w:rFonts w:ascii="Arial" w:hAnsi="Arial" w:cs="Arial"/>
          <w:color w:val="000000"/>
          <w:sz w:val="20"/>
          <w:szCs w:val="20"/>
        </w:rPr>
        <w:t>1</w:t>
      </w:r>
      <w:r w:rsidRPr="00FE13DA">
        <w:rPr>
          <w:rFonts w:ascii="Arial" w:hAnsi="Arial" w:cs="Arial"/>
          <w:color w:val="000000"/>
          <w:sz w:val="20"/>
          <w:szCs w:val="20"/>
        </w:rPr>
        <w:t xml:space="preserve"> k časti A.3</w:t>
      </w:r>
      <w:r w:rsidRPr="00FE13DA">
        <w:rPr>
          <w:rFonts w:ascii="Arial" w:hAnsi="Arial" w:cs="Arial"/>
          <w:color w:val="000000"/>
          <w:sz w:val="20"/>
          <w:szCs w:val="20"/>
        </w:rPr>
        <w:tab/>
        <w:t>-</w:t>
      </w:r>
      <w:r w:rsidRPr="00FE13DA">
        <w:rPr>
          <w:rFonts w:ascii="Arial" w:hAnsi="Arial" w:cs="Arial"/>
          <w:color w:val="000000"/>
          <w:sz w:val="20"/>
          <w:szCs w:val="20"/>
        </w:rPr>
        <w:tab/>
        <w:t xml:space="preserve">     Jednotný európsky dokument (ďalej len „JED“)</w:t>
      </w:r>
    </w:p>
    <w:p w14:paraId="6BE82C33" w14:textId="77777777" w:rsidR="00CE4DD8" w:rsidRDefault="00CE4DD8" w:rsidP="00CE4DD8">
      <w:pPr>
        <w:spacing w:after="0" w:line="240" w:lineRule="auto"/>
        <w:jc w:val="both"/>
        <w:rPr>
          <w:rFonts w:ascii="Arial" w:hAnsi="Arial" w:cs="Arial"/>
          <w:color w:val="000000"/>
          <w:sz w:val="20"/>
          <w:szCs w:val="20"/>
        </w:rPr>
      </w:pPr>
    </w:p>
    <w:p w14:paraId="44F49172" w14:textId="77777777" w:rsidR="00CE4DD8" w:rsidRPr="00266F66" w:rsidRDefault="00CE4DD8" w:rsidP="00CE4DD8">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2</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Zoznam členov pracovnej skupiny </w:t>
      </w:r>
    </w:p>
    <w:p w14:paraId="757C920F" w14:textId="22E6E786" w:rsidR="00CE4DD8" w:rsidRDefault="00CE4DD8" w:rsidP="00CE4DD8">
      <w:pPr>
        <w:spacing w:after="0" w:line="240" w:lineRule="auto"/>
        <w:ind w:left="2835"/>
        <w:jc w:val="both"/>
        <w:rPr>
          <w:rFonts w:ascii="Arial" w:hAnsi="Arial" w:cs="Arial"/>
          <w:color w:val="000000"/>
          <w:sz w:val="20"/>
          <w:szCs w:val="20"/>
        </w:rPr>
      </w:pPr>
      <w:r w:rsidRPr="00266F66">
        <w:rPr>
          <w:rFonts w:ascii="Arial" w:hAnsi="Arial" w:cs="Arial"/>
          <w:i/>
          <w:color w:val="000000"/>
          <w:sz w:val="20"/>
          <w:szCs w:val="20"/>
        </w:rPr>
        <w:t>(zároveň Príloha č. 2 k Zmluve</w:t>
      </w:r>
      <w:r w:rsidRPr="00266F66">
        <w:rPr>
          <w:rFonts w:ascii="Arial" w:hAnsi="Arial" w:cs="Arial"/>
          <w:color w:val="000000"/>
          <w:sz w:val="20"/>
          <w:szCs w:val="20"/>
        </w:rPr>
        <w:t>)</w:t>
      </w:r>
    </w:p>
    <w:p w14:paraId="0F4CB70E" w14:textId="0D17507B" w:rsidR="00CB1A09" w:rsidRDefault="00CB1A09" w:rsidP="00CE4DD8">
      <w:pPr>
        <w:spacing w:after="0" w:line="240" w:lineRule="auto"/>
        <w:ind w:left="2835"/>
        <w:jc w:val="both"/>
        <w:rPr>
          <w:rFonts w:ascii="Arial" w:hAnsi="Arial" w:cs="Arial"/>
          <w:color w:val="000000"/>
          <w:sz w:val="20"/>
          <w:szCs w:val="20"/>
        </w:rPr>
      </w:pPr>
    </w:p>
    <w:p w14:paraId="441C45ED" w14:textId="7B4F8975" w:rsidR="00CB1A09" w:rsidRPr="00266F66" w:rsidRDefault="00CB1A09" w:rsidP="00CB1A09">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3</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w:t>
      </w:r>
      <w:r>
        <w:rPr>
          <w:rFonts w:ascii="Arial" w:hAnsi="Arial" w:cs="Arial"/>
          <w:color w:val="000000"/>
          <w:sz w:val="20"/>
          <w:szCs w:val="20"/>
        </w:rPr>
        <w:t xml:space="preserve">Referenčný list </w:t>
      </w:r>
      <w:r w:rsidR="0015282F">
        <w:rPr>
          <w:rFonts w:ascii="Arial" w:hAnsi="Arial" w:cs="Arial"/>
          <w:color w:val="000000"/>
          <w:sz w:val="20"/>
          <w:szCs w:val="20"/>
        </w:rPr>
        <w:t>člena pracovnej skupiny</w:t>
      </w:r>
    </w:p>
    <w:p w14:paraId="52774198" w14:textId="7CE4C82B" w:rsidR="00CB1A09" w:rsidRDefault="00CB1A09" w:rsidP="00CE4DD8">
      <w:pPr>
        <w:spacing w:after="0" w:line="240" w:lineRule="auto"/>
        <w:ind w:left="2835"/>
        <w:jc w:val="both"/>
        <w:rPr>
          <w:rFonts w:ascii="Arial" w:hAnsi="Arial" w:cs="Arial"/>
          <w:color w:val="000000"/>
          <w:sz w:val="20"/>
          <w:szCs w:val="20"/>
        </w:rPr>
      </w:pPr>
    </w:p>
    <w:p w14:paraId="6FE00F2E" w14:textId="5321BF56" w:rsidR="00CB1A09" w:rsidRDefault="00CB1A09" w:rsidP="00601B17">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4</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w:t>
      </w:r>
      <w:r>
        <w:rPr>
          <w:rFonts w:ascii="Arial" w:hAnsi="Arial" w:cs="Arial"/>
          <w:color w:val="000000"/>
          <w:sz w:val="20"/>
          <w:szCs w:val="20"/>
        </w:rPr>
        <w:t xml:space="preserve">Životopis </w:t>
      </w:r>
      <w:r w:rsidR="0015282F">
        <w:rPr>
          <w:rFonts w:ascii="Arial" w:hAnsi="Arial" w:cs="Arial"/>
          <w:color w:val="000000"/>
          <w:sz w:val="20"/>
          <w:szCs w:val="20"/>
        </w:rPr>
        <w:t>člena pracovnej skupiny</w:t>
      </w:r>
      <w:r w:rsidRPr="00266F66">
        <w:rPr>
          <w:rFonts w:ascii="Arial" w:hAnsi="Arial" w:cs="Arial"/>
          <w:color w:val="000000"/>
          <w:sz w:val="20"/>
          <w:szCs w:val="20"/>
        </w:rPr>
        <w:t xml:space="preserve"> </w:t>
      </w:r>
    </w:p>
    <w:p w14:paraId="58BB9E06" w14:textId="77777777" w:rsidR="00A43D2A" w:rsidRDefault="00A43D2A" w:rsidP="00601B17">
      <w:pPr>
        <w:spacing w:after="0" w:line="240" w:lineRule="auto"/>
        <w:jc w:val="both"/>
        <w:rPr>
          <w:rFonts w:ascii="Arial" w:hAnsi="Arial" w:cs="Arial"/>
          <w:color w:val="000000"/>
          <w:sz w:val="20"/>
          <w:szCs w:val="20"/>
        </w:rPr>
      </w:pPr>
    </w:p>
    <w:p w14:paraId="50B629F9" w14:textId="0B729634" w:rsidR="00A43D2A" w:rsidRPr="00266F66" w:rsidRDefault="00A43D2A" w:rsidP="00601B17">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5</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w:t>
      </w:r>
      <w:r w:rsidRPr="008F6990">
        <w:rPr>
          <w:rFonts w:ascii="Arial" w:hAnsi="Arial" w:cs="Arial"/>
          <w:sz w:val="20"/>
          <w:szCs w:val="20"/>
        </w:rPr>
        <w:t>Čestné vyhlásenie podľa § 32 ods. 1 písm. a) v spojení s ods. 7 zákona</w:t>
      </w:r>
    </w:p>
    <w:p w14:paraId="46FC4CE0" w14:textId="77777777" w:rsidR="00CE4DD8" w:rsidRPr="00266F66" w:rsidRDefault="00CE4DD8" w:rsidP="00CE4DD8">
      <w:pPr>
        <w:spacing w:after="0" w:line="240" w:lineRule="auto"/>
        <w:jc w:val="both"/>
        <w:rPr>
          <w:rFonts w:ascii="Arial" w:hAnsi="Arial" w:cs="Arial"/>
          <w:color w:val="000000"/>
          <w:sz w:val="20"/>
          <w:szCs w:val="20"/>
        </w:rPr>
      </w:pPr>
    </w:p>
    <w:p w14:paraId="581DF7ED" w14:textId="49EF686B" w:rsidR="00CE4DD8" w:rsidRPr="00266F66" w:rsidRDefault="00CE4DD8" w:rsidP="00CE4DD8">
      <w:pPr>
        <w:pStyle w:val="Bezriadkovania"/>
        <w:ind w:left="2835" w:hanging="2835"/>
        <w:rPr>
          <w:rFonts w:ascii="Arial" w:hAnsi="Arial" w:cs="Arial"/>
          <w:sz w:val="20"/>
          <w:szCs w:val="20"/>
        </w:rPr>
      </w:pPr>
      <w:r w:rsidRPr="00FE13DA">
        <w:rPr>
          <w:rFonts w:ascii="Arial" w:hAnsi="Arial" w:cs="Arial"/>
          <w:sz w:val="20"/>
          <w:szCs w:val="20"/>
        </w:rPr>
        <w:t>Prílohy č. 1 až 1</w:t>
      </w:r>
      <w:r w:rsidR="008F5C07">
        <w:rPr>
          <w:rFonts w:ascii="Arial" w:hAnsi="Arial" w:cs="Arial"/>
          <w:sz w:val="20"/>
          <w:szCs w:val="20"/>
        </w:rPr>
        <w:t>3</w:t>
      </w:r>
      <w:r w:rsidRPr="00FE13DA">
        <w:rPr>
          <w:rFonts w:ascii="Arial" w:hAnsi="Arial" w:cs="Arial"/>
          <w:sz w:val="20"/>
          <w:szCs w:val="20"/>
        </w:rPr>
        <w:t xml:space="preserve"> k časti B.1</w:t>
      </w:r>
      <w:r w:rsidRPr="00266F66">
        <w:rPr>
          <w:rFonts w:ascii="Arial" w:hAnsi="Arial" w:cs="Arial"/>
          <w:sz w:val="20"/>
          <w:szCs w:val="20"/>
        </w:rPr>
        <w:t xml:space="preserve"> -   </w:t>
      </w:r>
      <w:r w:rsidRPr="00266F66">
        <w:rPr>
          <w:rFonts w:ascii="Arial" w:hAnsi="Arial" w:cs="Arial"/>
          <w:sz w:val="20"/>
        </w:rPr>
        <w:t>Opis a rozsah predmetu zákazky</w:t>
      </w:r>
      <w:r w:rsidRPr="00266F66">
        <w:rPr>
          <w:rFonts w:ascii="Arial" w:hAnsi="Arial" w:cs="Arial"/>
          <w:sz w:val="20"/>
          <w:szCs w:val="20"/>
        </w:rPr>
        <w:t xml:space="preserve"> </w:t>
      </w:r>
      <w:r w:rsidRPr="00266F66">
        <w:rPr>
          <w:rFonts w:ascii="Arial" w:hAnsi="Arial" w:cs="Arial"/>
          <w:noProof/>
          <w:sz w:val="20"/>
          <w:szCs w:val="20"/>
          <w:lang w:eastAsia="sk-SK"/>
        </w:rPr>
        <w:t>(Prílohy k časti B.1 tvoria samostatné dokumenty)</w:t>
      </w:r>
    </w:p>
    <w:p w14:paraId="10BD350A" w14:textId="77777777" w:rsidR="00CE4DD8" w:rsidRPr="00266F66" w:rsidRDefault="00CE4DD8" w:rsidP="00CE4DD8">
      <w:pPr>
        <w:pStyle w:val="Bezriadkovania"/>
        <w:ind w:left="2832" w:firstLine="3"/>
        <w:rPr>
          <w:rFonts w:ascii="Arial" w:hAnsi="Arial" w:cs="Arial"/>
          <w:i/>
          <w:sz w:val="20"/>
          <w:szCs w:val="20"/>
        </w:rPr>
      </w:pPr>
      <w:r w:rsidRPr="00266F66">
        <w:rPr>
          <w:rFonts w:ascii="Arial" w:hAnsi="Arial" w:cs="Arial"/>
          <w:i/>
          <w:sz w:val="20"/>
          <w:szCs w:val="20"/>
        </w:rPr>
        <w:t>(zároveň Príloha č. 3 k Zmluve)</w:t>
      </w:r>
    </w:p>
    <w:p w14:paraId="45A8705D" w14:textId="77777777" w:rsidR="00CE4DD8" w:rsidRPr="00266F66" w:rsidRDefault="00CE4DD8" w:rsidP="00CE4DD8">
      <w:pPr>
        <w:pStyle w:val="Bezriadkovania"/>
        <w:rPr>
          <w:rFonts w:ascii="Arial" w:hAnsi="Arial" w:cs="Arial"/>
          <w:sz w:val="20"/>
          <w:szCs w:val="20"/>
          <w:highlight w:val="yellow"/>
        </w:rPr>
      </w:pPr>
    </w:p>
    <w:p w14:paraId="69EB6E4F" w14:textId="77777777" w:rsidR="00CE4DD8" w:rsidRPr="00266F66" w:rsidRDefault="00CE4DD8" w:rsidP="00CE4DD8">
      <w:pPr>
        <w:pStyle w:val="Bezriadkovania"/>
        <w:tabs>
          <w:tab w:val="left" w:pos="2410"/>
        </w:tabs>
        <w:jc w:val="both"/>
        <w:rPr>
          <w:rFonts w:ascii="Arial" w:hAnsi="Arial" w:cs="Arial"/>
          <w:sz w:val="20"/>
          <w:szCs w:val="20"/>
        </w:rPr>
      </w:pPr>
      <w:r w:rsidRPr="00266F66">
        <w:rPr>
          <w:rFonts w:ascii="Arial" w:hAnsi="Arial" w:cs="Arial"/>
          <w:sz w:val="20"/>
          <w:szCs w:val="20"/>
        </w:rPr>
        <w:t>Príloha č.1 k časti B.2      -         Špecifikácia ceny</w:t>
      </w:r>
    </w:p>
    <w:p w14:paraId="701B9741" w14:textId="19A9E078" w:rsidR="00CE4DD8" w:rsidRDefault="00CE4DD8" w:rsidP="00371923">
      <w:pPr>
        <w:pStyle w:val="Bezriadkovania"/>
        <w:tabs>
          <w:tab w:val="left" w:pos="2410"/>
        </w:tabs>
        <w:jc w:val="both"/>
      </w:pPr>
      <w:r w:rsidRPr="00266F66">
        <w:rPr>
          <w:rFonts w:ascii="Arial" w:hAnsi="Arial" w:cs="Arial"/>
          <w:sz w:val="20"/>
          <w:szCs w:val="20"/>
        </w:rPr>
        <w:tab/>
        <w:t xml:space="preserve">    </w:t>
      </w:r>
      <w:r w:rsidRPr="00266F66">
        <w:rPr>
          <w:rFonts w:ascii="Arial" w:hAnsi="Arial" w:cs="Arial"/>
          <w:sz w:val="20"/>
          <w:szCs w:val="20"/>
        </w:rPr>
        <w:tab/>
      </w:r>
      <w:r w:rsidRPr="00266F66">
        <w:rPr>
          <w:rFonts w:ascii="Arial" w:hAnsi="Arial" w:cs="Arial"/>
          <w:i/>
          <w:sz w:val="20"/>
          <w:szCs w:val="20"/>
        </w:rPr>
        <w:t>(zároveň Príloha č. 1 k Zmluve</w:t>
      </w:r>
      <w:r w:rsidRPr="00266F66">
        <w:rPr>
          <w:rFonts w:ascii="Arial" w:hAnsi="Arial" w:cs="Arial"/>
          <w:i/>
          <w:szCs w:val="20"/>
        </w:rPr>
        <w:t>)</w:t>
      </w:r>
    </w:p>
    <w:p w14:paraId="7334349C" w14:textId="6FB8D246" w:rsidR="00A43D2A" w:rsidRPr="00266F66" w:rsidRDefault="00A43D2A" w:rsidP="005C33F5">
      <w:pPr>
        <w:spacing w:before="60" w:after="0" w:line="240" w:lineRule="auto"/>
        <w:rPr>
          <w:rFonts w:ascii="Arial" w:hAnsi="Arial" w:cs="Arial"/>
          <w:i/>
          <w:sz w:val="20"/>
          <w:szCs w:val="20"/>
        </w:rPr>
      </w:pPr>
    </w:p>
    <w:p w14:paraId="42A5426C" w14:textId="516E92C2" w:rsidR="00796CF2" w:rsidRPr="00C10512" w:rsidRDefault="00796CF2" w:rsidP="00E7353A">
      <w:pPr>
        <w:pStyle w:val="Nadpis1"/>
        <w:ind w:left="567" w:hanging="567"/>
        <w:jc w:val="both"/>
        <w:rPr>
          <w:rFonts w:cs="Arial"/>
        </w:rPr>
      </w:pPr>
      <w:bookmarkStart w:id="2" w:name="_Toc461981347"/>
      <w:r w:rsidRPr="00C10512">
        <w:rPr>
          <w:rFonts w:cs="Arial"/>
        </w:rPr>
        <w:t>A.1</w:t>
      </w:r>
      <w:r w:rsidR="005943B9" w:rsidRPr="00C10512">
        <w:rPr>
          <w:rFonts w:cs="Arial"/>
        </w:rPr>
        <w:t xml:space="preserve"> </w:t>
      </w:r>
      <w:r w:rsidR="00217996" w:rsidRPr="00C10512">
        <w:rPr>
          <w:rFonts w:cs="Arial"/>
        </w:rPr>
        <w:tab/>
      </w:r>
      <w:r w:rsidRPr="00C10512">
        <w:rPr>
          <w:rFonts w:cs="Arial"/>
        </w:rPr>
        <w:t xml:space="preserve">POKYNY PRE </w:t>
      </w:r>
      <w:r w:rsidR="00A43D2A">
        <w:rPr>
          <w:rFonts w:cs="Arial"/>
        </w:rPr>
        <w:t>záujemcov/</w:t>
      </w:r>
      <w:r w:rsidRPr="00C10512">
        <w:rPr>
          <w:rFonts w:cs="Arial"/>
        </w:rPr>
        <w:t>UCHÁDZAČOV</w:t>
      </w:r>
      <w:bookmarkEnd w:id="2"/>
    </w:p>
    <w:p w14:paraId="7C5D48F2" w14:textId="77777777" w:rsidR="004F585C" w:rsidRPr="00C10512" w:rsidRDefault="004F585C" w:rsidP="00E7353A">
      <w:pPr>
        <w:spacing w:after="0" w:line="240" w:lineRule="auto"/>
        <w:jc w:val="both"/>
        <w:rPr>
          <w:rFonts w:ascii="Arial" w:hAnsi="Arial" w:cs="Arial"/>
          <w:b/>
          <w:sz w:val="20"/>
          <w:szCs w:val="20"/>
        </w:rPr>
      </w:pPr>
    </w:p>
    <w:p w14:paraId="55D773CF" w14:textId="77777777" w:rsidR="00796CF2" w:rsidRPr="00C10512" w:rsidRDefault="00796CF2" w:rsidP="00E7353A">
      <w:pPr>
        <w:pStyle w:val="Nadpis2"/>
        <w:rPr>
          <w:rFonts w:cs="Arial"/>
        </w:rPr>
      </w:pPr>
      <w:bookmarkStart w:id="3" w:name="_Toc461981348"/>
      <w:r w:rsidRPr="00C10512">
        <w:rPr>
          <w:rFonts w:cs="Arial"/>
        </w:rPr>
        <w:t>Časť I.</w:t>
      </w:r>
      <w:bookmarkEnd w:id="3"/>
    </w:p>
    <w:p w14:paraId="4582AB35" w14:textId="77777777" w:rsidR="00796CF2" w:rsidRPr="00C10512" w:rsidRDefault="00796CF2" w:rsidP="00E7353A">
      <w:pPr>
        <w:pStyle w:val="Nadpis2"/>
        <w:rPr>
          <w:rFonts w:cs="Arial"/>
        </w:rPr>
      </w:pPr>
      <w:bookmarkStart w:id="4" w:name="_Toc461981349"/>
      <w:r w:rsidRPr="00C10512">
        <w:rPr>
          <w:rFonts w:cs="Arial"/>
        </w:rPr>
        <w:t>Všeobecné informácie</w:t>
      </w:r>
      <w:bookmarkEnd w:id="4"/>
    </w:p>
    <w:p w14:paraId="40EEF662" w14:textId="77777777" w:rsidR="00796CF2" w:rsidRPr="00C10512" w:rsidRDefault="00796CF2" w:rsidP="00E7353A">
      <w:pPr>
        <w:spacing w:after="0" w:line="240" w:lineRule="auto"/>
        <w:jc w:val="both"/>
        <w:rPr>
          <w:rFonts w:ascii="Arial" w:hAnsi="Arial" w:cs="Arial"/>
          <w:b/>
          <w:sz w:val="20"/>
          <w:szCs w:val="20"/>
        </w:rPr>
      </w:pPr>
    </w:p>
    <w:p w14:paraId="2A6ED72F" w14:textId="77777777" w:rsidR="00796CF2" w:rsidRPr="00C10512" w:rsidRDefault="00796CF2" w:rsidP="00E7353A">
      <w:pPr>
        <w:pStyle w:val="Nadpis3"/>
        <w:numPr>
          <w:ilvl w:val="0"/>
          <w:numId w:val="21"/>
        </w:numPr>
        <w:spacing w:after="0"/>
        <w:ind w:left="567" w:hanging="567"/>
        <w:rPr>
          <w:rFonts w:cs="Arial"/>
          <w:noProof/>
        </w:rPr>
      </w:pPr>
      <w:bookmarkStart w:id="5" w:name="_Toc461981350"/>
      <w:r w:rsidRPr="00C10512">
        <w:rPr>
          <w:rFonts w:cs="Arial"/>
          <w:noProof/>
        </w:rPr>
        <w:t xml:space="preserve">Identifikácia </w:t>
      </w:r>
      <w:r w:rsidR="00AF3B8C" w:rsidRPr="00C10512">
        <w:rPr>
          <w:rFonts w:cs="Arial"/>
          <w:noProof/>
        </w:rPr>
        <w:t xml:space="preserve">verejného </w:t>
      </w:r>
      <w:r w:rsidRPr="00C10512">
        <w:rPr>
          <w:rFonts w:cs="Arial"/>
          <w:noProof/>
        </w:rPr>
        <w:t>obstarávateľa</w:t>
      </w:r>
      <w:bookmarkEnd w:id="5"/>
      <w:r w:rsidRPr="00C10512">
        <w:rPr>
          <w:rFonts w:cs="Arial"/>
          <w:noProof/>
        </w:rPr>
        <w:t xml:space="preserve"> </w:t>
      </w:r>
    </w:p>
    <w:p w14:paraId="7941E7C8" w14:textId="70D2163D"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Názov organizácie:</w:t>
      </w:r>
      <w:r w:rsidRPr="00C10512">
        <w:rPr>
          <w:rFonts w:ascii="Arial" w:hAnsi="Arial" w:cs="Arial"/>
          <w:sz w:val="20"/>
          <w:szCs w:val="20"/>
        </w:rPr>
        <w:tab/>
      </w:r>
      <w:r w:rsidRPr="00C10512">
        <w:rPr>
          <w:rFonts w:ascii="Arial" w:hAnsi="Arial" w:cs="Arial"/>
          <w:sz w:val="20"/>
          <w:szCs w:val="20"/>
        </w:rPr>
        <w:tab/>
        <w:t>Národná diaľničná spoločnosť</w:t>
      </w:r>
      <w:r w:rsidR="00294B93" w:rsidRPr="00C10512">
        <w:rPr>
          <w:rFonts w:ascii="Arial" w:hAnsi="Arial" w:cs="Arial"/>
          <w:sz w:val="20"/>
          <w:szCs w:val="20"/>
        </w:rPr>
        <w:t>,</w:t>
      </w:r>
      <w:r w:rsidRPr="00C10512">
        <w:rPr>
          <w:rFonts w:ascii="Arial" w:hAnsi="Arial" w:cs="Arial"/>
          <w:sz w:val="20"/>
          <w:szCs w:val="20"/>
        </w:rPr>
        <w:t xml:space="preserve"> a.s.</w:t>
      </w:r>
    </w:p>
    <w:p w14:paraId="7065EF52" w14:textId="551696E0"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Sídlo organizácie:</w:t>
      </w:r>
      <w:r w:rsidRPr="00C10512">
        <w:rPr>
          <w:rFonts w:ascii="Arial" w:hAnsi="Arial" w:cs="Arial"/>
          <w:sz w:val="20"/>
          <w:szCs w:val="20"/>
        </w:rPr>
        <w:tab/>
      </w:r>
      <w:r w:rsidRPr="00C10512">
        <w:rPr>
          <w:rFonts w:ascii="Arial" w:hAnsi="Arial" w:cs="Arial"/>
          <w:sz w:val="20"/>
          <w:szCs w:val="20"/>
        </w:rPr>
        <w:tab/>
      </w:r>
      <w:r w:rsidR="00E96908" w:rsidRPr="00C10512">
        <w:rPr>
          <w:rFonts w:ascii="Arial" w:hAnsi="Arial" w:cs="Arial"/>
          <w:sz w:val="20"/>
          <w:szCs w:val="20"/>
        </w:rPr>
        <w:t xml:space="preserve">Dúbravská cesta 14, 841 04 </w:t>
      </w:r>
      <w:r w:rsidRPr="00C10512">
        <w:rPr>
          <w:rFonts w:ascii="Arial" w:hAnsi="Arial" w:cs="Arial"/>
          <w:sz w:val="20"/>
          <w:szCs w:val="20"/>
        </w:rPr>
        <w:t xml:space="preserve"> Bratislava</w:t>
      </w:r>
    </w:p>
    <w:p w14:paraId="1D94EDE8"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Právna forma:</w:t>
      </w:r>
      <w:r w:rsidRPr="008F6990">
        <w:rPr>
          <w:rFonts w:ascii="Arial" w:hAnsi="Arial" w:cs="Arial"/>
          <w:sz w:val="20"/>
          <w:szCs w:val="20"/>
        </w:rPr>
        <w:tab/>
        <w:t xml:space="preserve">akciová spoločnosť </w:t>
      </w:r>
    </w:p>
    <w:p w14:paraId="757791E1"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 xml:space="preserve">Zápis v Obchodnom registri </w:t>
      </w:r>
      <w:r w:rsidRPr="008F6990">
        <w:rPr>
          <w:rFonts w:ascii="Arial" w:hAnsi="Arial" w:cs="Arial"/>
          <w:sz w:val="20"/>
          <w:szCs w:val="20"/>
        </w:rPr>
        <w:tab/>
        <w:t xml:space="preserve">Okresný register Mestského súdu Bratislava III., Oddiel: Sa, </w:t>
      </w:r>
      <w:r w:rsidRPr="008F6990">
        <w:rPr>
          <w:rFonts w:ascii="Arial" w:hAnsi="Arial" w:cs="Arial"/>
          <w:sz w:val="20"/>
          <w:szCs w:val="20"/>
        </w:rPr>
        <w:tab/>
        <w:t xml:space="preserve">vložka č. 3518/B  </w:t>
      </w:r>
    </w:p>
    <w:p w14:paraId="07245236"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Štatutárny orgán:</w:t>
      </w:r>
      <w:r w:rsidRPr="008F6990">
        <w:rPr>
          <w:rFonts w:ascii="Arial" w:hAnsi="Arial" w:cs="Arial"/>
          <w:sz w:val="20"/>
          <w:szCs w:val="20"/>
        </w:rPr>
        <w:tab/>
        <w:t>predstavenstvo zastúpené:</w:t>
      </w:r>
    </w:p>
    <w:p w14:paraId="1772A3A2"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Ing. Filip Macháček, predseda predstavenstva a generálny riaditeľ</w:t>
      </w:r>
    </w:p>
    <w:p w14:paraId="71A06BEF" w14:textId="23FC324E" w:rsidR="00A43D2A" w:rsidRDefault="00A43D2A" w:rsidP="00A43D2A">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Mgr. Tomáš Mateička, člen predstavenstva</w:t>
      </w:r>
    </w:p>
    <w:p w14:paraId="119B0CCF" w14:textId="7CFF850E"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IČO:</w:t>
      </w:r>
      <w:r w:rsidRPr="00C10512">
        <w:rPr>
          <w:rFonts w:ascii="Arial" w:hAnsi="Arial" w:cs="Arial"/>
          <w:sz w:val="20"/>
          <w:szCs w:val="20"/>
        </w:rPr>
        <w:tab/>
      </w:r>
      <w:r w:rsidRPr="00C10512">
        <w:rPr>
          <w:rFonts w:ascii="Arial" w:hAnsi="Arial" w:cs="Arial"/>
          <w:sz w:val="20"/>
          <w:szCs w:val="20"/>
        </w:rPr>
        <w:tab/>
        <w:t>35 919 001</w:t>
      </w:r>
    </w:p>
    <w:p w14:paraId="044729F5" w14:textId="7C303BCB"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IČ DPH: </w:t>
      </w:r>
      <w:r w:rsidRPr="00C10512">
        <w:rPr>
          <w:rFonts w:ascii="Arial" w:hAnsi="Arial" w:cs="Arial"/>
          <w:sz w:val="20"/>
          <w:szCs w:val="20"/>
        </w:rPr>
        <w:tab/>
      </w:r>
      <w:r w:rsidRPr="00C10512">
        <w:rPr>
          <w:rFonts w:ascii="Arial" w:hAnsi="Arial" w:cs="Arial"/>
          <w:sz w:val="20"/>
          <w:szCs w:val="20"/>
        </w:rPr>
        <w:tab/>
        <w:t>SK 2021937775</w:t>
      </w:r>
    </w:p>
    <w:p w14:paraId="5017FAA7" w14:textId="379F5949" w:rsidR="00C77E01" w:rsidRPr="00C10512" w:rsidRDefault="00C77E01" w:rsidP="00187027">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Bankové spojenie: </w:t>
      </w:r>
      <w:r w:rsidRPr="00C10512">
        <w:rPr>
          <w:rFonts w:ascii="Arial" w:hAnsi="Arial" w:cs="Arial"/>
          <w:sz w:val="20"/>
          <w:szCs w:val="20"/>
        </w:rPr>
        <w:tab/>
      </w:r>
      <w:r w:rsidRPr="00C10512">
        <w:rPr>
          <w:rFonts w:ascii="Arial" w:hAnsi="Arial" w:cs="Arial"/>
          <w:sz w:val="20"/>
          <w:szCs w:val="20"/>
        </w:rPr>
        <w:tab/>
      </w:r>
      <w:r w:rsidR="00187027">
        <w:rPr>
          <w:rFonts w:ascii="Arial" w:hAnsi="Arial" w:cs="Arial"/>
          <w:sz w:val="20"/>
          <w:szCs w:val="20"/>
        </w:rPr>
        <w:t>Štátna pokladnica</w:t>
      </w:r>
      <w:r w:rsidR="00CE1AA8" w:rsidRPr="00CE1AA8">
        <w:rPr>
          <w:rFonts w:ascii="Arial" w:hAnsi="Arial" w:cs="Arial"/>
          <w:sz w:val="20"/>
          <w:szCs w:val="20"/>
        </w:rPr>
        <w:tab/>
      </w:r>
    </w:p>
    <w:p w14:paraId="42F7C491" w14:textId="607F4B60"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IBAN:</w:t>
      </w:r>
      <w:r w:rsidRPr="00C10512">
        <w:rPr>
          <w:rFonts w:ascii="Arial" w:hAnsi="Arial" w:cs="Arial"/>
          <w:sz w:val="20"/>
          <w:szCs w:val="20"/>
        </w:rPr>
        <w:tab/>
      </w:r>
      <w:r w:rsidRPr="00C10512">
        <w:rPr>
          <w:rFonts w:ascii="Arial" w:hAnsi="Arial" w:cs="Arial"/>
          <w:sz w:val="20"/>
          <w:szCs w:val="20"/>
        </w:rPr>
        <w:tab/>
      </w:r>
      <w:r w:rsidR="00F10864" w:rsidRPr="00CE1AA8">
        <w:rPr>
          <w:rFonts w:ascii="Arial" w:hAnsi="Arial" w:cs="Arial"/>
          <w:sz w:val="20"/>
          <w:szCs w:val="20"/>
        </w:rPr>
        <w:t>SK95 8180 0000 0070 0069 4593</w:t>
      </w:r>
    </w:p>
    <w:p w14:paraId="363CB7BB" w14:textId="68C1245A"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BIC/SWIFT: </w:t>
      </w:r>
      <w:r w:rsidRPr="00C10512">
        <w:rPr>
          <w:rFonts w:ascii="Arial" w:hAnsi="Arial" w:cs="Arial"/>
          <w:sz w:val="20"/>
          <w:szCs w:val="20"/>
        </w:rPr>
        <w:tab/>
      </w:r>
      <w:r w:rsidRPr="00C10512">
        <w:rPr>
          <w:rFonts w:ascii="Arial" w:hAnsi="Arial" w:cs="Arial"/>
          <w:sz w:val="20"/>
          <w:szCs w:val="20"/>
        </w:rPr>
        <w:tab/>
      </w:r>
      <w:r w:rsidR="00F10864" w:rsidRPr="00CE1AA8">
        <w:rPr>
          <w:rFonts w:ascii="Arial" w:hAnsi="Arial" w:cs="Arial"/>
          <w:sz w:val="20"/>
          <w:szCs w:val="20"/>
        </w:rPr>
        <w:t>SPSRSKBA</w:t>
      </w:r>
    </w:p>
    <w:p w14:paraId="52615E98" w14:textId="455EC561"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Internetová adresa organizácie (URL): </w:t>
      </w:r>
      <w:r w:rsidRPr="00C10512">
        <w:rPr>
          <w:rFonts w:ascii="Arial" w:hAnsi="Arial" w:cs="Arial"/>
          <w:sz w:val="20"/>
          <w:szCs w:val="20"/>
        </w:rPr>
        <w:tab/>
      </w:r>
      <w:r w:rsidR="00A14249" w:rsidRPr="00C10512">
        <w:rPr>
          <w:rFonts w:ascii="Arial" w:hAnsi="Arial" w:cs="Arial"/>
          <w:sz w:val="20"/>
          <w:szCs w:val="20"/>
        </w:rPr>
        <w:tab/>
      </w:r>
      <w:hyperlink r:id="rId9" w:history="1">
        <w:r w:rsidR="00294B93" w:rsidRPr="00C10512">
          <w:rPr>
            <w:rStyle w:val="Hypertextovprepojenie"/>
            <w:rFonts w:ascii="Arial" w:hAnsi="Arial" w:cs="Arial"/>
            <w:bCs/>
            <w:sz w:val="20"/>
            <w:szCs w:val="20"/>
          </w:rPr>
          <w:t>www.ndsas.sk</w:t>
        </w:r>
      </w:hyperlink>
      <w:r w:rsidRPr="00C10512">
        <w:rPr>
          <w:rFonts w:ascii="Arial" w:hAnsi="Arial" w:cs="Arial"/>
          <w:bCs/>
          <w:sz w:val="20"/>
          <w:szCs w:val="20"/>
        </w:rPr>
        <w:t xml:space="preserve"> </w:t>
      </w:r>
    </w:p>
    <w:p w14:paraId="7B01492C" w14:textId="13DEFD5D" w:rsidR="0055433A" w:rsidRPr="00CE4DD8" w:rsidRDefault="005B2FD3" w:rsidP="005543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Profil verejného obstarávateľa:</w:t>
      </w:r>
      <w:r w:rsidRPr="00C10512">
        <w:rPr>
          <w:rFonts w:ascii="Arial" w:hAnsi="Arial" w:cs="Arial"/>
          <w:sz w:val="20"/>
          <w:szCs w:val="20"/>
        </w:rPr>
        <w:tab/>
      </w:r>
      <w:hyperlink r:id="rId10" w:history="1">
        <w:r w:rsidR="0055433A" w:rsidRPr="00371923">
          <w:rPr>
            <w:rStyle w:val="Hypertextovprepojenie"/>
            <w:rFonts w:ascii="Arial" w:hAnsi="Arial" w:cs="Arial"/>
            <w:sz w:val="20"/>
            <w:szCs w:val="20"/>
          </w:rPr>
          <w:t>https://www.uvo.gov.sk/vyhladavanie/vyhladavanie-profilov/detail/9127</w:t>
        </w:r>
      </w:hyperlink>
    </w:p>
    <w:p w14:paraId="740A18C1" w14:textId="563AD2FE" w:rsidR="00C77E01" w:rsidRPr="00E97F2E" w:rsidRDefault="00C77E01" w:rsidP="00E7353A">
      <w:pPr>
        <w:tabs>
          <w:tab w:val="left" w:pos="4253"/>
        </w:tabs>
        <w:spacing w:after="0" w:line="240" w:lineRule="auto"/>
        <w:ind w:left="4253" w:right="-29" w:hanging="3686"/>
        <w:jc w:val="both"/>
        <w:rPr>
          <w:rFonts w:ascii="Arial" w:hAnsi="Arial" w:cs="Arial"/>
          <w:b/>
          <w:bCs/>
          <w:strike/>
          <w:sz w:val="20"/>
          <w:szCs w:val="20"/>
        </w:rPr>
      </w:pPr>
      <w:r w:rsidRPr="00C10512">
        <w:rPr>
          <w:rFonts w:ascii="Arial" w:hAnsi="Arial" w:cs="Arial"/>
          <w:sz w:val="20"/>
          <w:szCs w:val="20"/>
        </w:rPr>
        <w:t>Kontaktná osoba:</w:t>
      </w:r>
      <w:r w:rsidRPr="00C10512">
        <w:rPr>
          <w:rFonts w:ascii="Arial" w:hAnsi="Arial" w:cs="Arial"/>
          <w:sz w:val="20"/>
          <w:szCs w:val="20"/>
        </w:rPr>
        <w:tab/>
      </w:r>
      <w:r w:rsidRPr="00E97F2E">
        <w:rPr>
          <w:rFonts w:ascii="Arial" w:hAnsi="Arial" w:cs="Arial"/>
          <w:sz w:val="20"/>
          <w:szCs w:val="20"/>
        </w:rPr>
        <w:tab/>
      </w:r>
      <w:r w:rsidR="00CB53D7" w:rsidRPr="00E97F2E">
        <w:rPr>
          <w:rFonts w:ascii="Arial" w:hAnsi="Arial" w:cs="Arial"/>
          <w:sz w:val="20"/>
          <w:szCs w:val="20"/>
        </w:rPr>
        <w:t>Mgr. Erik Weiss</w:t>
      </w:r>
    </w:p>
    <w:p w14:paraId="4264ABCF" w14:textId="312A8BE8" w:rsidR="00C77E01" w:rsidRPr="00E97F2E" w:rsidRDefault="00C77E01" w:rsidP="00E7353A">
      <w:pPr>
        <w:tabs>
          <w:tab w:val="left" w:pos="4253"/>
        </w:tabs>
        <w:spacing w:after="0" w:line="240" w:lineRule="auto"/>
        <w:ind w:left="4253" w:right="-29" w:hanging="3686"/>
        <w:jc w:val="both"/>
        <w:rPr>
          <w:rFonts w:ascii="Arial" w:hAnsi="Arial" w:cs="Arial"/>
          <w:sz w:val="20"/>
          <w:szCs w:val="20"/>
        </w:rPr>
      </w:pPr>
      <w:r w:rsidRPr="00E97F2E">
        <w:rPr>
          <w:rFonts w:ascii="Arial" w:hAnsi="Arial" w:cs="Arial"/>
          <w:sz w:val="20"/>
          <w:szCs w:val="20"/>
        </w:rPr>
        <w:t>Telefón:</w:t>
      </w:r>
      <w:r w:rsidRPr="00E97F2E">
        <w:rPr>
          <w:rFonts w:ascii="Arial" w:hAnsi="Arial" w:cs="Arial"/>
          <w:sz w:val="20"/>
          <w:szCs w:val="20"/>
        </w:rPr>
        <w:tab/>
      </w:r>
      <w:r w:rsidRPr="00E97F2E">
        <w:rPr>
          <w:rFonts w:ascii="Arial" w:hAnsi="Arial" w:cs="Arial"/>
          <w:sz w:val="20"/>
          <w:szCs w:val="20"/>
        </w:rPr>
        <w:tab/>
        <w:t xml:space="preserve">+421 2 5831 </w:t>
      </w:r>
      <w:r w:rsidR="00CB53D7" w:rsidRPr="00E97F2E">
        <w:rPr>
          <w:rFonts w:ascii="Arial" w:hAnsi="Arial" w:cs="Arial"/>
          <w:sz w:val="20"/>
          <w:szCs w:val="20"/>
        </w:rPr>
        <w:t>1152</w:t>
      </w:r>
    </w:p>
    <w:p w14:paraId="65915B80" w14:textId="02850C43" w:rsidR="00B55382" w:rsidRPr="00E97F2E" w:rsidRDefault="00C77E01" w:rsidP="00E7353A">
      <w:pPr>
        <w:tabs>
          <w:tab w:val="left" w:pos="4253"/>
        </w:tabs>
        <w:spacing w:after="0" w:line="240" w:lineRule="auto"/>
        <w:ind w:left="4253" w:right="-29" w:hanging="3686"/>
        <w:jc w:val="both"/>
        <w:rPr>
          <w:rFonts w:ascii="Arial" w:hAnsi="Arial" w:cs="Arial"/>
          <w:sz w:val="20"/>
          <w:szCs w:val="20"/>
        </w:rPr>
      </w:pPr>
      <w:r w:rsidRPr="00E97F2E">
        <w:rPr>
          <w:rFonts w:ascii="Arial" w:hAnsi="Arial" w:cs="Arial"/>
          <w:sz w:val="20"/>
          <w:szCs w:val="20"/>
        </w:rPr>
        <w:t xml:space="preserve">E-mail: </w:t>
      </w:r>
      <w:r w:rsidRPr="00E97F2E">
        <w:rPr>
          <w:rFonts w:ascii="Arial" w:hAnsi="Arial" w:cs="Arial"/>
          <w:sz w:val="20"/>
          <w:szCs w:val="20"/>
        </w:rPr>
        <w:tab/>
      </w:r>
      <w:r w:rsidRPr="00E97F2E">
        <w:rPr>
          <w:rFonts w:ascii="Arial" w:hAnsi="Arial" w:cs="Arial"/>
          <w:sz w:val="20"/>
          <w:szCs w:val="20"/>
        </w:rPr>
        <w:tab/>
      </w:r>
      <w:hyperlink r:id="rId11" w:history="1">
        <w:r w:rsidR="00CB53D7" w:rsidRPr="00E97F2E">
          <w:rPr>
            <w:rStyle w:val="Hypertextovprepojenie"/>
            <w:rFonts w:ascii="Arial" w:hAnsi="Arial" w:cs="Arial"/>
            <w:color w:val="auto"/>
            <w:sz w:val="20"/>
            <w:szCs w:val="20"/>
          </w:rPr>
          <w:t>erik.weiss@ndsas.sk</w:t>
        </w:r>
      </w:hyperlink>
    </w:p>
    <w:p w14:paraId="051C9A6A" w14:textId="77777777" w:rsidR="00796CF2" w:rsidRPr="00E97F2E" w:rsidRDefault="00796CF2" w:rsidP="00E7353A">
      <w:pPr>
        <w:pStyle w:val="Zkladntext"/>
        <w:tabs>
          <w:tab w:val="left" w:pos="2410"/>
        </w:tabs>
        <w:ind w:left="426"/>
        <w:rPr>
          <w:rFonts w:ascii="Arial" w:hAnsi="Arial" w:cs="Arial"/>
          <w:sz w:val="20"/>
          <w:szCs w:val="20"/>
        </w:rPr>
      </w:pPr>
      <w:r w:rsidRPr="00E97F2E">
        <w:rPr>
          <w:rFonts w:ascii="Arial" w:hAnsi="Arial" w:cs="Arial"/>
          <w:sz w:val="20"/>
          <w:szCs w:val="20"/>
        </w:rPr>
        <w:t xml:space="preserve">          </w:t>
      </w:r>
    </w:p>
    <w:p w14:paraId="216D4887" w14:textId="36309655" w:rsidR="008E5E54" w:rsidRPr="00C10512" w:rsidRDefault="00796CF2" w:rsidP="00371923">
      <w:pPr>
        <w:pStyle w:val="Nadpis3"/>
        <w:numPr>
          <w:ilvl w:val="0"/>
          <w:numId w:val="20"/>
        </w:numPr>
        <w:tabs>
          <w:tab w:val="left" w:pos="567"/>
        </w:tabs>
        <w:spacing w:after="0"/>
        <w:ind w:left="567" w:hanging="567"/>
      </w:pPr>
      <w:bookmarkStart w:id="6" w:name="_Toc461981351"/>
      <w:r w:rsidRPr="00C10512">
        <w:rPr>
          <w:rFonts w:cs="Arial"/>
          <w:noProof/>
        </w:rPr>
        <w:t>Predmet zákazky</w:t>
      </w:r>
      <w:bookmarkEnd w:id="6"/>
    </w:p>
    <w:p w14:paraId="4BD48A01" w14:textId="77E80DDA" w:rsidR="0070437B" w:rsidRPr="00C10512" w:rsidRDefault="0070437B" w:rsidP="00E7353A">
      <w:pPr>
        <w:pStyle w:val="Zarkazkladnhotextu2"/>
        <w:numPr>
          <w:ilvl w:val="1"/>
          <w:numId w:val="20"/>
        </w:numPr>
        <w:ind w:left="567" w:hanging="567"/>
        <w:rPr>
          <w:rFonts w:ascii="Arial" w:hAnsi="Arial" w:cs="Arial"/>
          <w:color w:val="000000"/>
          <w:sz w:val="20"/>
          <w:szCs w:val="20"/>
        </w:rPr>
      </w:pPr>
      <w:r w:rsidRPr="00C10512">
        <w:rPr>
          <w:rFonts w:ascii="Arial" w:hAnsi="Arial" w:cs="Arial"/>
          <w:color w:val="000000"/>
          <w:sz w:val="20"/>
          <w:szCs w:val="20"/>
        </w:rPr>
        <w:t xml:space="preserve">Predmet zákazky je v súlade s § 3 ods. </w:t>
      </w:r>
      <w:r w:rsidR="00CC7A63" w:rsidRPr="00C10512">
        <w:rPr>
          <w:rFonts w:ascii="Arial" w:hAnsi="Arial" w:cs="Arial"/>
          <w:color w:val="000000"/>
          <w:sz w:val="20"/>
          <w:szCs w:val="20"/>
        </w:rPr>
        <w:t xml:space="preserve">4 </w:t>
      </w:r>
      <w:r w:rsidRPr="00C10512">
        <w:rPr>
          <w:rFonts w:ascii="Arial" w:hAnsi="Arial" w:cs="Arial"/>
          <w:color w:val="000000"/>
          <w:sz w:val="20"/>
          <w:szCs w:val="20"/>
        </w:rPr>
        <w:t>zákona č. 343/2015 Z. z. o verejnom obstarávaní</w:t>
      </w:r>
      <w:r w:rsidR="00003786" w:rsidRPr="00C10512">
        <w:rPr>
          <w:rFonts w:ascii="Arial" w:hAnsi="Arial" w:cs="Arial"/>
          <w:color w:val="000000"/>
          <w:sz w:val="20"/>
          <w:szCs w:val="20"/>
        </w:rPr>
        <w:t xml:space="preserve"> </w:t>
      </w:r>
      <w:r w:rsidRPr="00C10512">
        <w:rPr>
          <w:rFonts w:ascii="Arial" w:hAnsi="Arial" w:cs="Arial"/>
          <w:color w:val="000000"/>
          <w:sz w:val="20"/>
          <w:szCs w:val="20"/>
        </w:rPr>
        <w:t>a o zmene a doplnení niektorých zákonov v znení neskorších predpisov (ďalej len „Zákon“</w:t>
      </w:r>
      <w:r w:rsidR="009B5BAC" w:rsidRPr="00C10512">
        <w:rPr>
          <w:rFonts w:ascii="Arial" w:hAnsi="Arial" w:cs="Arial"/>
          <w:color w:val="000000"/>
          <w:sz w:val="20"/>
          <w:szCs w:val="20"/>
        </w:rPr>
        <w:t xml:space="preserve"> alebo „zákon o verejnom obstarávaní“ alebo „ZVO“</w:t>
      </w:r>
      <w:r w:rsidRPr="00C10512">
        <w:rPr>
          <w:rFonts w:ascii="Arial" w:hAnsi="Arial" w:cs="Arial"/>
          <w:color w:val="000000"/>
          <w:sz w:val="20"/>
          <w:szCs w:val="20"/>
        </w:rPr>
        <w:t xml:space="preserve">) zákazka na </w:t>
      </w:r>
      <w:r w:rsidR="00CC7A63" w:rsidRPr="00C10512">
        <w:rPr>
          <w:rFonts w:ascii="Arial" w:hAnsi="Arial" w:cs="Arial"/>
          <w:b/>
          <w:sz w:val="20"/>
          <w:szCs w:val="20"/>
        </w:rPr>
        <w:t>poskytnutie služby</w:t>
      </w:r>
      <w:r w:rsidRPr="00C10512">
        <w:rPr>
          <w:rFonts w:ascii="Arial" w:hAnsi="Arial" w:cs="Arial"/>
          <w:color w:val="000000"/>
          <w:sz w:val="20"/>
          <w:szCs w:val="20"/>
        </w:rPr>
        <w:t xml:space="preserve"> s predmetom podrobne vymedzeným v týchto súťažných podkladoch</w:t>
      </w:r>
      <w:r w:rsidR="0033196D" w:rsidRPr="00C10512">
        <w:rPr>
          <w:rFonts w:ascii="Arial" w:hAnsi="Arial" w:cs="Arial"/>
          <w:color w:val="000000"/>
          <w:sz w:val="20"/>
          <w:szCs w:val="20"/>
        </w:rPr>
        <w:t xml:space="preserve"> (ďalej len </w:t>
      </w:r>
      <w:r w:rsidR="00181485" w:rsidRPr="00C10512">
        <w:rPr>
          <w:rFonts w:ascii="Arial" w:hAnsi="Arial" w:cs="Arial"/>
          <w:color w:val="000000"/>
          <w:sz w:val="20"/>
          <w:szCs w:val="20"/>
        </w:rPr>
        <w:t xml:space="preserve">„týchto SP“ alebo </w:t>
      </w:r>
      <w:r w:rsidR="003B122E" w:rsidRPr="00C10512">
        <w:rPr>
          <w:rFonts w:ascii="Arial" w:hAnsi="Arial" w:cs="Arial"/>
          <w:color w:val="000000"/>
          <w:sz w:val="20"/>
          <w:szCs w:val="20"/>
        </w:rPr>
        <w:t>„SP“</w:t>
      </w:r>
      <w:r w:rsidR="0033196D" w:rsidRPr="00C10512">
        <w:rPr>
          <w:rFonts w:ascii="Arial" w:hAnsi="Arial" w:cs="Arial"/>
          <w:color w:val="000000"/>
          <w:sz w:val="20"/>
          <w:szCs w:val="20"/>
        </w:rPr>
        <w:t>)</w:t>
      </w:r>
      <w:r w:rsidR="000B1993" w:rsidRPr="00C10512">
        <w:rPr>
          <w:rFonts w:ascii="Arial" w:hAnsi="Arial" w:cs="Arial"/>
          <w:color w:val="000000"/>
          <w:sz w:val="20"/>
          <w:szCs w:val="20"/>
        </w:rPr>
        <w:t>.</w:t>
      </w:r>
      <w:r w:rsidRPr="00C10512">
        <w:rPr>
          <w:rFonts w:ascii="Arial" w:hAnsi="Arial" w:cs="Arial"/>
          <w:color w:val="000000"/>
          <w:sz w:val="20"/>
          <w:szCs w:val="20"/>
        </w:rPr>
        <w:t xml:space="preserve"> </w:t>
      </w:r>
    </w:p>
    <w:p w14:paraId="1C686599" w14:textId="77777777" w:rsidR="00181485" w:rsidRPr="00C10512" w:rsidRDefault="00181485" w:rsidP="00181485">
      <w:pPr>
        <w:pStyle w:val="Zarkazkladnhotextu2"/>
        <w:ind w:left="567"/>
        <w:rPr>
          <w:rFonts w:ascii="Arial" w:hAnsi="Arial" w:cs="Arial"/>
          <w:color w:val="000000"/>
          <w:sz w:val="20"/>
          <w:szCs w:val="20"/>
        </w:rPr>
      </w:pPr>
    </w:p>
    <w:p w14:paraId="33BF3682" w14:textId="2DF22DF5" w:rsidR="008D62AF" w:rsidRPr="00C10512" w:rsidRDefault="0070437B" w:rsidP="00E7353A">
      <w:pPr>
        <w:pStyle w:val="Zarkazkladnhotextu2"/>
        <w:numPr>
          <w:ilvl w:val="1"/>
          <w:numId w:val="20"/>
        </w:numPr>
        <w:ind w:left="567" w:hanging="567"/>
        <w:rPr>
          <w:rFonts w:ascii="Arial" w:hAnsi="Arial" w:cs="Arial"/>
          <w:color w:val="000000"/>
          <w:sz w:val="20"/>
          <w:szCs w:val="20"/>
        </w:rPr>
      </w:pPr>
      <w:r w:rsidRPr="00C10512">
        <w:rPr>
          <w:rFonts w:ascii="Arial" w:hAnsi="Arial" w:cs="Arial"/>
          <w:color w:val="000000"/>
          <w:sz w:val="20"/>
          <w:szCs w:val="20"/>
        </w:rPr>
        <w:t xml:space="preserve">Názov predmetu zákazky: </w:t>
      </w:r>
    </w:p>
    <w:p w14:paraId="5CD8AFD7" w14:textId="0AA59A5B" w:rsidR="001E49F2" w:rsidRPr="001E49F2" w:rsidRDefault="001E49F2" w:rsidP="001E49F2">
      <w:pPr>
        <w:pStyle w:val="Nadpis1"/>
        <w:ind w:left="567"/>
        <w:jc w:val="both"/>
        <w:rPr>
          <w:rFonts w:cs="Arial"/>
          <w:bCs w:val="0"/>
          <w:caps w:val="0"/>
          <w:color w:val="000000" w:themeColor="text1"/>
          <w:sz w:val="20"/>
          <w:szCs w:val="20"/>
          <w:lang w:eastAsia="sk-SK"/>
        </w:rPr>
      </w:pPr>
      <w:bookmarkStart w:id="7" w:name="_Hlk109053058"/>
      <w:r>
        <w:rPr>
          <w:rFonts w:cs="Arial"/>
          <w:bCs w:val="0"/>
          <w:caps w:val="0"/>
          <w:color w:val="000000" w:themeColor="text1"/>
          <w:sz w:val="20"/>
          <w:szCs w:val="20"/>
          <w:lang w:eastAsia="sk-SK"/>
        </w:rPr>
        <w:t>„</w:t>
      </w:r>
      <w:r w:rsidRPr="001E49F2">
        <w:rPr>
          <w:rFonts w:cs="Arial"/>
          <w:bCs w:val="0"/>
          <w:caps w:val="0"/>
          <w:color w:val="000000" w:themeColor="text1"/>
          <w:sz w:val="20"/>
          <w:szCs w:val="20"/>
          <w:lang w:eastAsia="sk-SK"/>
        </w:rPr>
        <w:t>Vypracovanie</w:t>
      </w:r>
      <w:r w:rsidRPr="001E49F2">
        <w:rPr>
          <w:rFonts w:cs="Arial"/>
          <w:bCs w:val="0"/>
          <w:color w:val="000000" w:themeColor="text1"/>
          <w:sz w:val="20"/>
          <w:szCs w:val="20"/>
          <w:lang w:eastAsia="sk-SK"/>
        </w:rPr>
        <w:t xml:space="preserve"> </w:t>
      </w:r>
      <w:r w:rsidRPr="001E49F2">
        <w:rPr>
          <w:rFonts w:cs="Arial"/>
          <w:bCs w:val="0"/>
          <w:caps w:val="0"/>
          <w:color w:val="000000" w:themeColor="text1"/>
          <w:sz w:val="20"/>
          <w:szCs w:val="20"/>
          <w:lang w:eastAsia="sk-SK"/>
        </w:rPr>
        <w:t>dokumentácie stavebného zámeru</w:t>
      </w:r>
      <w:r w:rsidRPr="001E49F2">
        <w:rPr>
          <w:rFonts w:cs="Arial"/>
          <w:bCs w:val="0"/>
          <w:color w:val="000000" w:themeColor="text1"/>
          <w:sz w:val="20"/>
          <w:szCs w:val="20"/>
          <w:lang w:eastAsia="sk-SK"/>
        </w:rPr>
        <w:t xml:space="preserve"> </w:t>
      </w:r>
      <w:r w:rsidRPr="001E49F2">
        <w:rPr>
          <w:rFonts w:cs="Arial"/>
          <w:bCs w:val="0"/>
          <w:caps w:val="0"/>
          <w:color w:val="000000" w:themeColor="text1"/>
          <w:sz w:val="20"/>
          <w:szCs w:val="20"/>
          <w:lang w:eastAsia="sk-SK"/>
        </w:rPr>
        <w:t>(DSZ), dokumentácie pre stavebné povolenie (DSP), Oznámenia o zmene navrhovanej činnosti 8a po vypracovaní DSP (</w:t>
      </w:r>
      <w:r w:rsidR="000A5040">
        <w:rPr>
          <w:rFonts w:cs="Arial"/>
          <w:bCs w:val="0"/>
          <w:caps w:val="0"/>
          <w:color w:val="000000" w:themeColor="text1"/>
          <w:sz w:val="20"/>
          <w:szCs w:val="20"/>
          <w:lang w:eastAsia="sk-SK"/>
        </w:rPr>
        <w:t>Oznámenia 8a</w:t>
      </w:r>
      <w:r w:rsidRPr="001E49F2">
        <w:rPr>
          <w:rFonts w:cs="Arial"/>
          <w:bCs w:val="0"/>
          <w:caps w:val="0"/>
          <w:color w:val="000000" w:themeColor="text1"/>
          <w:sz w:val="20"/>
          <w:szCs w:val="20"/>
          <w:lang w:eastAsia="sk-SK"/>
        </w:rPr>
        <w:t>) a auditu bezpečnosti pozemnej komunikácie stavby</w:t>
      </w:r>
      <w:r w:rsidR="00692FCD">
        <w:rPr>
          <w:rFonts w:cs="Arial"/>
          <w:bCs w:val="0"/>
          <w:caps w:val="0"/>
          <w:color w:val="000000" w:themeColor="text1"/>
          <w:sz w:val="20"/>
          <w:szCs w:val="20"/>
          <w:lang w:eastAsia="sk-SK"/>
        </w:rPr>
        <w:t xml:space="preserve"> diaľnica D2 križovatka Bratislava - Čunovo</w:t>
      </w:r>
      <w:r>
        <w:rPr>
          <w:rFonts w:cs="Arial"/>
          <w:bCs w:val="0"/>
          <w:caps w:val="0"/>
          <w:color w:val="000000" w:themeColor="text1"/>
          <w:sz w:val="20"/>
          <w:szCs w:val="20"/>
          <w:lang w:eastAsia="sk-SK"/>
        </w:rPr>
        <w:t>“</w:t>
      </w:r>
      <w:r w:rsidRPr="001E49F2">
        <w:rPr>
          <w:rFonts w:cs="Arial"/>
          <w:bCs w:val="0"/>
          <w:caps w:val="0"/>
          <w:color w:val="000000" w:themeColor="text1"/>
          <w:sz w:val="20"/>
          <w:szCs w:val="20"/>
          <w:lang w:eastAsia="sk-SK"/>
        </w:rPr>
        <w:t xml:space="preserve"> </w:t>
      </w:r>
    </w:p>
    <w:p w14:paraId="006E2D16" w14:textId="77777777" w:rsidR="00181485" w:rsidRPr="00C10512" w:rsidRDefault="00181485" w:rsidP="00E7353A">
      <w:pPr>
        <w:pStyle w:val="Zarkazkladnhotextu2"/>
        <w:ind w:left="567"/>
        <w:rPr>
          <w:rFonts w:ascii="Arial" w:hAnsi="Arial" w:cs="Arial"/>
          <w:color w:val="000000"/>
          <w:sz w:val="20"/>
          <w:szCs w:val="20"/>
        </w:rPr>
      </w:pPr>
    </w:p>
    <w:bookmarkEnd w:id="7"/>
    <w:p w14:paraId="4A466D91" w14:textId="73CC04E8" w:rsidR="0070437B" w:rsidRDefault="0049121C" w:rsidP="00E7353A">
      <w:pPr>
        <w:pStyle w:val="Zarkazkladnhotextu2"/>
        <w:ind w:left="567" w:hanging="567"/>
        <w:rPr>
          <w:rFonts w:ascii="Arial" w:hAnsi="Arial" w:cs="Arial"/>
          <w:color w:val="000000"/>
          <w:sz w:val="20"/>
          <w:szCs w:val="20"/>
        </w:rPr>
      </w:pPr>
      <w:r w:rsidRPr="00C10512">
        <w:rPr>
          <w:rFonts w:ascii="Arial" w:hAnsi="Arial" w:cs="Arial"/>
          <w:sz w:val="20"/>
          <w:szCs w:val="20"/>
        </w:rPr>
        <w:t xml:space="preserve">2.3 </w:t>
      </w:r>
      <w:r w:rsidRPr="00C10512">
        <w:rPr>
          <w:rFonts w:ascii="Arial" w:hAnsi="Arial" w:cs="Arial"/>
          <w:sz w:val="20"/>
          <w:szCs w:val="20"/>
        </w:rPr>
        <w:tab/>
      </w:r>
      <w:r w:rsidR="0070437B" w:rsidRPr="00C10512">
        <w:rPr>
          <w:rFonts w:ascii="Arial" w:hAnsi="Arial" w:cs="Arial"/>
          <w:color w:val="000000"/>
          <w:sz w:val="20"/>
          <w:szCs w:val="20"/>
        </w:rPr>
        <w:t>Stručný opis predmetu zákazky:</w:t>
      </w:r>
    </w:p>
    <w:p w14:paraId="27CE5A82" w14:textId="40980374" w:rsidR="0062727B" w:rsidRDefault="00ED15C9" w:rsidP="009D0E18">
      <w:pPr>
        <w:pStyle w:val="Zkladntext2"/>
        <w:spacing w:after="0" w:line="240" w:lineRule="auto"/>
        <w:ind w:left="567" w:hanging="567"/>
        <w:jc w:val="both"/>
        <w:rPr>
          <w:rFonts w:ascii="Arial" w:hAnsi="Arial" w:cs="Arial"/>
          <w:color w:val="000000"/>
          <w:sz w:val="20"/>
          <w:szCs w:val="20"/>
        </w:rPr>
      </w:pPr>
      <w:r>
        <w:rPr>
          <w:rFonts w:ascii="Arial" w:hAnsi="Arial" w:cs="Arial"/>
          <w:color w:val="000000"/>
          <w:sz w:val="20"/>
          <w:szCs w:val="20"/>
        </w:rPr>
        <w:tab/>
      </w:r>
      <w:r w:rsidRPr="009D0E18">
        <w:rPr>
          <w:rFonts w:ascii="Arial" w:hAnsi="Arial" w:cs="Arial"/>
          <w:color w:val="000000"/>
          <w:sz w:val="20"/>
          <w:szCs w:val="20"/>
        </w:rPr>
        <w:t>Predmetom zákazky je</w:t>
      </w:r>
      <w:r w:rsidR="009D0E18" w:rsidRPr="009D0E18">
        <w:rPr>
          <w:rFonts w:ascii="Arial" w:hAnsi="Arial" w:cs="Arial"/>
          <w:color w:val="000000"/>
          <w:sz w:val="20"/>
          <w:szCs w:val="20"/>
        </w:rPr>
        <w:t xml:space="preserve"> Vypracovanie dokumentácie stavebného zámeru (DSZ), </w:t>
      </w:r>
      <w:r w:rsidR="00771010">
        <w:rPr>
          <w:rFonts w:ascii="Arial" w:hAnsi="Arial" w:cs="Arial"/>
          <w:color w:val="000000"/>
          <w:sz w:val="20"/>
          <w:szCs w:val="20"/>
        </w:rPr>
        <w:t>Projekt</w:t>
      </w:r>
      <w:r w:rsidR="009D0E18" w:rsidRPr="009D0E18">
        <w:rPr>
          <w:rFonts w:ascii="Arial" w:hAnsi="Arial" w:cs="Arial"/>
          <w:color w:val="000000"/>
          <w:sz w:val="20"/>
          <w:szCs w:val="20"/>
        </w:rPr>
        <w:t xml:space="preserve"> </w:t>
      </w:r>
      <w:r w:rsidR="00771010">
        <w:rPr>
          <w:rFonts w:ascii="Arial" w:hAnsi="Arial" w:cs="Arial"/>
          <w:color w:val="000000"/>
          <w:sz w:val="20"/>
          <w:szCs w:val="20"/>
        </w:rPr>
        <w:t xml:space="preserve">stavby </w:t>
      </w:r>
      <w:r w:rsidR="009D0E18" w:rsidRPr="009D0E18">
        <w:rPr>
          <w:rFonts w:ascii="Arial" w:hAnsi="Arial" w:cs="Arial"/>
          <w:color w:val="000000"/>
          <w:sz w:val="20"/>
          <w:szCs w:val="20"/>
        </w:rPr>
        <w:t>(</w:t>
      </w:r>
      <w:r w:rsidR="00771010">
        <w:rPr>
          <w:rFonts w:ascii="Arial" w:hAnsi="Arial" w:cs="Arial"/>
          <w:color w:val="000000"/>
          <w:sz w:val="20"/>
          <w:szCs w:val="20"/>
        </w:rPr>
        <w:t>P</w:t>
      </w:r>
      <w:r w:rsidR="009D0E18" w:rsidRPr="009D0E18">
        <w:rPr>
          <w:rFonts w:ascii="Arial" w:hAnsi="Arial" w:cs="Arial"/>
          <w:color w:val="000000"/>
          <w:sz w:val="20"/>
          <w:szCs w:val="20"/>
        </w:rPr>
        <w:t>S), Oznámenia o zmene navrhovanej činnosti 8a (</w:t>
      </w:r>
      <w:r w:rsidR="000A5040">
        <w:rPr>
          <w:rFonts w:ascii="Arial" w:hAnsi="Arial" w:cs="Arial"/>
          <w:color w:val="000000"/>
          <w:sz w:val="20"/>
          <w:szCs w:val="20"/>
        </w:rPr>
        <w:t>Oznámenia 8a</w:t>
      </w:r>
      <w:r w:rsidR="009D0E18" w:rsidRPr="009D0E18">
        <w:rPr>
          <w:rFonts w:ascii="Arial" w:hAnsi="Arial" w:cs="Arial"/>
          <w:color w:val="000000"/>
          <w:sz w:val="20"/>
          <w:szCs w:val="20"/>
        </w:rPr>
        <w:t>) a bezpečnostný audit pre stavbu di</w:t>
      </w:r>
      <w:r w:rsidR="00F47591">
        <w:rPr>
          <w:rFonts w:ascii="Arial" w:hAnsi="Arial" w:cs="Arial"/>
          <w:color w:val="000000"/>
          <w:sz w:val="20"/>
          <w:szCs w:val="20"/>
        </w:rPr>
        <w:t>a</w:t>
      </w:r>
      <w:r w:rsidR="009D0E18" w:rsidRPr="009D0E18">
        <w:rPr>
          <w:rFonts w:ascii="Arial" w:hAnsi="Arial" w:cs="Arial"/>
          <w:color w:val="000000"/>
          <w:sz w:val="20"/>
          <w:szCs w:val="20"/>
        </w:rPr>
        <w:t>lničná križovatka „Bratislava - Čunovo“ na diaľnici D2, ktorá má vytvoriť prepojenie cesty I/2 Bratislava – Rusovce – Rajka (Maďarsko) s diaľnicou D2 Bratislava – Petržalka – št. hr. SR/Maďarsko. Dotknuté územie sa nachádza medzi diaľnicou D2 a cestou I/2 pred hraničnými priechodmi do Maďarska.  Na maďarskej strane pokračuje cesta I/2 cestou 150 a diaľnica D2 diaľnicou M15. Existencia diaľničnej križovatky s cestou I/2 umožní presmerovanie väčšiny dopravy v území na diaľnicu D2 a tak odbremení cestu I/2 hlavne v obci Rusovce. Zrýchli a zjednoduší sa dopravná obslužnosť územia, čím sa v neposlednom rade zníži aj vplyv na niektoré zložky životného prostredia.</w:t>
      </w:r>
      <w:r w:rsidR="009D0E18">
        <w:rPr>
          <w:rFonts w:ascii="Arial" w:hAnsi="Arial" w:cs="Arial"/>
          <w:color w:val="000000"/>
          <w:sz w:val="20"/>
          <w:szCs w:val="20"/>
        </w:rPr>
        <w:t xml:space="preserve"> </w:t>
      </w:r>
      <w:r w:rsidR="009D0E18" w:rsidRPr="009D0E18">
        <w:rPr>
          <w:rFonts w:ascii="Arial" w:hAnsi="Arial" w:cs="Arial"/>
          <w:color w:val="000000"/>
          <w:sz w:val="20"/>
          <w:szCs w:val="20"/>
        </w:rPr>
        <w:t>Vybudovaním diaľničnej križovatky „Bratislava - Čunovo“ na prevádzkovanej diaľnici D2 a s prepojením na cestu I/2 resp. miestnu komunikáciu do Čunova sa zlepší dopravná dostupnosť oblasti Čunova, okolia vodného diela a obcí Dobrohošť, Vojka nad Dunajom a Bodíky na diaľnicu D2 pred štátnou hranicou, tak aby doprava obchádzala intravilán Rusoviec.  Zároveň predmetná križovatka bude slúžiť v prípade výluky, havárie na diaľnici pre odklon dopravy na cestu I/2 a priľahlú cestnú sieť</w:t>
      </w:r>
      <w:r w:rsidR="009D0E18">
        <w:rPr>
          <w:rFonts w:ascii="Arial" w:hAnsi="Arial" w:cs="Arial"/>
          <w:color w:val="000000"/>
          <w:sz w:val="20"/>
          <w:szCs w:val="20"/>
        </w:rPr>
        <w:t xml:space="preserve">. </w:t>
      </w:r>
      <w:r w:rsidRPr="00ED15C9">
        <w:rPr>
          <w:rFonts w:ascii="Arial" w:hAnsi="Arial" w:cs="Arial"/>
          <w:color w:val="000000"/>
          <w:sz w:val="20"/>
          <w:szCs w:val="20"/>
        </w:rPr>
        <w:t>Podrobné vymedzenie predmetu zákazky, vrátane vypracovaných technických špecifikácií, tvorí časť B.1 Opis predmetu zákazky týchto SP.</w:t>
      </w:r>
    </w:p>
    <w:p w14:paraId="4BD38AF6" w14:textId="77777777" w:rsidR="005C33F5" w:rsidRDefault="005C33F5" w:rsidP="009D0E18">
      <w:pPr>
        <w:pStyle w:val="Zkladntext2"/>
        <w:spacing w:after="0" w:line="240" w:lineRule="auto"/>
        <w:ind w:left="567" w:hanging="567"/>
        <w:jc w:val="both"/>
        <w:rPr>
          <w:rFonts w:ascii="Arial" w:hAnsi="Arial" w:cs="Arial"/>
          <w:color w:val="000000"/>
          <w:sz w:val="20"/>
          <w:szCs w:val="20"/>
        </w:rPr>
      </w:pPr>
    </w:p>
    <w:p w14:paraId="0543092F" w14:textId="70CA2FD5" w:rsidR="00E40833" w:rsidRPr="00C10512" w:rsidRDefault="0070437B" w:rsidP="000049DE">
      <w:pPr>
        <w:pStyle w:val="Zarkazkladnhotextu2"/>
        <w:numPr>
          <w:ilvl w:val="1"/>
          <w:numId w:val="54"/>
        </w:numPr>
        <w:ind w:left="567" w:hanging="567"/>
        <w:rPr>
          <w:rFonts w:ascii="Arial" w:hAnsi="Arial" w:cs="Arial"/>
          <w:color w:val="000000"/>
          <w:sz w:val="20"/>
          <w:szCs w:val="20"/>
          <w:u w:val="single"/>
        </w:rPr>
      </w:pPr>
      <w:r w:rsidRPr="00C10512">
        <w:rPr>
          <w:rFonts w:ascii="Arial" w:hAnsi="Arial" w:cs="Arial"/>
          <w:sz w:val="20"/>
          <w:szCs w:val="20"/>
        </w:rPr>
        <w:t xml:space="preserve">Postup vo verejnom obstarávaní: </w:t>
      </w:r>
      <w:r w:rsidR="00836306" w:rsidRPr="00C10512">
        <w:rPr>
          <w:rFonts w:ascii="Arial" w:hAnsi="Arial" w:cs="Arial"/>
          <w:b/>
          <w:sz w:val="20"/>
          <w:szCs w:val="20"/>
        </w:rPr>
        <w:t xml:space="preserve">verejná súťaž podľa § 66 ods. 7 </w:t>
      </w:r>
      <w:r w:rsidR="003B122E" w:rsidRPr="00C10512">
        <w:rPr>
          <w:rFonts w:ascii="Arial" w:hAnsi="Arial" w:cs="Arial"/>
          <w:b/>
          <w:sz w:val="20"/>
          <w:szCs w:val="20"/>
        </w:rPr>
        <w:t xml:space="preserve">písm. b) </w:t>
      </w:r>
      <w:r w:rsidR="00836306" w:rsidRPr="00C10512">
        <w:rPr>
          <w:rFonts w:ascii="Arial" w:hAnsi="Arial" w:cs="Arial"/>
          <w:b/>
          <w:sz w:val="20"/>
          <w:szCs w:val="20"/>
        </w:rPr>
        <w:t>Z</w:t>
      </w:r>
      <w:r w:rsidR="003B122E" w:rsidRPr="00C10512">
        <w:rPr>
          <w:rFonts w:ascii="Arial" w:hAnsi="Arial" w:cs="Arial"/>
          <w:b/>
          <w:sz w:val="20"/>
          <w:szCs w:val="20"/>
        </w:rPr>
        <w:t>ákona</w:t>
      </w:r>
      <w:r w:rsidR="00836306" w:rsidRPr="00C10512">
        <w:rPr>
          <w:rFonts w:ascii="Arial" w:hAnsi="Arial" w:cs="Arial"/>
          <w:sz w:val="20"/>
          <w:szCs w:val="20"/>
        </w:rPr>
        <w:t xml:space="preserve"> </w:t>
      </w:r>
    </w:p>
    <w:p w14:paraId="36118DCC" w14:textId="7020C682" w:rsidR="00181485" w:rsidRPr="00C10512" w:rsidRDefault="00181485" w:rsidP="00181485">
      <w:pPr>
        <w:pStyle w:val="Zarkazkladnhotextu2"/>
        <w:ind w:left="567"/>
        <w:rPr>
          <w:rFonts w:ascii="Arial" w:hAnsi="Arial" w:cs="Arial"/>
          <w:color w:val="000000"/>
          <w:sz w:val="20"/>
          <w:szCs w:val="20"/>
          <w:u w:val="single"/>
        </w:rPr>
      </w:pPr>
    </w:p>
    <w:p w14:paraId="77C415D4" w14:textId="13F8D80F" w:rsidR="0070437B" w:rsidRPr="00C10512" w:rsidRDefault="0070437B" w:rsidP="000049DE">
      <w:pPr>
        <w:pStyle w:val="Zarkazkladnhotextu2"/>
        <w:numPr>
          <w:ilvl w:val="1"/>
          <w:numId w:val="54"/>
        </w:numPr>
        <w:ind w:left="567" w:hanging="567"/>
        <w:rPr>
          <w:rFonts w:ascii="Arial" w:hAnsi="Arial" w:cs="Arial"/>
          <w:color w:val="000000"/>
          <w:sz w:val="20"/>
          <w:szCs w:val="20"/>
        </w:rPr>
      </w:pPr>
      <w:r w:rsidRPr="00C10512">
        <w:rPr>
          <w:rFonts w:ascii="Arial" w:hAnsi="Arial" w:cs="Arial"/>
          <w:sz w:val="20"/>
          <w:szCs w:val="20"/>
        </w:rPr>
        <w:t>Číselný kód pre hlavný predmet a doplňujúce predmety z Hlavného slovníka Spoločného slovníka o</w:t>
      </w:r>
      <w:r w:rsidRPr="00C10512">
        <w:rPr>
          <w:rFonts w:ascii="Arial" w:hAnsi="Arial" w:cs="Arial"/>
          <w:color w:val="000000"/>
          <w:sz w:val="20"/>
          <w:szCs w:val="20"/>
        </w:rPr>
        <w:t>b</w:t>
      </w:r>
      <w:r w:rsidRPr="00C10512">
        <w:rPr>
          <w:rFonts w:ascii="Arial" w:hAnsi="Arial" w:cs="Arial"/>
          <w:sz w:val="20"/>
          <w:szCs w:val="20"/>
        </w:rPr>
        <w:t>starávania, prípadne alfanumerický kód z Doplnkového slovníka Spoločného slovníka obstarávania (CPV/SSO):</w:t>
      </w:r>
    </w:p>
    <w:p w14:paraId="4C857590" w14:textId="77777777" w:rsidR="00597C80" w:rsidRPr="00C10512" w:rsidRDefault="00597C80" w:rsidP="00E7353A">
      <w:pPr>
        <w:pStyle w:val="Zarkazkladnhotextu2"/>
        <w:ind w:left="567"/>
        <w:rPr>
          <w:rFonts w:ascii="Arial" w:hAnsi="Arial" w:cs="Arial"/>
          <w:color w:val="000000"/>
          <w:sz w:val="20"/>
          <w:szCs w:val="20"/>
        </w:rPr>
      </w:pPr>
    </w:p>
    <w:p w14:paraId="3607FFD9" w14:textId="0454638E" w:rsidR="00A850BE" w:rsidRPr="005C33F5" w:rsidRDefault="002955E9" w:rsidP="005C33F5">
      <w:pPr>
        <w:pStyle w:val="Odsekzoznamu"/>
        <w:spacing w:after="60"/>
        <w:ind w:left="360" w:firstLine="207"/>
        <w:jc w:val="both"/>
        <w:rPr>
          <w:rFonts w:cs="Arial"/>
          <w:sz w:val="20"/>
          <w:szCs w:val="20"/>
        </w:rPr>
      </w:pPr>
      <w:r w:rsidRPr="00F471F9">
        <w:rPr>
          <w:rFonts w:cs="Arial"/>
          <w:b/>
          <w:sz w:val="20"/>
          <w:szCs w:val="20"/>
        </w:rPr>
        <w:t>71311220-9</w:t>
      </w:r>
      <w:r w:rsidRPr="00F471F9">
        <w:rPr>
          <w:rFonts w:cs="Arial"/>
          <w:sz w:val="20"/>
          <w:szCs w:val="20"/>
        </w:rPr>
        <w:t xml:space="preserve"> </w:t>
      </w:r>
      <w:r w:rsidRPr="00F471F9">
        <w:rPr>
          <w:rFonts w:cs="Arial"/>
          <w:b/>
          <w:sz w:val="20"/>
          <w:szCs w:val="20"/>
        </w:rPr>
        <w:t>Inžinierske služby pre oblasť diaľnic</w:t>
      </w:r>
    </w:p>
    <w:p w14:paraId="164CCBDE" w14:textId="6F4B47A2" w:rsidR="003C5200" w:rsidRPr="00C10512" w:rsidRDefault="00597C80" w:rsidP="003C5200">
      <w:pPr>
        <w:pStyle w:val="Odsekzoznamu"/>
        <w:ind w:left="567"/>
        <w:rPr>
          <w:rFonts w:cs="Arial"/>
          <w:b/>
          <w:sz w:val="20"/>
          <w:szCs w:val="20"/>
        </w:rPr>
      </w:pPr>
      <w:r w:rsidRPr="00C10512">
        <w:rPr>
          <w:rFonts w:cs="Arial"/>
          <w:b/>
          <w:sz w:val="20"/>
          <w:szCs w:val="20"/>
        </w:rPr>
        <w:t xml:space="preserve"> </w:t>
      </w:r>
    </w:p>
    <w:p w14:paraId="75634B30" w14:textId="4FA37308" w:rsidR="00E97F2E" w:rsidRPr="00E97F2E" w:rsidRDefault="009550DF" w:rsidP="00E97F2E">
      <w:pPr>
        <w:pStyle w:val="Odsekzoznamu"/>
        <w:numPr>
          <w:ilvl w:val="1"/>
          <w:numId w:val="54"/>
        </w:numPr>
        <w:ind w:left="567" w:hanging="567"/>
        <w:rPr>
          <w:rFonts w:cs="Arial"/>
          <w:b/>
          <w:sz w:val="18"/>
          <w:szCs w:val="18"/>
        </w:rPr>
      </w:pPr>
      <w:r w:rsidRPr="00E97F2E">
        <w:rPr>
          <w:rFonts w:cs="Arial"/>
          <w:sz w:val="20"/>
          <w:szCs w:val="20"/>
        </w:rPr>
        <w:t>P</w:t>
      </w:r>
      <w:r w:rsidR="0070437B" w:rsidRPr="00E97F2E">
        <w:rPr>
          <w:rFonts w:cs="Arial"/>
          <w:sz w:val="20"/>
          <w:szCs w:val="20"/>
        </w:rPr>
        <w:t>redpokladaná hodnota zákazky:</w:t>
      </w:r>
      <w:r w:rsidR="00597C80" w:rsidRPr="00E97F2E">
        <w:rPr>
          <w:rFonts w:cs="Arial"/>
          <w:sz w:val="20"/>
          <w:szCs w:val="20"/>
        </w:rPr>
        <w:t xml:space="preserve"> </w:t>
      </w:r>
      <w:r w:rsidR="00E97F2E" w:rsidRPr="00E97F2E">
        <w:rPr>
          <w:rFonts w:cs="Arial"/>
          <w:b/>
          <w:sz w:val="20"/>
          <w:szCs w:val="20"/>
        </w:rPr>
        <w:t>608</w:t>
      </w:r>
      <w:r w:rsidR="00397501">
        <w:rPr>
          <w:rFonts w:cs="Arial"/>
          <w:b/>
          <w:sz w:val="20"/>
          <w:szCs w:val="20"/>
        </w:rPr>
        <w:t> </w:t>
      </w:r>
      <w:r w:rsidR="00E97F2E" w:rsidRPr="00E97F2E">
        <w:rPr>
          <w:rFonts w:cs="Arial"/>
          <w:b/>
          <w:sz w:val="20"/>
          <w:szCs w:val="20"/>
        </w:rPr>
        <w:t>051</w:t>
      </w:r>
      <w:r w:rsidR="00397501">
        <w:rPr>
          <w:rFonts w:cs="Arial"/>
          <w:b/>
          <w:sz w:val="20"/>
          <w:szCs w:val="20"/>
        </w:rPr>
        <w:t>,00</w:t>
      </w:r>
      <w:r w:rsidR="004E0449" w:rsidRPr="00E97F2E">
        <w:rPr>
          <w:rFonts w:cs="Arial"/>
          <w:b/>
          <w:sz w:val="20"/>
          <w:szCs w:val="20"/>
        </w:rPr>
        <w:t xml:space="preserve"> </w:t>
      </w:r>
      <w:r w:rsidR="00397501">
        <w:rPr>
          <w:rFonts w:cs="Arial"/>
          <w:b/>
          <w:sz w:val="20"/>
          <w:szCs w:val="20"/>
        </w:rPr>
        <w:t>EUR</w:t>
      </w:r>
      <w:r w:rsidR="00397501" w:rsidRPr="00E97F2E">
        <w:rPr>
          <w:rFonts w:cs="Arial"/>
          <w:b/>
          <w:sz w:val="20"/>
          <w:szCs w:val="20"/>
        </w:rPr>
        <w:t xml:space="preserve"> </w:t>
      </w:r>
      <w:r w:rsidR="004E0449" w:rsidRPr="00E97F2E">
        <w:rPr>
          <w:rFonts w:cs="Arial"/>
          <w:b/>
          <w:sz w:val="20"/>
          <w:szCs w:val="20"/>
        </w:rPr>
        <w:t>bez DPH</w:t>
      </w:r>
    </w:p>
    <w:p w14:paraId="2D46297C" w14:textId="1F101E39" w:rsidR="00E25A51" w:rsidRDefault="004E0449" w:rsidP="005C33F5">
      <w:pPr>
        <w:pStyle w:val="Odsekzoznamu"/>
        <w:ind w:left="567"/>
        <w:rPr>
          <w:rFonts w:cs="Arial"/>
          <w:b/>
          <w:sz w:val="18"/>
          <w:szCs w:val="18"/>
        </w:rPr>
      </w:pPr>
      <w:r w:rsidRPr="00E97F2E">
        <w:rPr>
          <w:rFonts w:cs="Arial"/>
          <w:b/>
          <w:sz w:val="18"/>
          <w:szCs w:val="18"/>
        </w:rPr>
        <w:t xml:space="preserve">(slovom: </w:t>
      </w:r>
      <w:r w:rsidR="00E97F2E" w:rsidRPr="00E97F2E">
        <w:rPr>
          <w:rFonts w:cs="Arial"/>
          <w:b/>
          <w:sz w:val="18"/>
          <w:szCs w:val="18"/>
        </w:rPr>
        <w:t>šesťstoosemtisícpäťdesiatjeden</w:t>
      </w:r>
      <w:r w:rsidR="00E97F2E">
        <w:rPr>
          <w:rFonts w:cs="Arial"/>
          <w:b/>
          <w:sz w:val="18"/>
          <w:szCs w:val="18"/>
        </w:rPr>
        <w:t xml:space="preserve"> </w:t>
      </w:r>
      <w:r w:rsidR="00FF69D6" w:rsidRPr="00E25A51">
        <w:rPr>
          <w:rFonts w:cs="Arial"/>
          <w:b/>
          <w:noProof w:val="0"/>
          <w:sz w:val="18"/>
          <w:szCs w:val="18"/>
        </w:rPr>
        <w:t>eur</w:t>
      </w:r>
      <w:r w:rsidR="009F7002" w:rsidRPr="009F7002">
        <w:t xml:space="preserve"> </w:t>
      </w:r>
      <w:r w:rsidR="009F7002" w:rsidRPr="009F7002">
        <w:rPr>
          <w:rFonts w:cs="Arial"/>
          <w:b/>
          <w:noProof w:val="0"/>
          <w:sz w:val="18"/>
          <w:szCs w:val="18"/>
        </w:rPr>
        <w:t>bez dane z pridanej hodnoty</w:t>
      </w:r>
      <w:r w:rsidRPr="00E25A51">
        <w:rPr>
          <w:rFonts w:cs="Arial"/>
          <w:b/>
          <w:noProof w:val="0"/>
          <w:sz w:val="18"/>
          <w:szCs w:val="18"/>
        </w:rPr>
        <w:t>)</w:t>
      </w:r>
      <w:r w:rsidR="009D0E18" w:rsidRPr="00E25A51">
        <w:rPr>
          <w:rFonts w:cs="Arial"/>
          <w:b/>
          <w:sz w:val="18"/>
          <w:szCs w:val="18"/>
        </w:rPr>
        <w:t xml:space="preserve">   </w:t>
      </w:r>
    </w:p>
    <w:p w14:paraId="48642A8D" w14:textId="77777777" w:rsidR="005C33F5" w:rsidRPr="00E25A51" w:rsidRDefault="005C33F5" w:rsidP="005C33F5">
      <w:pPr>
        <w:pStyle w:val="Odsekzoznamu"/>
        <w:ind w:left="567"/>
        <w:rPr>
          <w:rFonts w:cs="Arial"/>
          <w:b/>
          <w:sz w:val="18"/>
          <w:szCs w:val="18"/>
        </w:rPr>
      </w:pPr>
    </w:p>
    <w:p w14:paraId="713D8233" w14:textId="626E6EE2" w:rsidR="008E5E54" w:rsidRPr="005C33F5" w:rsidRDefault="00796CF2" w:rsidP="00E7353A">
      <w:pPr>
        <w:pStyle w:val="Nadpis3"/>
        <w:tabs>
          <w:tab w:val="left" w:pos="567"/>
        </w:tabs>
        <w:spacing w:after="0"/>
        <w:ind w:hanging="5889"/>
        <w:rPr>
          <w:rFonts w:cs="Arial"/>
          <w:noProof/>
        </w:rPr>
      </w:pPr>
      <w:bookmarkStart w:id="8" w:name="_Toc461981352"/>
      <w:r w:rsidRPr="00C10512">
        <w:rPr>
          <w:rFonts w:cs="Arial"/>
          <w:noProof/>
        </w:rPr>
        <w:t>Rozdelenie  predmetu zákazky</w:t>
      </w:r>
      <w:bookmarkEnd w:id="8"/>
    </w:p>
    <w:p w14:paraId="08C87AD9" w14:textId="77777777" w:rsidR="006B45B2" w:rsidRPr="00C10512" w:rsidRDefault="006B45B2" w:rsidP="000049DE">
      <w:pPr>
        <w:pStyle w:val="Odsekzoznamu"/>
        <w:numPr>
          <w:ilvl w:val="0"/>
          <w:numId w:val="54"/>
        </w:numPr>
        <w:jc w:val="both"/>
        <w:rPr>
          <w:rFonts w:eastAsia="Calibri" w:cs="Arial"/>
          <w:vanish/>
          <w:sz w:val="20"/>
          <w:szCs w:val="20"/>
          <w:lang w:eastAsia="sk-SK"/>
        </w:rPr>
      </w:pPr>
    </w:p>
    <w:p w14:paraId="3226A550" w14:textId="5A7998A9" w:rsidR="00796CF2" w:rsidRPr="00C10512" w:rsidRDefault="006C283D"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ab/>
      </w:r>
      <w:r w:rsidR="00AB09DB" w:rsidRPr="00C10512">
        <w:rPr>
          <w:rFonts w:ascii="Arial" w:hAnsi="Arial" w:cs="Arial"/>
          <w:sz w:val="20"/>
          <w:szCs w:val="20"/>
        </w:rPr>
        <w:t xml:space="preserve">Verejný obstarávateľ nepovoľuje </w:t>
      </w:r>
      <w:r w:rsidR="00796CF2" w:rsidRPr="00C10512">
        <w:rPr>
          <w:rFonts w:ascii="Arial" w:hAnsi="Arial" w:cs="Arial"/>
          <w:sz w:val="20"/>
          <w:szCs w:val="20"/>
        </w:rPr>
        <w:t>rozdelen</w:t>
      </w:r>
      <w:r w:rsidR="00AB09DB" w:rsidRPr="00C10512">
        <w:rPr>
          <w:rFonts w:ascii="Arial" w:hAnsi="Arial" w:cs="Arial"/>
          <w:sz w:val="20"/>
          <w:szCs w:val="20"/>
        </w:rPr>
        <w:t xml:space="preserve">ie predmetu zákazky </w:t>
      </w:r>
      <w:r w:rsidR="00796CF2" w:rsidRPr="00C10512">
        <w:rPr>
          <w:rFonts w:ascii="Arial" w:hAnsi="Arial" w:cs="Arial"/>
          <w:sz w:val="20"/>
          <w:szCs w:val="20"/>
        </w:rPr>
        <w:t>na časti.</w:t>
      </w:r>
      <w:r w:rsidR="0093192A" w:rsidRPr="00C10512">
        <w:rPr>
          <w:rFonts w:ascii="Arial" w:hAnsi="Arial" w:cs="Arial"/>
          <w:sz w:val="20"/>
          <w:szCs w:val="20"/>
        </w:rPr>
        <w:t xml:space="preserve"> </w:t>
      </w:r>
    </w:p>
    <w:p w14:paraId="05E2652A" w14:textId="77777777" w:rsidR="00181485" w:rsidRPr="00C10512" w:rsidRDefault="00181485" w:rsidP="00181485">
      <w:pPr>
        <w:pStyle w:val="Zarkazkladnhotextu2"/>
        <w:ind w:left="567"/>
        <w:rPr>
          <w:rFonts w:ascii="Arial" w:hAnsi="Arial" w:cs="Arial"/>
          <w:sz w:val="20"/>
          <w:szCs w:val="20"/>
        </w:rPr>
      </w:pPr>
    </w:p>
    <w:p w14:paraId="0FA0BBEB" w14:textId="77777777" w:rsidR="003D773E" w:rsidRPr="00C10512" w:rsidRDefault="003D773E"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Odôvodnenie nerozdelenia predmetu zákazky:</w:t>
      </w:r>
    </w:p>
    <w:p w14:paraId="0540E9E4" w14:textId="77777777" w:rsidR="0032598B" w:rsidRDefault="00984655" w:rsidP="00CE4DD8">
      <w:pPr>
        <w:pStyle w:val="Zarkazkladnhotextu2"/>
        <w:ind w:left="567"/>
        <w:rPr>
          <w:rFonts w:ascii="Arial" w:hAnsi="Arial" w:cs="Arial"/>
          <w:noProof w:val="0"/>
          <w:sz w:val="20"/>
          <w:szCs w:val="20"/>
        </w:rPr>
      </w:pPr>
      <w:r w:rsidRPr="00984655">
        <w:rPr>
          <w:rFonts w:ascii="Arial" w:hAnsi="Arial" w:cs="Arial"/>
          <w:noProof w:val="0"/>
          <w:sz w:val="20"/>
          <w:szCs w:val="20"/>
        </w:rPr>
        <w:t>Verejný obstarávateľ odôvodňuje nerozdelenie zákazky na časti tým, že pred vyhlásením postupu verejnej súťaže dôkladne zvážil a vzal do úvahy všetky skutočnosti, ktoré sa týkajú vhodnosti, resp. nevhodnosti rozdelenia predmetnej zákazky na časti.</w:t>
      </w:r>
    </w:p>
    <w:p w14:paraId="77A407C0" w14:textId="50124CC7" w:rsidR="00F427CF" w:rsidRPr="008B649A" w:rsidRDefault="0032598B" w:rsidP="008B649A">
      <w:pPr>
        <w:pStyle w:val="Zarkazkladnhotextu2"/>
        <w:ind w:left="567"/>
        <w:rPr>
          <w:rFonts w:ascii="Arial" w:hAnsi="Arial" w:cs="Arial"/>
          <w:noProof w:val="0"/>
          <w:sz w:val="20"/>
          <w:szCs w:val="20"/>
        </w:rPr>
      </w:pPr>
      <w:r>
        <w:rPr>
          <w:rFonts w:ascii="Arial" w:hAnsi="Arial" w:cs="Arial"/>
          <w:noProof w:val="0"/>
          <w:sz w:val="20"/>
          <w:szCs w:val="20"/>
        </w:rPr>
        <w:t>C</w:t>
      </w:r>
      <w:r w:rsidR="00984655" w:rsidRPr="00984655">
        <w:rPr>
          <w:rFonts w:ascii="Arial" w:hAnsi="Arial" w:cs="Arial"/>
          <w:noProof w:val="0"/>
          <w:sz w:val="20"/>
          <w:szCs w:val="20"/>
        </w:rPr>
        <w:t xml:space="preserve">ieľom </w:t>
      </w:r>
      <w:r w:rsidR="00E25A51">
        <w:rPr>
          <w:rFonts w:ascii="Arial" w:hAnsi="Arial" w:cs="Arial"/>
          <w:noProof w:val="0"/>
          <w:sz w:val="20"/>
          <w:szCs w:val="20"/>
        </w:rPr>
        <w:t xml:space="preserve">dokumentácie pre stavebné povolenie </w:t>
      </w:r>
      <w:r w:rsidR="00984655" w:rsidRPr="00984655">
        <w:rPr>
          <w:rFonts w:ascii="Arial" w:hAnsi="Arial" w:cs="Arial"/>
          <w:noProof w:val="0"/>
          <w:sz w:val="20"/>
          <w:szCs w:val="20"/>
        </w:rPr>
        <w:t xml:space="preserve"> je komplexné presk</w:t>
      </w:r>
      <w:r w:rsidR="00E25A51">
        <w:rPr>
          <w:rFonts w:ascii="Arial" w:hAnsi="Arial" w:cs="Arial"/>
          <w:noProof w:val="0"/>
          <w:sz w:val="20"/>
          <w:szCs w:val="20"/>
        </w:rPr>
        <w:t xml:space="preserve">úmanie, kumulatívne posúdenie </w:t>
      </w:r>
      <w:r w:rsidR="00984655" w:rsidRPr="00984655">
        <w:rPr>
          <w:rFonts w:ascii="Arial" w:hAnsi="Arial" w:cs="Arial"/>
          <w:noProof w:val="0"/>
          <w:sz w:val="20"/>
          <w:szCs w:val="20"/>
        </w:rPr>
        <w:t xml:space="preserve">vyhodnotenie </w:t>
      </w:r>
      <w:r w:rsidR="00E25A51">
        <w:rPr>
          <w:rFonts w:ascii="Arial" w:hAnsi="Arial" w:cs="Arial"/>
          <w:noProof w:val="0"/>
          <w:sz w:val="20"/>
          <w:szCs w:val="20"/>
        </w:rPr>
        <w:t xml:space="preserve"> a technický návrh pripravovanej križovatky na  prevádzkovanej diaľnici D2 v lokalite </w:t>
      </w:r>
      <w:r w:rsidR="00E97F2E">
        <w:rPr>
          <w:rFonts w:ascii="Arial" w:hAnsi="Arial" w:cs="Arial"/>
          <w:noProof w:val="0"/>
          <w:sz w:val="20"/>
          <w:szCs w:val="20"/>
        </w:rPr>
        <w:t>Čunovo</w:t>
      </w:r>
      <w:r w:rsidR="00E25A51">
        <w:rPr>
          <w:rFonts w:ascii="Arial" w:hAnsi="Arial" w:cs="Arial"/>
          <w:noProof w:val="0"/>
          <w:sz w:val="20"/>
          <w:szCs w:val="20"/>
        </w:rPr>
        <w:t xml:space="preserve"> v </w:t>
      </w:r>
      <w:r w:rsidR="00984655" w:rsidRPr="00984655">
        <w:rPr>
          <w:rFonts w:ascii="Arial" w:hAnsi="Arial" w:cs="Arial"/>
          <w:noProof w:val="0"/>
          <w:sz w:val="20"/>
          <w:szCs w:val="20"/>
        </w:rPr>
        <w:t>jednom ucelenom dokumente</w:t>
      </w:r>
      <w:r w:rsidR="00E25A51">
        <w:rPr>
          <w:rFonts w:ascii="Arial" w:hAnsi="Arial" w:cs="Arial"/>
          <w:noProof w:val="0"/>
          <w:sz w:val="20"/>
          <w:szCs w:val="20"/>
        </w:rPr>
        <w:t>.</w:t>
      </w:r>
      <w:r w:rsidR="009F3DBE">
        <w:rPr>
          <w:rFonts w:ascii="Arial" w:hAnsi="Arial" w:cs="Arial"/>
          <w:noProof w:val="0"/>
          <w:sz w:val="20"/>
          <w:szCs w:val="20"/>
        </w:rPr>
        <w:t xml:space="preserve"> </w:t>
      </w:r>
      <w:r w:rsidR="00F427CF" w:rsidRPr="009F3DBE">
        <w:rPr>
          <w:rFonts w:ascii="Arial" w:hAnsi="Arial" w:cs="Arial"/>
          <w:noProof w:val="0"/>
          <w:sz w:val="20"/>
          <w:szCs w:val="20"/>
        </w:rPr>
        <w:t>Jednotlivé štúdie a prieskumy definované v predmete zákazky na seba bezprostredne nadväzujú, spolu súvisia</w:t>
      </w:r>
      <w:r w:rsidR="009F3DBE" w:rsidRPr="009F3DBE">
        <w:rPr>
          <w:rFonts w:ascii="Arial" w:hAnsi="Arial" w:cs="Arial"/>
          <w:noProof w:val="0"/>
          <w:sz w:val="20"/>
          <w:szCs w:val="20"/>
        </w:rPr>
        <w:t xml:space="preserve"> </w:t>
      </w:r>
      <w:r w:rsidR="00F427CF" w:rsidRPr="009F3DBE">
        <w:rPr>
          <w:rFonts w:ascii="Arial" w:hAnsi="Arial" w:cs="Arial"/>
          <w:noProof w:val="0"/>
          <w:sz w:val="20"/>
          <w:szCs w:val="20"/>
        </w:rPr>
        <w:t xml:space="preserve">a zároveň predstavujú </w:t>
      </w:r>
      <w:r w:rsidR="009F3DBE" w:rsidRPr="009F3DBE">
        <w:rPr>
          <w:rFonts w:ascii="Arial" w:hAnsi="Arial" w:cs="Arial"/>
          <w:noProof w:val="0"/>
          <w:sz w:val="20"/>
          <w:szCs w:val="20"/>
        </w:rPr>
        <w:t xml:space="preserve">priebežne </w:t>
      </w:r>
      <w:r w:rsidR="008B649A">
        <w:rPr>
          <w:rFonts w:ascii="Arial" w:hAnsi="Arial" w:cs="Arial"/>
          <w:noProof w:val="0"/>
          <w:sz w:val="20"/>
          <w:szCs w:val="20"/>
        </w:rPr>
        <w:t>vypracová</w:t>
      </w:r>
      <w:r w:rsidR="009F3DBE" w:rsidRPr="009F3DBE">
        <w:rPr>
          <w:rFonts w:ascii="Arial" w:hAnsi="Arial" w:cs="Arial"/>
          <w:noProof w:val="0"/>
          <w:sz w:val="20"/>
          <w:szCs w:val="20"/>
        </w:rPr>
        <w:t>van</w:t>
      </w:r>
      <w:r w:rsidR="008B649A">
        <w:rPr>
          <w:rFonts w:ascii="Arial" w:hAnsi="Arial" w:cs="Arial"/>
          <w:noProof w:val="0"/>
          <w:sz w:val="20"/>
          <w:szCs w:val="20"/>
        </w:rPr>
        <w:t>ý</w:t>
      </w:r>
      <w:r w:rsidR="009F3DBE" w:rsidRPr="009F3DBE">
        <w:rPr>
          <w:rFonts w:ascii="Arial" w:hAnsi="Arial" w:cs="Arial"/>
          <w:noProof w:val="0"/>
          <w:sz w:val="20"/>
          <w:szCs w:val="20"/>
        </w:rPr>
        <w:t xml:space="preserve"> </w:t>
      </w:r>
      <w:r w:rsidR="00F427CF" w:rsidRPr="009F3DBE">
        <w:rPr>
          <w:rFonts w:ascii="Arial" w:hAnsi="Arial" w:cs="Arial"/>
          <w:noProof w:val="0"/>
          <w:sz w:val="20"/>
          <w:szCs w:val="20"/>
        </w:rPr>
        <w:t xml:space="preserve">podklad, </w:t>
      </w:r>
      <w:r w:rsidR="008B649A">
        <w:rPr>
          <w:rFonts w:ascii="Arial" w:hAnsi="Arial" w:cs="Arial"/>
          <w:noProof w:val="0"/>
          <w:sz w:val="20"/>
          <w:szCs w:val="20"/>
        </w:rPr>
        <w:t xml:space="preserve">nevyhnutný pre </w:t>
      </w:r>
      <w:r w:rsidR="00F427CF" w:rsidRPr="009F3DBE">
        <w:rPr>
          <w:rFonts w:ascii="Arial" w:hAnsi="Arial" w:cs="Arial"/>
          <w:sz w:val="20"/>
          <w:szCs w:val="20"/>
        </w:rPr>
        <w:t>spracovani</w:t>
      </w:r>
      <w:r w:rsidR="008B649A">
        <w:rPr>
          <w:rFonts w:ascii="Arial" w:hAnsi="Arial" w:cs="Arial"/>
          <w:sz w:val="20"/>
          <w:szCs w:val="20"/>
        </w:rPr>
        <w:t>e</w:t>
      </w:r>
      <w:r w:rsidR="00F427CF" w:rsidRPr="009F3DBE">
        <w:rPr>
          <w:rFonts w:ascii="Arial" w:hAnsi="Arial" w:cs="Arial"/>
          <w:sz w:val="20"/>
          <w:szCs w:val="20"/>
        </w:rPr>
        <w:t xml:space="preserve"> diela</w:t>
      </w:r>
      <w:r w:rsidR="009F3DBE">
        <w:rPr>
          <w:rFonts w:ascii="Arial" w:hAnsi="Arial" w:cs="Arial"/>
          <w:sz w:val="20"/>
          <w:szCs w:val="20"/>
        </w:rPr>
        <w:t xml:space="preserve"> </w:t>
      </w:r>
      <w:r w:rsidR="008B649A">
        <w:rPr>
          <w:rFonts w:ascii="Arial" w:hAnsi="Arial" w:cs="Arial"/>
          <w:sz w:val="20"/>
          <w:szCs w:val="20"/>
        </w:rPr>
        <w:t>a </w:t>
      </w:r>
      <w:r w:rsidR="008B649A">
        <w:rPr>
          <w:rFonts w:ascii="Arial" w:hAnsi="Arial" w:cs="Arial"/>
          <w:noProof w:val="0"/>
          <w:sz w:val="20"/>
          <w:szCs w:val="20"/>
        </w:rPr>
        <w:t>ktorý má vplyv</w:t>
      </w:r>
      <w:r w:rsidR="00F427CF" w:rsidRPr="009F3DBE">
        <w:rPr>
          <w:rFonts w:ascii="Arial" w:hAnsi="Arial" w:cs="Arial"/>
          <w:noProof w:val="0"/>
          <w:sz w:val="20"/>
          <w:szCs w:val="20"/>
        </w:rPr>
        <w:t xml:space="preserve"> na samotné návrhy riešenia.</w:t>
      </w:r>
      <w:r w:rsidR="008B649A">
        <w:rPr>
          <w:rFonts w:ascii="Arial" w:hAnsi="Arial" w:cs="Arial"/>
          <w:noProof w:val="0"/>
          <w:sz w:val="20"/>
          <w:szCs w:val="20"/>
        </w:rPr>
        <w:t xml:space="preserve"> </w:t>
      </w:r>
      <w:r w:rsidR="009F3DBE" w:rsidRPr="008B649A">
        <w:rPr>
          <w:rFonts w:ascii="Arial" w:hAnsi="Arial" w:cs="Arial"/>
          <w:noProof w:val="0"/>
          <w:sz w:val="20"/>
          <w:szCs w:val="20"/>
        </w:rPr>
        <w:t xml:space="preserve">Vzhľadom na </w:t>
      </w:r>
      <w:r w:rsidR="008B649A">
        <w:rPr>
          <w:rFonts w:ascii="Arial" w:hAnsi="Arial" w:cs="Arial"/>
          <w:noProof w:val="0"/>
          <w:sz w:val="20"/>
          <w:szCs w:val="20"/>
        </w:rPr>
        <w:t xml:space="preserve">vecnú a časovú </w:t>
      </w:r>
      <w:r w:rsidR="009F3DBE" w:rsidRPr="008B649A">
        <w:rPr>
          <w:rFonts w:ascii="Arial" w:hAnsi="Arial" w:cs="Arial"/>
          <w:noProof w:val="0"/>
          <w:sz w:val="20"/>
          <w:szCs w:val="20"/>
        </w:rPr>
        <w:t xml:space="preserve">prepojenosť </w:t>
      </w:r>
      <w:r w:rsidR="008B649A" w:rsidRPr="008B649A">
        <w:rPr>
          <w:rFonts w:ascii="Arial" w:hAnsi="Arial" w:cs="Arial"/>
          <w:noProof w:val="0"/>
          <w:sz w:val="20"/>
          <w:szCs w:val="20"/>
        </w:rPr>
        <w:t xml:space="preserve">jednotlivých častí </w:t>
      </w:r>
      <w:r w:rsidR="008B649A">
        <w:rPr>
          <w:rFonts w:ascii="Arial" w:hAnsi="Arial" w:cs="Arial"/>
          <w:noProof w:val="0"/>
          <w:sz w:val="20"/>
          <w:szCs w:val="20"/>
        </w:rPr>
        <w:t xml:space="preserve">diela </w:t>
      </w:r>
      <w:r w:rsidR="008B649A" w:rsidRPr="008B649A">
        <w:rPr>
          <w:rFonts w:ascii="Arial" w:hAnsi="Arial" w:cs="Arial"/>
          <w:noProof w:val="0"/>
          <w:sz w:val="20"/>
          <w:szCs w:val="20"/>
        </w:rPr>
        <w:t xml:space="preserve">sa jedná o špecifický druh služby, ktorého rozdelenie na časti by predstavovalo </w:t>
      </w:r>
      <w:r w:rsidR="008B649A" w:rsidRPr="00984655">
        <w:rPr>
          <w:rFonts w:ascii="Arial" w:hAnsi="Arial" w:cs="Arial"/>
          <w:noProof w:val="0"/>
          <w:sz w:val="20"/>
          <w:szCs w:val="20"/>
        </w:rPr>
        <w:t xml:space="preserve">ekonomicky a administratívne </w:t>
      </w:r>
      <w:r w:rsidR="008B649A">
        <w:rPr>
          <w:rFonts w:ascii="Arial" w:hAnsi="Arial" w:cs="Arial"/>
          <w:noProof w:val="0"/>
          <w:sz w:val="20"/>
          <w:szCs w:val="20"/>
        </w:rPr>
        <w:t>nev</w:t>
      </w:r>
      <w:r w:rsidR="008B649A" w:rsidRPr="00984655">
        <w:rPr>
          <w:rFonts w:ascii="Arial" w:hAnsi="Arial" w:cs="Arial"/>
          <w:noProof w:val="0"/>
          <w:sz w:val="20"/>
          <w:szCs w:val="20"/>
        </w:rPr>
        <w:t>ýhodnejšie</w:t>
      </w:r>
      <w:r w:rsidR="008B649A">
        <w:rPr>
          <w:rFonts w:ascii="Arial" w:hAnsi="Arial" w:cs="Arial"/>
          <w:noProof w:val="0"/>
          <w:sz w:val="20"/>
          <w:szCs w:val="20"/>
        </w:rPr>
        <w:t xml:space="preserve"> riešenie, </w:t>
      </w:r>
      <w:r w:rsidR="00F427CF" w:rsidRPr="008B649A">
        <w:rPr>
          <w:rFonts w:ascii="Arial" w:hAnsi="Arial" w:cs="Arial"/>
          <w:noProof w:val="0"/>
          <w:sz w:val="20"/>
          <w:szCs w:val="20"/>
        </w:rPr>
        <w:t xml:space="preserve">ktoré by zároveň predstavovalo problémové koordinovanie výmeny informácií </w:t>
      </w:r>
      <w:r w:rsidR="00736BEE" w:rsidRPr="00984655">
        <w:rPr>
          <w:rFonts w:ascii="Arial" w:hAnsi="Arial" w:cs="Arial"/>
          <w:noProof w:val="0"/>
          <w:sz w:val="20"/>
          <w:szCs w:val="20"/>
        </w:rPr>
        <w:t xml:space="preserve">pri vypracovávaní jednotlivých častí diela </w:t>
      </w:r>
      <w:r w:rsidR="00F427CF" w:rsidRPr="008B649A">
        <w:rPr>
          <w:rFonts w:ascii="Arial" w:hAnsi="Arial" w:cs="Arial"/>
          <w:noProof w:val="0"/>
          <w:sz w:val="20"/>
          <w:szCs w:val="20"/>
        </w:rPr>
        <w:t xml:space="preserve">s negatívnym dopadom na </w:t>
      </w:r>
      <w:r w:rsidR="00736BEE" w:rsidRPr="00984655">
        <w:rPr>
          <w:rFonts w:ascii="Arial" w:hAnsi="Arial" w:cs="Arial"/>
          <w:noProof w:val="0"/>
          <w:sz w:val="20"/>
          <w:szCs w:val="20"/>
        </w:rPr>
        <w:t xml:space="preserve">kumulatívne posúdenie diela </w:t>
      </w:r>
      <w:r w:rsidR="00F427CF" w:rsidRPr="008B649A">
        <w:rPr>
          <w:rFonts w:ascii="Arial" w:hAnsi="Arial" w:cs="Arial"/>
          <w:noProof w:val="0"/>
          <w:sz w:val="20"/>
          <w:szCs w:val="20"/>
        </w:rPr>
        <w:t>s predpokladom nehospodárneho nakladania s finančnými prostriedkami. Na základe uvedených dôvodov by rozdelenie predmetu zákazky znamenalo vážne riziko ohrozenia riadneho plnenia zákazky.</w:t>
      </w:r>
    </w:p>
    <w:p w14:paraId="195C4BA9" w14:textId="0FBD7CFC" w:rsidR="006B45B2" w:rsidRPr="00C10512" w:rsidRDefault="006B45B2" w:rsidP="00736BEE">
      <w:pPr>
        <w:pStyle w:val="Default"/>
        <w:jc w:val="both"/>
        <w:rPr>
          <w:noProof/>
          <w:color w:val="auto"/>
          <w:sz w:val="20"/>
          <w:szCs w:val="20"/>
          <w:highlight w:val="yellow"/>
        </w:rPr>
      </w:pPr>
    </w:p>
    <w:p w14:paraId="0AFDDDBE" w14:textId="77777777" w:rsidR="00796CF2" w:rsidRPr="00C10512" w:rsidRDefault="00796CF2" w:rsidP="000049DE">
      <w:pPr>
        <w:pStyle w:val="Default"/>
        <w:numPr>
          <w:ilvl w:val="0"/>
          <w:numId w:val="58"/>
        </w:numPr>
        <w:ind w:left="567" w:hanging="567"/>
        <w:jc w:val="both"/>
        <w:rPr>
          <w:noProof/>
          <w:sz w:val="20"/>
          <w:szCs w:val="20"/>
        </w:rPr>
      </w:pPr>
      <w:r w:rsidRPr="00C10512">
        <w:rPr>
          <w:noProof/>
          <w:sz w:val="20"/>
          <w:szCs w:val="20"/>
        </w:rPr>
        <w:t xml:space="preserve">Uchádzač </w:t>
      </w:r>
      <w:r w:rsidR="00E96908" w:rsidRPr="00C10512">
        <w:rPr>
          <w:noProof/>
          <w:sz w:val="20"/>
          <w:szCs w:val="20"/>
        </w:rPr>
        <w:t xml:space="preserve">predloží </w:t>
      </w:r>
      <w:r w:rsidRPr="00C10512">
        <w:rPr>
          <w:noProof/>
          <w:sz w:val="20"/>
          <w:szCs w:val="20"/>
        </w:rPr>
        <w:t xml:space="preserve">ponuku na celý predmet zákazky. </w:t>
      </w:r>
    </w:p>
    <w:p w14:paraId="46B18AAF" w14:textId="77777777" w:rsidR="008D1EA2" w:rsidRPr="00C10512" w:rsidRDefault="008D1EA2" w:rsidP="00E7353A">
      <w:pPr>
        <w:spacing w:after="0" w:line="240" w:lineRule="auto"/>
        <w:jc w:val="both"/>
        <w:rPr>
          <w:rFonts w:ascii="Arial" w:eastAsia="Calibri" w:hAnsi="Arial" w:cs="Arial"/>
          <w:sz w:val="20"/>
          <w:szCs w:val="20"/>
          <w:lang w:eastAsia="sk-SK"/>
        </w:rPr>
      </w:pPr>
    </w:p>
    <w:p w14:paraId="61E8F5E3" w14:textId="7AE65C94" w:rsidR="008E5E54" w:rsidRPr="005C33F5" w:rsidRDefault="00796CF2" w:rsidP="00E7353A">
      <w:pPr>
        <w:pStyle w:val="Nadpis3"/>
        <w:tabs>
          <w:tab w:val="left" w:pos="567"/>
        </w:tabs>
        <w:spacing w:after="0"/>
        <w:ind w:hanging="5889"/>
        <w:rPr>
          <w:rFonts w:cs="Arial"/>
          <w:noProof/>
        </w:rPr>
      </w:pPr>
      <w:bookmarkStart w:id="9" w:name="_Toc461981353"/>
      <w:r w:rsidRPr="00C10512">
        <w:rPr>
          <w:rFonts w:cs="Arial"/>
          <w:noProof/>
        </w:rPr>
        <w:t>Variantné riešenie</w:t>
      </w:r>
      <w:bookmarkEnd w:id="9"/>
    </w:p>
    <w:p w14:paraId="56FD2517" w14:textId="77777777" w:rsidR="00003786" w:rsidRPr="00C10512" w:rsidRDefault="00003786" w:rsidP="000049DE">
      <w:pPr>
        <w:pStyle w:val="Odsekzoznamu"/>
        <w:numPr>
          <w:ilvl w:val="0"/>
          <w:numId w:val="55"/>
        </w:numPr>
        <w:jc w:val="both"/>
        <w:rPr>
          <w:rFonts w:eastAsia="Calibri" w:cs="Arial"/>
          <w:vanish/>
          <w:sz w:val="20"/>
          <w:szCs w:val="20"/>
          <w:lang w:eastAsia="sk-SK"/>
        </w:rPr>
      </w:pPr>
    </w:p>
    <w:p w14:paraId="4884C8A9" w14:textId="1394D5D6" w:rsidR="00796CF2" w:rsidRDefault="00796CF2"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Uchádzačom sa neumožňuje predložiť variantné riešenie.</w:t>
      </w:r>
    </w:p>
    <w:p w14:paraId="4FDC2AF0" w14:textId="77777777" w:rsidR="005C33F5" w:rsidRPr="00C10512" w:rsidRDefault="005C33F5" w:rsidP="005C33F5">
      <w:pPr>
        <w:pStyle w:val="Zarkazkladnhotextu2"/>
        <w:ind w:left="567"/>
        <w:rPr>
          <w:rFonts w:ascii="Arial" w:hAnsi="Arial" w:cs="Arial"/>
          <w:sz w:val="20"/>
          <w:szCs w:val="20"/>
        </w:rPr>
      </w:pPr>
    </w:p>
    <w:p w14:paraId="2912C50D" w14:textId="77777777" w:rsidR="00796CF2" w:rsidRPr="00C10512" w:rsidRDefault="00003786"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ab/>
      </w:r>
      <w:r w:rsidR="00796CF2" w:rsidRPr="00C10512">
        <w:rPr>
          <w:rFonts w:ascii="Arial" w:hAnsi="Arial" w:cs="Arial"/>
          <w:sz w:val="20"/>
          <w:szCs w:val="20"/>
        </w:rPr>
        <w:t>Ak súčasťou ponuky bude aj variantné riešenie</w:t>
      </w:r>
      <w:r w:rsidR="00F05878" w:rsidRPr="00C10512">
        <w:rPr>
          <w:rFonts w:ascii="Arial" w:hAnsi="Arial" w:cs="Arial"/>
          <w:sz w:val="20"/>
          <w:szCs w:val="20"/>
        </w:rPr>
        <w:t>,</w:t>
      </w:r>
      <w:r w:rsidR="00796CF2" w:rsidRPr="00C10512">
        <w:rPr>
          <w:rFonts w:ascii="Arial" w:hAnsi="Arial" w:cs="Arial"/>
          <w:sz w:val="20"/>
          <w:szCs w:val="20"/>
        </w:rPr>
        <w:t xml:space="preserve"> nebude takéto variantné riešenie zaradené do</w:t>
      </w:r>
      <w:r w:rsidR="00C4631C" w:rsidRPr="00C10512">
        <w:rPr>
          <w:rFonts w:ascii="Arial" w:hAnsi="Arial" w:cs="Arial"/>
          <w:sz w:val="20"/>
          <w:szCs w:val="20"/>
        </w:rPr>
        <w:t> </w:t>
      </w:r>
      <w:r w:rsidR="00796CF2" w:rsidRPr="00C10512">
        <w:rPr>
          <w:rFonts w:ascii="Arial" w:hAnsi="Arial" w:cs="Arial"/>
          <w:sz w:val="20"/>
          <w:szCs w:val="20"/>
        </w:rPr>
        <w:t>vyhodnotenia ponúk a bude sa naň hľadieť, akoby nebolo predložené.</w:t>
      </w:r>
    </w:p>
    <w:p w14:paraId="501E4C67" w14:textId="3435DB99" w:rsidR="00960DE6" w:rsidRPr="00C10512" w:rsidRDefault="00960DE6" w:rsidP="00E7353A">
      <w:pPr>
        <w:spacing w:after="0" w:line="240" w:lineRule="auto"/>
        <w:ind w:left="360" w:hanging="360"/>
        <w:jc w:val="both"/>
        <w:rPr>
          <w:rFonts w:ascii="Arial" w:hAnsi="Arial" w:cs="Arial"/>
          <w:b/>
          <w:sz w:val="20"/>
          <w:szCs w:val="20"/>
        </w:rPr>
      </w:pPr>
    </w:p>
    <w:p w14:paraId="499B5DF0" w14:textId="366F1A00" w:rsidR="008E5E54" w:rsidRPr="005C33F5" w:rsidRDefault="00796CF2" w:rsidP="00E7353A">
      <w:pPr>
        <w:pStyle w:val="Nadpis3"/>
        <w:tabs>
          <w:tab w:val="left" w:pos="567"/>
        </w:tabs>
        <w:spacing w:after="0"/>
        <w:ind w:hanging="5889"/>
        <w:rPr>
          <w:rFonts w:cs="Arial"/>
          <w:noProof/>
        </w:rPr>
      </w:pPr>
      <w:bookmarkStart w:id="10" w:name="_Toc461981354"/>
      <w:r w:rsidRPr="00C10512">
        <w:rPr>
          <w:rFonts w:cs="Arial"/>
          <w:noProof/>
        </w:rPr>
        <w:t xml:space="preserve">Miesto a termín </w:t>
      </w:r>
      <w:r w:rsidR="003B122E" w:rsidRPr="00C10512">
        <w:rPr>
          <w:rFonts w:cs="Arial"/>
          <w:noProof/>
        </w:rPr>
        <w:t>plne</w:t>
      </w:r>
      <w:r w:rsidR="003810E6" w:rsidRPr="00C10512">
        <w:rPr>
          <w:rFonts w:cs="Arial"/>
          <w:noProof/>
        </w:rPr>
        <w:t>nia</w:t>
      </w:r>
      <w:r w:rsidRPr="00C10512">
        <w:rPr>
          <w:rFonts w:cs="Arial"/>
          <w:noProof/>
        </w:rPr>
        <w:t xml:space="preserve"> predmetu zákazky</w:t>
      </w:r>
      <w:bookmarkEnd w:id="10"/>
    </w:p>
    <w:p w14:paraId="223299FA" w14:textId="77777777" w:rsidR="005B7C99" w:rsidRPr="00C10512" w:rsidRDefault="005B7C99" w:rsidP="000049DE">
      <w:pPr>
        <w:pStyle w:val="Odsekzoznamu"/>
        <w:numPr>
          <w:ilvl w:val="0"/>
          <w:numId w:val="55"/>
        </w:numPr>
        <w:jc w:val="both"/>
        <w:rPr>
          <w:rFonts w:eastAsia="Calibri" w:cs="Arial"/>
          <w:vanish/>
          <w:sz w:val="20"/>
          <w:szCs w:val="20"/>
          <w:lang w:eastAsia="sk-SK"/>
        </w:rPr>
      </w:pPr>
    </w:p>
    <w:p w14:paraId="4CE2F9C3" w14:textId="0A0B78F6" w:rsidR="00B40FEF" w:rsidRDefault="00796CF2"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Miesto</w:t>
      </w:r>
      <w:r w:rsidR="003C5200" w:rsidRPr="00C10512">
        <w:rPr>
          <w:rFonts w:ascii="Arial" w:hAnsi="Arial" w:cs="Arial"/>
          <w:sz w:val="20"/>
          <w:szCs w:val="20"/>
        </w:rPr>
        <w:t>m</w:t>
      </w:r>
      <w:r w:rsidRPr="00C10512">
        <w:rPr>
          <w:rFonts w:ascii="Arial" w:hAnsi="Arial" w:cs="Arial"/>
          <w:sz w:val="20"/>
          <w:szCs w:val="20"/>
        </w:rPr>
        <w:t xml:space="preserve"> </w:t>
      </w:r>
      <w:r w:rsidR="003B122E" w:rsidRPr="00C10512">
        <w:rPr>
          <w:rFonts w:ascii="Arial" w:hAnsi="Arial" w:cs="Arial"/>
          <w:sz w:val="20"/>
          <w:szCs w:val="20"/>
        </w:rPr>
        <w:t>plne</w:t>
      </w:r>
      <w:r w:rsidR="00CF195A" w:rsidRPr="00C10512">
        <w:rPr>
          <w:rFonts w:ascii="Arial" w:hAnsi="Arial" w:cs="Arial"/>
          <w:sz w:val="20"/>
          <w:szCs w:val="20"/>
        </w:rPr>
        <w:t>nia</w:t>
      </w:r>
      <w:r w:rsidRPr="00C10512">
        <w:rPr>
          <w:rFonts w:ascii="Arial" w:hAnsi="Arial" w:cs="Arial"/>
          <w:sz w:val="20"/>
          <w:szCs w:val="20"/>
        </w:rPr>
        <w:t xml:space="preserve"> predmetu zákazky</w:t>
      </w:r>
      <w:r w:rsidR="003C5200" w:rsidRPr="00C10512">
        <w:rPr>
          <w:rFonts w:ascii="Arial" w:hAnsi="Arial" w:cs="Arial"/>
          <w:sz w:val="20"/>
          <w:szCs w:val="20"/>
        </w:rPr>
        <w:t xml:space="preserve"> je </w:t>
      </w:r>
      <w:r w:rsidR="00B40FEF" w:rsidRPr="00C10512">
        <w:rPr>
          <w:rFonts w:ascii="Arial" w:hAnsi="Arial" w:cs="Arial"/>
          <w:sz w:val="20"/>
          <w:szCs w:val="20"/>
        </w:rPr>
        <w:t>Národná diaľničná spoločnosť, a.s., Dúbravská cesta 14, 841 04 Bratislava</w:t>
      </w:r>
    </w:p>
    <w:p w14:paraId="752C3919" w14:textId="77777777" w:rsidR="00CE4DD8" w:rsidRDefault="00CE4DD8" w:rsidP="00CE4DD8">
      <w:pPr>
        <w:pStyle w:val="Zarkazkladnhotextu2"/>
        <w:ind w:left="567"/>
        <w:rPr>
          <w:rFonts w:ascii="Arial" w:hAnsi="Arial" w:cs="Arial"/>
          <w:sz w:val="20"/>
          <w:szCs w:val="20"/>
        </w:rPr>
      </w:pPr>
    </w:p>
    <w:p w14:paraId="0D6481BE" w14:textId="77777777" w:rsidR="00CE4DD8" w:rsidRPr="00DB5E1D" w:rsidRDefault="00CE4DD8" w:rsidP="000049DE">
      <w:pPr>
        <w:pStyle w:val="Bezriadkovania"/>
        <w:numPr>
          <w:ilvl w:val="1"/>
          <w:numId w:val="55"/>
        </w:numPr>
        <w:ind w:left="567" w:hanging="567"/>
        <w:jc w:val="both"/>
        <w:rPr>
          <w:rFonts w:ascii="Arial" w:eastAsia="Calibri" w:hAnsi="Arial" w:cs="Arial"/>
          <w:b/>
          <w:bCs/>
          <w:sz w:val="20"/>
          <w:szCs w:val="20"/>
          <w:lang w:eastAsia="sk-SK"/>
        </w:rPr>
      </w:pPr>
      <w:r w:rsidRPr="00266F66">
        <w:rPr>
          <w:rFonts w:ascii="Arial" w:eastAsia="Calibri" w:hAnsi="Arial" w:cs="Arial"/>
          <w:b/>
          <w:bCs/>
          <w:sz w:val="20"/>
          <w:szCs w:val="20"/>
          <w:lang w:eastAsia="sk-SK"/>
        </w:rPr>
        <w:t>Predpokladaný t</w:t>
      </w:r>
      <w:r>
        <w:rPr>
          <w:rFonts w:ascii="Arial" w:eastAsia="Calibri" w:hAnsi="Arial" w:cs="Arial"/>
          <w:b/>
          <w:bCs/>
          <w:sz w:val="20"/>
          <w:szCs w:val="20"/>
          <w:lang w:eastAsia="sk-SK"/>
        </w:rPr>
        <w:t>ermín plnenia</w:t>
      </w:r>
      <w:r w:rsidRPr="006B45B2">
        <w:rPr>
          <w:rFonts w:ascii="Arial" w:hAnsi="Arial" w:cs="Arial"/>
          <w:sz w:val="20"/>
          <w:szCs w:val="20"/>
        </w:rPr>
        <w:t xml:space="preserve">: </w:t>
      </w:r>
    </w:p>
    <w:p w14:paraId="63D1FE09" w14:textId="7D0F1E17" w:rsidR="00CE4DD8" w:rsidRDefault="00CE4DD8" w:rsidP="008F2B52">
      <w:pPr>
        <w:pStyle w:val="Zarkazkladnhotextu2"/>
        <w:tabs>
          <w:tab w:val="left" w:pos="-709"/>
        </w:tabs>
        <w:ind w:left="567"/>
        <w:rPr>
          <w:rFonts w:ascii="Arial" w:hAnsi="Arial" w:cs="Arial"/>
          <w:sz w:val="20"/>
          <w:szCs w:val="20"/>
        </w:rPr>
      </w:pPr>
      <w:r w:rsidRPr="00B5727C">
        <w:rPr>
          <w:rFonts w:ascii="Arial" w:hAnsi="Arial" w:cs="Arial"/>
          <w:b/>
          <w:sz w:val="20"/>
          <w:szCs w:val="20"/>
        </w:rPr>
        <w:t xml:space="preserve">Dielo v plnom rozsahu – </w:t>
      </w:r>
      <w:r w:rsidRPr="00B5727C">
        <w:rPr>
          <w:rFonts w:ascii="Arial" w:hAnsi="Arial" w:cs="Arial"/>
          <w:sz w:val="20"/>
          <w:szCs w:val="20"/>
        </w:rPr>
        <w:t>do</w:t>
      </w:r>
      <w:r w:rsidRPr="00B5727C">
        <w:rPr>
          <w:rFonts w:ascii="Arial" w:hAnsi="Arial" w:cs="Arial"/>
          <w:b/>
          <w:sz w:val="20"/>
          <w:szCs w:val="20"/>
        </w:rPr>
        <w:t xml:space="preserve"> </w:t>
      </w:r>
      <w:r w:rsidR="00E87E91">
        <w:rPr>
          <w:rFonts w:ascii="Arial" w:hAnsi="Arial" w:cs="Arial"/>
          <w:b/>
          <w:sz w:val="20"/>
          <w:szCs w:val="20"/>
        </w:rPr>
        <w:t>360</w:t>
      </w:r>
      <w:r w:rsidR="00E87E91" w:rsidRPr="00E57E16">
        <w:rPr>
          <w:rFonts w:ascii="Arial" w:hAnsi="Arial" w:cs="Arial"/>
          <w:b/>
          <w:sz w:val="20"/>
          <w:szCs w:val="20"/>
        </w:rPr>
        <w:t xml:space="preserve"> </w:t>
      </w:r>
      <w:r w:rsidRPr="00E57E16">
        <w:rPr>
          <w:rFonts w:ascii="Arial" w:hAnsi="Arial" w:cs="Arial"/>
          <w:b/>
          <w:sz w:val="20"/>
          <w:szCs w:val="20"/>
        </w:rPr>
        <w:t>dní</w:t>
      </w:r>
      <w:r w:rsidRPr="00E57E16">
        <w:rPr>
          <w:rFonts w:ascii="Arial" w:hAnsi="Arial" w:cs="Arial"/>
          <w:sz w:val="20"/>
          <w:szCs w:val="20"/>
        </w:rPr>
        <w:t xml:space="preserve"> </w:t>
      </w:r>
      <w:r w:rsidRPr="00B5727C">
        <w:rPr>
          <w:rFonts w:ascii="Arial" w:hAnsi="Arial" w:cs="Arial"/>
          <w:sz w:val="20"/>
          <w:szCs w:val="20"/>
        </w:rPr>
        <w:t>odo dňa nadobudnutia účinnosti Zmluvy</w:t>
      </w:r>
      <w:r w:rsidR="007E4040">
        <w:rPr>
          <w:rFonts w:ascii="Arial" w:hAnsi="Arial" w:cs="Arial"/>
          <w:sz w:val="20"/>
          <w:szCs w:val="20"/>
        </w:rPr>
        <w:t xml:space="preserve"> o dielo</w:t>
      </w:r>
      <w:r w:rsidRPr="00B5727C">
        <w:rPr>
          <w:rFonts w:ascii="Arial" w:hAnsi="Arial" w:cs="Arial"/>
          <w:sz w:val="20"/>
          <w:szCs w:val="20"/>
        </w:rPr>
        <w:t>.</w:t>
      </w:r>
    </w:p>
    <w:p w14:paraId="3DE2AEB7" w14:textId="77777777" w:rsidR="00CE4DD8" w:rsidRPr="00B5727C" w:rsidRDefault="00CE4DD8" w:rsidP="00CE4DD8">
      <w:pPr>
        <w:pStyle w:val="Zarkazkladnhotextu2"/>
        <w:tabs>
          <w:tab w:val="left" w:pos="-709"/>
        </w:tabs>
        <w:rPr>
          <w:rFonts w:ascii="Arial" w:hAnsi="Arial" w:cs="Arial"/>
          <w:b/>
          <w:bCs/>
          <w:sz w:val="20"/>
          <w:szCs w:val="20"/>
        </w:rPr>
      </w:pPr>
    </w:p>
    <w:p w14:paraId="4963911E" w14:textId="22C94D4A" w:rsidR="009B72A5" w:rsidRPr="007612C6" w:rsidRDefault="00CE4DD8" w:rsidP="000049DE">
      <w:pPr>
        <w:pStyle w:val="Zarkazkladnhotextu2"/>
        <w:numPr>
          <w:ilvl w:val="1"/>
          <w:numId w:val="55"/>
        </w:numPr>
        <w:ind w:left="567" w:hanging="567"/>
        <w:rPr>
          <w:rFonts w:ascii="Arial" w:hAnsi="Arial" w:cs="Arial"/>
          <w:sz w:val="20"/>
          <w:szCs w:val="20"/>
        </w:rPr>
      </w:pPr>
      <w:r w:rsidRPr="007612C6">
        <w:rPr>
          <w:rFonts w:ascii="Arial" w:hAnsi="Arial" w:cs="Arial"/>
          <w:sz w:val="20"/>
          <w:szCs w:val="20"/>
        </w:rPr>
        <w:t xml:space="preserve">Podrobné vymedzenie miesta plnenia a predpokladaného termínu plnenia predmetu zákazky je v časti B.1 Opis predmetu zákazky a časti B.3 Obchodné podmienky </w:t>
      </w:r>
      <w:r w:rsidR="00B46A84">
        <w:rPr>
          <w:rFonts w:ascii="Arial" w:hAnsi="Arial" w:cs="Arial"/>
          <w:sz w:val="20"/>
          <w:szCs w:val="20"/>
        </w:rPr>
        <w:t>plnenia</w:t>
      </w:r>
      <w:r w:rsidR="00B46A84" w:rsidRPr="007612C6">
        <w:rPr>
          <w:rFonts w:ascii="Arial" w:hAnsi="Arial" w:cs="Arial"/>
          <w:sz w:val="20"/>
          <w:szCs w:val="20"/>
        </w:rPr>
        <w:t xml:space="preserve"> </w:t>
      </w:r>
      <w:r w:rsidRPr="007612C6">
        <w:rPr>
          <w:rFonts w:ascii="Arial" w:hAnsi="Arial" w:cs="Arial"/>
          <w:sz w:val="20"/>
          <w:szCs w:val="20"/>
        </w:rPr>
        <w:t>predmetu zákazky, ktoré sú neoddeliteľnou súčasťou týchto SP.</w:t>
      </w:r>
    </w:p>
    <w:p w14:paraId="2E994A2B" w14:textId="77777777" w:rsidR="00CD44FA" w:rsidRPr="00C10512" w:rsidRDefault="00CD44FA" w:rsidP="002130C7">
      <w:pPr>
        <w:pStyle w:val="Odsekzoznamu"/>
        <w:numPr>
          <w:ilvl w:val="0"/>
          <w:numId w:val="65"/>
        </w:numPr>
        <w:jc w:val="both"/>
        <w:rPr>
          <w:rFonts w:cs="Arial"/>
          <w:b/>
          <w:bCs/>
          <w:vanish/>
          <w:color w:val="000000"/>
          <w:sz w:val="20"/>
          <w:szCs w:val="20"/>
        </w:rPr>
      </w:pPr>
    </w:p>
    <w:p w14:paraId="4320BD7E" w14:textId="77777777" w:rsidR="00CD44FA" w:rsidRPr="00C10512" w:rsidRDefault="00CD44FA" w:rsidP="002130C7">
      <w:pPr>
        <w:pStyle w:val="Odsekzoznamu"/>
        <w:numPr>
          <w:ilvl w:val="0"/>
          <w:numId w:val="65"/>
        </w:numPr>
        <w:jc w:val="both"/>
        <w:rPr>
          <w:rFonts w:cs="Arial"/>
          <w:b/>
          <w:bCs/>
          <w:vanish/>
          <w:color w:val="000000"/>
          <w:sz w:val="20"/>
          <w:szCs w:val="20"/>
        </w:rPr>
      </w:pPr>
    </w:p>
    <w:p w14:paraId="0DD0368A" w14:textId="77777777" w:rsidR="00CD44FA" w:rsidRPr="00C10512" w:rsidRDefault="00CD44FA" w:rsidP="002130C7">
      <w:pPr>
        <w:pStyle w:val="Odsekzoznamu"/>
        <w:numPr>
          <w:ilvl w:val="0"/>
          <w:numId w:val="65"/>
        </w:numPr>
        <w:jc w:val="both"/>
        <w:rPr>
          <w:rFonts w:cs="Arial"/>
          <w:b/>
          <w:bCs/>
          <w:vanish/>
          <w:color w:val="000000"/>
          <w:sz w:val="20"/>
          <w:szCs w:val="20"/>
        </w:rPr>
      </w:pPr>
    </w:p>
    <w:p w14:paraId="45E30B42" w14:textId="77777777" w:rsidR="00CD44FA" w:rsidRPr="00C10512" w:rsidRDefault="00CD44FA" w:rsidP="002130C7">
      <w:pPr>
        <w:pStyle w:val="Odsekzoznamu"/>
        <w:numPr>
          <w:ilvl w:val="0"/>
          <w:numId w:val="65"/>
        </w:numPr>
        <w:jc w:val="both"/>
        <w:rPr>
          <w:rFonts w:cs="Arial"/>
          <w:b/>
          <w:bCs/>
          <w:vanish/>
          <w:color w:val="000000"/>
          <w:sz w:val="20"/>
          <w:szCs w:val="20"/>
        </w:rPr>
      </w:pPr>
    </w:p>
    <w:p w14:paraId="03A08978" w14:textId="77777777" w:rsidR="00CD44FA" w:rsidRPr="00C10512" w:rsidRDefault="00CD44FA" w:rsidP="002130C7">
      <w:pPr>
        <w:pStyle w:val="Odsekzoznamu"/>
        <w:numPr>
          <w:ilvl w:val="1"/>
          <w:numId w:val="65"/>
        </w:numPr>
        <w:jc w:val="both"/>
        <w:rPr>
          <w:rFonts w:cs="Arial"/>
          <w:b/>
          <w:bCs/>
          <w:vanish/>
          <w:color w:val="000000"/>
          <w:sz w:val="20"/>
          <w:szCs w:val="20"/>
        </w:rPr>
      </w:pPr>
    </w:p>
    <w:p w14:paraId="15578B22" w14:textId="77777777" w:rsidR="00CD44FA" w:rsidRPr="00C10512" w:rsidRDefault="00CD44FA" w:rsidP="002130C7">
      <w:pPr>
        <w:pStyle w:val="Odsekzoznamu"/>
        <w:numPr>
          <w:ilvl w:val="1"/>
          <w:numId w:val="65"/>
        </w:numPr>
        <w:jc w:val="both"/>
        <w:rPr>
          <w:rFonts w:cs="Arial"/>
          <w:b/>
          <w:bCs/>
          <w:vanish/>
          <w:color w:val="000000"/>
          <w:sz w:val="20"/>
          <w:szCs w:val="20"/>
        </w:rPr>
      </w:pPr>
    </w:p>
    <w:p w14:paraId="1C0D9628" w14:textId="015F85B0" w:rsidR="00FF1477" w:rsidRPr="00C10512" w:rsidRDefault="00FF1477" w:rsidP="005C33F5">
      <w:pPr>
        <w:spacing w:after="0" w:line="240" w:lineRule="auto"/>
        <w:jc w:val="both"/>
        <w:rPr>
          <w:rFonts w:ascii="Arial" w:hAnsi="Arial" w:cs="Arial"/>
          <w:sz w:val="20"/>
          <w:szCs w:val="20"/>
        </w:rPr>
      </w:pPr>
    </w:p>
    <w:p w14:paraId="2A64EA3B" w14:textId="1F20B5E8" w:rsidR="008E5E54" w:rsidRPr="005C33F5" w:rsidRDefault="00796CF2" w:rsidP="00E7353A">
      <w:pPr>
        <w:pStyle w:val="Nadpis3"/>
        <w:tabs>
          <w:tab w:val="left" w:pos="567"/>
        </w:tabs>
        <w:spacing w:after="0"/>
        <w:ind w:hanging="5889"/>
        <w:rPr>
          <w:rFonts w:cs="Arial"/>
          <w:noProof/>
        </w:rPr>
      </w:pPr>
      <w:bookmarkStart w:id="11" w:name="_Toc461981355"/>
      <w:r w:rsidRPr="00C10512">
        <w:rPr>
          <w:rFonts w:cs="Arial"/>
          <w:noProof/>
        </w:rPr>
        <w:t>Zdroj finančných prostriedkov</w:t>
      </w:r>
      <w:bookmarkEnd w:id="11"/>
      <w:r w:rsidRPr="00C10512">
        <w:rPr>
          <w:rFonts w:cs="Arial"/>
          <w:noProof/>
        </w:rPr>
        <w:t xml:space="preserve">  </w:t>
      </w:r>
    </w:p>
    <w:p w14:paraId="11030B77" w14:textId="77777777" w:rsidR="005B7C99" w:rsidRPr="00C10512" w:rsidRDefault="005B7C99" w:rsidP="000049DE">
      <w:pPr>
        <w:pStyle w:val="Odsekzoznamu"/>
        <w:numPr>
          <w:ilvl w:val="0"/>
          <w:numId w:val="55"/>
        </w:numPr>
        <w:jc w:val="both"/>
        <w:rPr>
          <w:rFonts w:eastAsia="Calibri" w:cs="Arial"/>
          <w:vanish/>
          <w:sz w:val="20"/>
          <w:szCs w:val="20"/>
          <w:lang w:eastAsia="sk-SK"/>
        </w:rPr>
      </w:pPr>
    </w:p>
    <w:p w14:paraId="1318229F" w14:textId="0B0F60D0" w:rsidR="00FF1477" w:rsidRDefault="00B82AF1" w:rsidP="000049DE">
      <w:pPr>
        <w:pStyle w:val="Zarkazkladnhotextu2"/>
        <w:numPr>
          <w:ilvl w:val="1"/>
          <w:numId w:val="55"/>
        </w:numPr>
        <w:ind w:left="567" w:hanging="567"/>
        <w:rPr>
          <w:rFonts w:ascii="Arial" w:hAnsi="Arial" w:cs="Arial"/>
          <w:sz w:val="20"/>
          <w:szCs w:val="20"/>
        </w:rPr>
      </w:pPr>
      <w:r w:rsidRPr="00CE4DD8">
        <w:rPr>
          <w:rFonts w:ascii="Arial" w:hAnsi="Arial" w:cs="Arial"/>
          <w:sz w:val="20"/>
          <w:szCs w:val="20"/>
        </w:rPr>
        <w:t xml:space="preserve">Predmet zákazky bude financovaný </w:t>
      </w:r>
      <w:r w:rsidR="0034004D" w:rsidRPr="00CE4DD8">
        <w:rPr>
          <w:rFonts w:ascii="Arial" w:hAnsi="Arial" w:cs="Arial"/>
          <w:sz w:val="20"/>
          <w:szCs w:val="20"/>
        </w:rPr>
        <w:t>z</w:t>
      </w:r>
      <w:r w:rsidR="0035259C" w:rsidRPr="00CE4DD8">
        <w:rPr>
          <w:rFonts w:ascii="Arial" w:hAnsi="Arial" w:cs="Arial"/>
          <w:sz w:val="20"/>
          <w:szCs w:val="20"/>
        </w:rPr>
        <w:t>o štátneho rozpočtu</w:t>
      </w:r>
      <w:r w:rsidR="00CE4DD8">
        <w:rPr>
          <w:rFonts w:ascii="Arial" w:hAnsi="Arial" w:cs="Arial"/>
          <w:sz w:val="20"/>
          <w:szCs w:val="20"/>
        </w:rPr>
        <w:t>/vlastných zdrojov verejného obstarávateľa.</w:t>
      </w:r>
    </w:p>
    <w:p w14:paraId="13237263" w14:textId="3879BD05" w:rsidR="001D4D62" w:rsidRPr="00CE4DD8" w:rsidRDefault="00CF7A81" w:rsidP="000049DE">
      <w:pPr>
        <w:pStyle w:val="Zarkazkladnhotextu2"/>
        <w:numPr>
          <w:ilvl w:val="1"/>
          <w:numId w:val="55"/>
        </w:numPr>
        <w:ind w:left="567" w:hanging="567"/>
        <w:rPr>
          <w:rFonts w:ascii="Arial" w:hAnsi="Arial" w:cs="Arial"/>
          <w:sz w:val="20"/>
          <w:szCs w:val="20"/>
        </w:rPr>
      </w:pPr>
      <w:r w:rsidRPr="00CE4DD8">
        <w:rPr>
          <w:rFonts w:ascii="Arial" w:hAnsi="Arial" w:cs="Arial"/>
          <w:sz w:val="20"/>
          <w:szCs w:val="20"/>
        </w:rPr>
        <w:t>Verejný obstarávateľ neposkytuje zálohy ani preddavky na plnenie</w:t>
      </w:r>
      <w:r w:rsidR="008E5E54" w:rsidRPr="00CE4DD8">
        <w:rPr>
          <w:rFonts w:ascii="Arial" w:hAnsi="Arial" w:cs="Arial"/>
          <w:sz w:val="20"/>
          <w:szCs w:val="20"/>
        </w:rPr>
        <w:t xml:space="preserve"> </w:t>
      </w:r>
      <w:r w:rsidR="008E5E54" w:rsidRPr="00CE4DD8">
        <w:rPr>
          <w:rFonts w:ascii="Arial" w:hAnsi="Arial" w:cs="Arial"/>
          <w:b/>
          <w:bCs/>
          <w:iCs/>
          <w:sz w:val="20"/>
          <w:szCs w:val="20"/>
        </w:rPr>
        <w:t>Zmluvy o dielo</w:t>
      </w:r>
      <w:r w:rsidR="001D4D62" w:rsidRPr="00CE4DD8">
        <w:rPr>
          <w:rFonts w:ascii="Arial" w:hAnsi="Arial" w:cs="Arial"/>
          <w:b/>
          <w:color w:val="000000"/>
          <w:sz w:val="20"/>
          <w:szCs w:val="20"/>
          <w:lang w:val="en-US"/>
        </w:rPr>
        <w:t>.</w:t>
      </w:r>
    </w:p>
    <w:p w14:paraId="3A4CFC5D" w14:textId="21AD44DF" w:rsidR="008E5E54" w:rsidRPr="00C10512" w:rsidRDefault="008E5E54" w:rsidP="005C33F5">
      <w:pPr>
        <w:pStyle w:val="Zarkazkladnhotextu2"/>
        <w:autoSpaceDE w:val="0"/>
        <w:autoSpaceDN w:val="0"/>
        <w:adjustRightInd w:val="0"/>
        <w:ind w:left="0"/>
        <w:rPr>
          <w:rFonts w:ascii="Arial" w:hAnsi="Arial" w:cs="Arial"/>
          <w:b/>
          <w:color w:val="FF0000"/>
          <w:sz w:val="20"/>
          <w:szCs w:val="20"/>
          <w:u w:val="single"/>
        </w:rPr>
      </w:pPr>
    </w:p>
    <w:p w14:paraId="57695AA8" w14:textId="6F447EF0" w:rsidR="00E7353A" w:rsidRPr="005C33F5" w:rsidRDefault="00796CF2" w:rsidP="00E7353A">
      <w:pPr>
        <w:pStyle w:val="Nadpis3"/>
        <w:tabs>
          <w:tab w:val="left" w:pos="567"/>
        </w:tabs>
        <w:spacing w:after="0"/>
        <w:ind w:hanging="5889"/>
        <w:rPr>
          <w:rFonts w:cs="Arial"/>
          <w:iCs/>
          <w:noProof/>
        </w:rPr>
      </w:pPr>
      <w:bookmarkStart w:id="12" w:name="_Toc461981356"/>
      <w:r w:rsidRPr="00C10512">
        <w:rPr>
          <w:rFonts w:cs="Arial"/>
          <w:noProof/>
        </w:rPr>
        <w:t>Typ zmluvy</w:t>
      </w:r>
      <w:bookmarkEnd w:id="12"/>
      <w:r w:rsidRPr="00C10512">
        <w:rPr>
          <w:rFonts w:cs="Arial"/>
          <w:noProof/>
        </w:rPr>
        <w:t xml:space="preserve"> </w:t>
      </w:r>
      <w:r w:rsidRPr="00C10512">
        <w:rPr>
          <w:rFonts w:cs="Arial"/>
          <w:iCs/>
          <w:noProof/>
        </w:rPr>
        <w:t xml:space="preserve"> </w:t>
      </w:r>
    </w:p>
    <w:p w14:paraId="67DB0E2E" w14:textId="74341A92" w:rsidR="006C283D" w:rsidRDefault="007D521A" w:rsidP="00817CEC">
      <w:pPr>
        <w:pStyle w:val="Zarkazkladnhotextu2"/>
        <w:ind w:left="567" w:hanging="567"/>
        <w:rPr>
          <w:rFonts w:ascii="Arial" w:hAnsi="Arial" w:cs="Arial"/>
          <w:sz w:val="20"/>
          <w:szCs w:val="20"/>
        </w:rPr>
      </w:pPr>
      <w:r w:rsidRPr="00C10512">
        <w:rPr>
          <w:rFonts w:ascii="Arial" w:hAnsi="Arial" w:cs="Arial"/>
          <w:sz w:val="20"/>
          <w:szCs w:val="20"/>
        </w:rPr>
        <w:t>7.1</w:t>
      </w:r>
      <w:r w:rsidRPr="00C10512">
        <w:rPr>
          <w:rFonts w:ascii="Arial" w:hAnsi="Arial" w:cs="Arial"/>
          <w:sz w:val="20"/>
          <w:szCs w:val="20"/>
        </w:rPr>
        <w:tab/>
      </w:r>
      <w:r w:rsidRPr="00C10512">
        <w:rPr>
          <w:rFonts w:ascii="Arial" w:hAnsi="Arial" w:cs="Arial"/>
          <w:sz w:val="20"/>
          <w:szCs w:val="20"/>
        </w:rPr>
        <w:tab/>
      </w:r>
      <w:r w:rsidR="00796CF2" w:rsidRPr="00C10512">
        <w:rPr>
          <w:rFonts w:ascii="Arial" w:hAnsi="Arial" w:cs="Arial"/>
          <w:sz w:val="20"/>
          <w:szCs w:val="20"/>
        </w:rPr>
        <w:t>Výsled</w:t>
      </w:r>
      <w:r w:rsidR="00CD19A4" w:rsidRPr="00C10512">
        <w:rPr>
          <w:rFonts w:ascii="Arial" w:hAnsi="Arial" w:cs="Arial"/>
          <w:sz w:val="20"/>
          <w:szCs w:val="20"/>
        </w:rPr>
        <w:t>o</w:t>
      </w:r>
      <w:r w:rsidR="00796CF2" w:rsidRPr="00C10512">
        <w:rPr>
          <w:rFonts w:ascii="Arial" w:hAnsi="Arial" w:cs="Arial"/>
          <w:sz w:val="20"/>
          <w:szCs w:val="20"/>
        </w:rPr>
        <w:t xml:space="preserve">k </w:t>
      </w:r>
      <w:r w:rsidR="00AF050E" w:rsidRPr="00C10512">
        <w:rPr>
          <w:rFonts w:ascii="Arial" w:hAnsi="Arial" w:cs="Arial"/>
          <w:sz w:val="20"/>
          <w:szCs w:val="20"/>
        </w:rPr>
        <w:t xml:space="preserve">postupu </w:t>
      </w:r>
      <w:r w:rsidR="00796CF2" w:rsidRPr="00C10512">
        <w:rPr>
          <w:rFonts w:ascii="Arial" w:hAnsi="Arial" w:cs="Arial"/>
          <w:sz w:val="20"/>
          <w:szCs w:val="20"/>
        </w:rPr>
        <w:t>verejného obstarávania</w:t>
      </w:r>
      <w:r w:rsidR="00CD19A4" w:rsidRPr="00C10512">
        <w:rPr>
          <w:rFonts w:ascii="Arial" w:hAnsi="Arial" w:cs="Arial"/>
          <w:sz w:val="20"/>
          <w:szCs w:val="20"/>
        </w:rPr>
        <w:t xml:space="preserve">: </w:t>
      </w:r>
      <w:r w:rsidR="00796CF2" w:rsidRPr="00C10512">
        <w:rPr>
          <w:rFonts w:ascii="Arial" w:hAnsi="Arial" w:cs="Arial"/>
          <w:sz w:val="20"/>
          <w:szCs w:val="20"/>
        </w:rPr>
        <w:t>uzavretie</w:t>
      </w:r>
      <w:r w:rsidR="00796CF2" w:rsidRPr="00C10512">
        <w:rPr>
          <w:rFonts w:ascii="Arial" w:hAnsi="Arial" w:cs="Arial"/>
          <w:b/>
          <w:sz w:val="20"/>
          <w:szCs w:val="20"/>
        </w:rPr>
        <w:t xml:space="preserve"> </w:t>
      </w:r>
      <w:r w:rsidR="00AE322F" w:rsidRPr="00C10512">
        <w:rPr>
          <w:rFonts w:ascii="Arial" w:hAnsi="Arial" w:cs="Arial"/>
          <w:b/>
          <w:bCs/>
          <w:iCs/>
          <w:sz w:val="20"/>
          <w:szCs w:val="20"/>
        </w:rPr>
        <w:t>Zmluv</w:t>
      </w:r>
      <w:r w:rsidR="008936DD" w:rsidRPr="00C10512">
        <w:rPr>
          <w:rFonts w:ascii="Arial" w:hAnsi="Arial" w:cs="Arial"/>
          <w:b/>
          <w:bCs/>
          <w:iCs/>
          <w:sz w:val="20"/>
          <w:szCs w:val="20"/>
        </w:rPr>
        <w:t>y</w:t>
      </w:r>
      <w:r w:rsidR="00FC7B08" w:rsidRPr="00C10512">
        <w:rPr>
          <w:rFonts w:ascii="Arial" w:hAnsi="Arial" w:cs="Arial"/>
          <w:b/>
          <w:bCs/>
          <w:iCs/>
          <w:sz w:val="20"/>
          <w:szCs w:val="20"/>
        </w:rPr>
        <w:t xml:space="preserve"> o dielo </w:t>
      </w:r>
      <w:r w:rsidR="001D4D62" w:rsidRPr="001D4D62">
        <w:rPr>
          <w:rFonts w:ascii="Arial" w:hAnsi="Arial" w:cs="Arial"/>
          <w:b/>
          <w:color w:val="000000"/>
          <w:sz w:val="20"/>
          <w:szCs w:val="20"/>
        </w:rPr>
        <w:t>„</w:t>
      </w:r>
      <w:r w:rsidR="00E97F2E" w:rsidRPr="00043D4F">
        <w:rPr>
          <w:rFonts w:ascii="Tahoma" w:hAnsi="Tahoma" w:cs="Tahoma"/>
          <w:b/>
          <w:sz w:val="20"/>
        </w:rPr>
        <w:t xml:space="preserve">Vypracovanie dokumentácie stavebného zámeru (DSZ), </w:t>
      </w:r>
      <w:r w:rsidR="00771010">
        <w:rPr>
          <w:rFonts w:ascii="Tahoma" w:hAnsi="Tahoma" w:cs="Tahoma"/>
          <w:b/>
          <w:sz w:val="20"/>
        </w:rPr>
        <w:t>Projektu</w:t>
      </w:r>
      <w:r w:rsidR="00E97F2E" w:rsidRPr="00043D4F">
        <w:rPr>
          <w:rFonts w:ascii="Tahoma" w:hAnsi="Tahoma" w:cs="Tahoma"/>
          <w:b/>
          <w:sz w:val="20"/>
        </w:rPr>
        <w:t xml:space="preserve"> </w:t>
      </w:r>
      <w:r w:rsidR="00771010">
        <w:rPr>
          <w:rFonts w:ascii="Tahoma" w:hAnsi="Tahoma" w:cs="Tahoma"/>
          <w:b/>
          <w:sz w:val="20"/>
        </w:rPr>
        <w:t xml:space="preserve">stavby </w:t>
      </w:r>
      <w:r w:rsidR="00E97F2E" w:rsidRPr="00043D4F">
        <w:rPr>
          <w:rFonts w:ascii="Tahoma" w:hAnsi="Tahoma" w:cs="Tahoma"/>
          <w:b/>
          <w:sz w:val="20"/>
        </w:rPr>
        <w:t>(</w:t>
      </w:r>
      <w:r w:rsidR="00771010">
        <w:rPr>
          <w:rFonts w:ascii="Tahoma" w:hAnsi="Tahoma" w:cs="Tahoma"/>
          <w:b/>
          <w:sz w:val="20"/>
        </w:rPr>
        <w:t>P</w:t>
      </w:r>
      <w:r w:rsidR="00E97F2E" w:rsidRPr="00043D4F">
        <w:rPr>
          <w:rFonts w:ascii="Tahoma" w:hAnsi="Tahoma" w:cs="Tahoma"/>
          <w:b/>
          <w:sz w:val="20"/>
        </w:rPr>
        <w:t>S), Oznámenia o zmene navrhovanej činnosti 8a (</w:t>
      </w:r>
      <w:r w:rsidR="000A5040">
        <w:rPr>
          <w:rFonts w:ascii="Tahoma" w:hAnsi="Tahoma" w:cs="Tahoma"/>
          <w:b/>
          <w:sz w:val="20"/>
        </w:rPr>
        <w:t>Oznámenia 8a</w:t>
      </w:r>
      <w:r w:rsidR="00E97F2E" w:rsidRPr="00043D4F">
        <w:rPr>
          <w:rFonts w:ascii="Tahoma" w:hAnsi="Tahoma" w:cs="Tahoma"/>
          <w:b/>
          <w:sz w:val="20"/>
        </w:rPr>
        <w:t>)</w:t>
      </w:r>
      <w:r w:rsidR="00E97F2E">
        <w:rPr>
          <w:sz w:val="18"/>
          <w:szCs w:val="18"/>
        </w:rPr>
        <w:t xml:space="preserve"> </w:t>
      </w:r>
      <w:r w:rsidR="00E97F2E" w:rsidRPr="00043D4F">
        <w:rPr>
          <w:rFonts w:ascii="Tahoma" w:hAnsi="Tahoma" w:cs="Tahoma"/>
          <w:b/>
          <w:sz w:val="20"/>
        </w:rPr>
        <w:t>a</w:t>
      </w:r>
      <w:r w:rsidR="00E97F2E">
        <w:rPr>
          <w:rFonts w:ascii="Tahoma" w:hAnsi="Tahoma" w:cs="Tahoma"/>
          <w:b/>
          <w:sz w:val="20"/>
        </w:rPr>
        <w:t xml:space="preserve"> auditu bezpečnosti pozemnej komunikácie stavby diaľnica D2 križovatka Bratislava - Čunovo</w:t>
      </w:r>
      <w:r w:rsidR="001D4D62">
        <w:rPr>
          <w:rFonts w:ascii="Arial" w:hAnsi="Arial" w:cs="Arial"/>
          <w:b/>
          <w:color w:val="000000"/>
          <w:sz w:val="20"/>
          <w:szCs w:val="20"/>
          <w:lang w:val="en-US"/>
        </w:rPr>
        <w:t>.</w:t>
      </w:r>
      <w:r w:rsidR="001D4D62" w:rsidRPr="001D4D62">
        <w:rPr>
          <w:rFonts w:ascii="Arial" w:hAnsi="Arial" w:cs="Arial"/>
          <w:b/>
          <w:color w:val="000000"/>
          <w:sz w:val="20"/>
          <w:szCs w:val="20"/>
        </w:rPr>
        <w:t>“</w:t>
      </w:r>
      <w:r w:rsidR="00817CEC">
        <w:rPr>
          <w:rFonts w:ascii="Arial" w:hAnsi="Arial" w:cs="Arial"/>
          <w:b/>
          <w:color w:val="000000"/>
          <w:sz w:val="20"/>
          <w:szCs w:val="20"/>
        </w:rPr>
        <w:t xml:space="preserve"> </w:t>
      </w:r>
      <w:r w:rsidRPr="00C10512">
        <w:rPr>
          <w:rFonts w:ascii="Arial" w:hAnsi="Arial" w:cs="Arial"/>
          <w:sz w:val="20"/>
          <w:szCs w:val="20"/>
        </w:rPr>
        <w:t xml:space="preserve">podľa </w:t>
      </w:r>
      <w:r w:rsidR="00A04555">
        <w:rPr>
          <w:rFonts w:ascii="Arial" w:hAnsi="Arial" w:cs="Arial"/>
          <w:sz w:val="20"/>
          <w:szCs w:val="20"/>
        </w:rPr>
        <w:t xml:space="preserve">§ 536 a </w:t>
      </w:r>
      <w:r w:rsidR="00711FFC" w:rsidRPr="00C10512">
        <w:rPr>
          <w:rFonts w:ascii="Arial" w:hAnsi="Arial" w:cs="Arial"/>
          <w:sz w:val="20"/>
          <w:szCs w:val="20"/>
        </w:rPr>
        <w:t>nasl.</w:t>
      </w:r>
      <w:r w:rsidRPr="00C10512">
        <w:rPr>
          <w:rFonts w:ascii="Arial" w:hAnsi="Arial" w:cs="Arial"/>
          <w:sz w:val="20"/>
          <w:szCs w:val="20"/>
        </w:rPr>
        <w:t xml:space="preserve"> zákona č. 513/1991 Zb. Obchodný zákonník v znení neskorších predpisov</w:t>
      </w:r>
      <w:r w:rsidR="00CD44FA" w:rsidRPr="00C10512">
        <w:rPr>
          <w:rFonts w:ascii="Arial" w:hAnsi="Arial" w:cs="Arial"/>
          <w:sz w:val="20"/>
          <w:szCs w:val="20"/>
        </w:rPr>
        <w:t xml:space="preserve"> </w:t>
      </w:r>
      <w:r w:rsidRPr="00C10512">
        <w:rPr>
          <w:rFonts w:ascii="Arial" w:hAnsi="Arial" w:cs="Arial"/>
          <w:sz w:val="20"/>
          <w:szCs w:val="20"/>
        </w:rPr>
        <w:t>(ďalej len „Zmluva“).</w:t>
      </w:r>
      <w:r w:rsidR="00CC0B3A" w:rsidRPr="00C10512">
        <w:rPr>
          <w:rFonts w:ascii="Arial" w:hAnsi="Arial" w:cs="Arial"/>
          <w:sz w:val="20"/>
          <w:szCs w:val="20"/>
        </w:rPr>
        <w:t xml:space="preserve"> </w:t>
      </w:r>
      <w:r w:rsidR="00AE322F" w:rsidRPr="00C10512">
        <w:rPr>
          <w:rFonts w:ascii="Arial" w:hAnsi="Arial" w:cs="Arial"/>
          <w:sz w:val="20"/>
          <w:szCs w:val="20"/>
        </w:rPr>
        <w:t xml:space="preserve"> </w:t>
      </w:r>
    </w:p>
    <w:p w14:paraId="5650EA36" w14:textId="77777777" w:rsidR="005C33F5" w:rsidRPr="00C10512" w:rsidRDefault="005C33F5" w:rsidP="00817CEC">
      <w:pPr>
        <w:pStyle w:val="Zarkazkladnhotextu2"/>
        <w:ind w:left="567" w:hanging="567"/>
        <w:rPr>
          <w:rFonts w:ascii="Arial" w:hAnsi="Arial" w:cs="Arial"/>
          <w:sz w:val="20"/>
          <w:szCs w:val="20"/>
        </w:rPr>
      </w:pPr>
    </w:p>
    <w:p w14:paraId="59BBEB67" w14:textId="4911EEE1" w:rsidR="00796CF2" w:rsidRPr="00C10512" w:rsidRDefault="002602FC" w:rsidP="00E7353A">
      <w:pPr>
        <w:numPr>
          <w:ilvl w:val="1"/>
          <w:numId w:val="19"/>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b/>
      </w:r>
      <w:r w:rsidR="00796CF2" w:rsidRPr="00C10512">
        <w:rPr>
          <w:rFonts w:ascii="Arial" w:hAnsi="Arial" w:cs="Arial"/>
          <w:sz w:val="20"/>
          <w:szCs w:val="20"/>
        </w:rPr>
        <w:t>Vymedzenie zmluvných podmienok na dodanie predmetu zákazky tvor</w:t>
      </w:r>
      <w:r w:rsidR="00C04909">
        <w:rPr>
          <w:rFonts w:ascii="Arial" w:hAnsi="Arial" w:cs="Arial"/>
          <w:sz w:val="20"/>
          <w:szCs w:val="20"/>
        </w:rPr>
        <w:t>í</w:t>
      </w:r>
      <w:r w:rsidR="0006428F" w:rsidRPr="00C10512">
        <w:rPr>
          <w:rFonts w:ascii="Arial" w:hAnsi="Arial" w:cs="Arial"/>
          <w:sz w:val="20"/>
          <w:szCs w:val="20"/>
        </w:rPr>
        <w:t xml:space="preserve"> čas</w:t>
      </w:r>
      <w:r w:rsidR="00C04909">
        <w:rPr>
          <w:rFonts w:ascii="Arial" w:hAnsi="Arial" w:cs="Arial"/>
          <w:sz w:val="20"/>
          <w:szCs w:val="20"/>
        </w:rPr>
        <w:t>ť</w:t>
      </w:r>
      <w:r w:rsidR="00873168" w:rsidRPr="00C10512">
        <w:rPr>
          <w:rFonts w:ascii="Arial" w:hAnsi="Arial" w:cs="Arial"/>
          <w:sz w:val="20"/>
          <w:szCs w:val="20"/>
        </w:rPr>
        <w:t xml:space="preserve"> </w:t>
      </w:r>
      <w:r w:rsidR="00F85D63" w:rsidRPr="00C10512">
        <w:rPr>
          <w:rFonts w:ascii="Arial" w:hAnsi="Arial" w:cs="Arial"/>
          <w:sz w:val="20"/>
          <w:szCs w:val="20"/>
        </w:rPr>
        <w:t xml:space="preserve">B.3 </w:t>
      </w:r>
      <w:r w:rsidR="00796CF2" w:rsidRPr="00C10512">
        <w:rPr>
          <w:rFonts w:ascii="Arial" w:hAnsi="Arial" w:cs="Arial"/>
          <w:sz w:val="20"/>
          <w:szCs w:val="20"/>
        </w:rPr>
        <w:t>Obchodné podm</w:t>
      </w:r>
      <w:r w:rsidR="00873168" w:rsidRPr="00C10512">
        <w:rPr>
          <w:rFonts w:ascii="Arial" w:hAnsi="Arial" w:cs="Arial"/>
          <w:sz w:val="20"/>
          <w:szCs w:val="20"/>
        </w:rPr>
        <w:t xml:space="preserve">ienky </w:t>
      </w:r>
      <w:r w:rsidR="00654019">
        <w:rPr>
          <w:rFonts w:ascii="Arial" w:hAnsi="Arial" w:cs="Arial"/>
          <w:sz w:val="20"/>
          <w:szCs w:val="20"/>
        </w:rPr>
        <w:t>plnenia</w:t>
      </w:r>
      <w:r w:rsidR="00654019" w:rsidRPr="00C10512">
        <w:rPr>
          <w:rFonts w:ascii="Arial" w:hAnsi="Arial" w:cs="Arial"/>
          <w:sz w:val="20"/>
          <w:szCs w:val="20"/>
        </w:rPr>
        <w:t xml:space="preserve"> </w:t>
      </w:r>
      <w:r w:rsidR="00873168" w:rsidRPr="00C10512">
        <w:rPr>
          <w:rFonts w:ascii="Arial" w:hAnsi="Arial" w:cs="Arial"/>
          <w:sz w:val="20"/>
          <w:szCs w:val="20"/>
        </w:rPr>
        <w:t>predmetu zákazky</w:t>
      </w:r>
      <w:r w:rsidR="00796CF2" w:rsidRPr="00C10512">
        <w:rPr>
          <w:rFonts w:ascii="Arial" w:hAnsi="Arial" w:cs="Arial"/>
          <w:sz w:val="20"/>
          <w:szCs w:val="20"/>
        </w:rPr>
        <w:t xml:space="preserve">, ktoré sú neoddeliteľnou súčasťou týchto </w:t>
      </w:r>
      <w:r w:rsidR="00AB09CE" w:rsidRPr="00C10512">
        <w:rPr>
          <w:rFonts w:ascii="Arial" w:hAnsi="Arial" w:cs="Arial"/>
          <w:sz w:val="20"/>
          <w:szCs w:val="20"/>
        </w:rPr>
        <w:t>SP</w:t>
      </w:r>
      <w:r w:rsidR="00796CF2" w:rsidRPr="00C10512">
        <w:rPr>
          <w:rFonts w:ascii="Arial" w:hAnsi="Arial" w:cs="Arial"/>
          <w:sz w:val="20"/>
          <w:szCs w:val="20"/>
        </w:rPr>
        <w:t>.</w:t>
      </w:r>
    </w:p>
    <w:p w14:paraId="1942AF74" w14:textId="19B4A1DC" w:rsidR="0043512E" w:rsidRPr="00C10512" w:rsidRDefault="00D25A63" w:rsidP="00E7353A">
      <w:pPr>
        <w:spacing w:after="0" w:line="240" w:lineRule="auto"/>
        <w:jc w:val="both"/>
        <w:rPr>
          <w:rFonts w:ascii="Arial" w:hAnsi="Arial" w:cs="Arial"/>
          <w:sz w:val="20"/>
          <w:szCs w:val="20"/>
        </w:rPr>
      </w:pPr>
      <w:r w:rsidRPr="00C10512">
        <w:rPr>
          <w:rFonts w:ascii="Arial" w:hAnsi="Arial" w:cs="Arial"/>
          <w:sz w:val="20"/>
          <w:szCs w:val="20"/>
        </w:rPr>
        <w:t xml:space="preserve"> </w:t>
      </w:r>
    </w:p>
    <w:p w14:paraId="5533DFA9" w14:textId="20BB408B" w:rsidR="00E7353A" w:rsidRPr="005C33F5" w:rsidRDefault="00796CF2" w:rsidP="00E7353A">
      <w:pPr>
        <w:pStyle w:val="Nadpis3"/>
        <w:tabs>
          <w:tab w:val="left" w:pos="567"/>
        </w:tabs>
        <w:spacing w:after="0"/>
        <w:ind w:hanging="5889"/>
        <w:rPr>
          <w:rFonts w:cs="Arial"/>
          <w:noProof/>
        </w:rPr>
      </w:pPr>
      <w:bookmarkStart w:id="13" w:name="_Toc461981357"/>
      <w:r w:rsidRPr="00C10512">
        <w:rPr>
          <w:rFonts w:cs="Arial"/>
          <w:noProof/>
        </w:rPr>
        <w:t>Lehota viazanosti ponuky</w:t>
      </w:r>
      <w:bookmarkEnd w:id="13"/>
    </w:p>
    <w:p w14:paraId="0F091833" w14:textId="77777777" w:rsidR="002331D6" w:rsidRPr="00C10512" w:rsidRDefault="002331D6" w:rsidP="00E7353A">
      <w:pPr>
        <w:pStyle w:val="Odsekzoznamu"/>
        <w:numPr>
          <w:ilvl w:val="0"/>
          <w:numId w:val="19"/>
        </w:numPr>
        <w:autoSpaceDE w:val="0"/>
        <w:autoSpaceDN w:val="0"/>
        <w:jc w:val="both"/>
        <w:rPr>
          <w:rFonts w:cs="Arial"/>
          <w:vanish/>
          <w:sz w:val="20"/>
          <w:szCs w:val="20"/>
        </w:rPr>
      </w:pPr>
    </w:p>
    <w:p w14:paraId="0F57CE38" w14:textId="38F3755F" w:rsidR="00DD0624" w:rsidRDefault="00DD0624" w:rsidP="00DD0624">
      <w:pPr>
        <w:autoSpaceDE w:val="0"/>
        <w:autoSpaceDN w:val="0"/>
        <w:spacing w:after="0" w:line="240" w:lineRule="auto"/>
        <w:ind w:left="564" w:hanging="564"/>
        <w:jc w:val="both"/>
        <w:rPr>
          <w:rFonts w:ascii="Arial" w:hAnsi="Arial" w:cs="Arial"/>
          <w:sz w:val="20"/>
          <w:szCs w:val="20"/>
        </w:rPr>
      </w:pPr>
      <w:r>
        <w:rPr>
          <w:rFonts w:ascii="Arial" w:hAnsi="Arial" w:cs="Arial"/>
          <w:sz w:val="20"/>
          <w:szCs w:val="20"/>
        </w:rPr>
        <w:t xml:space="preserve">8.1 </w:t>
      </w:r>
      <w:r w:rsidR="002602FC" w:rsidRPr="00DD0624">
        <w:rPr>
          <w:rFonts w:ascii="Arial" w:hAnsi="Arial" w:cs="Arial"/>
          <w:sz w:val="20"/>
          <w:szCs w:val="20"/>
        </w:rPr>
        <w:tab/>
      </w:r>
      <w:r w:rsidRPr="008C2DE9">
        <w:rPr>
          <w:rFonts w:ascii="Arial" w:hAnsi="Arial" w:cs="Arial"/>
          <w:sz w:val="20"/>
          <w:szCs w:val="20"/>
        </w:rPr>
        <w:t xml:space="preserve">Uchádzač je viazaný svojou ponukou od uplynutia lehoty na predkladanie ponúk až do uplynutia lehoty viazanosti ponúk, </w:t>
      </w:r>
      <w:r w:rsidR="00390AFF" w:rsidRPr="00390AFF">
        <w:rPr>
          <w:rFonts w:ascii="Arial" w:hAnsi="Arial" w:cs="Arial"/>
          <w:sz w:val="20"/>
          <w:szCs w:val="20"/>
        </w:rPr>
        <w:t>ktorá je uvedená v Oznámení o vyhlásení verejného obsta</w:t>
      </w:r>
      <w:r w:rsidR="00390AFF">
        <w:rPr>
          <w:rFonts w:ascii="Arial" w:hAnsi="Arial" w:cs="Arial"/>
          <w:sz w:val="20"/>
          <w:szCs w:val="20"/>
        </w:rPr>
        <w:t>rávania (ďalej len „Oznámenie“)</w:t>
      </w:r>
      <w:r>
        <w:rPr>
          <w:rFonts w:ascii="Arial" w:hAnsi="Arial" w:cs="Arial"/>
          <w:sz w:val="20"/>
          <w:szCs w:val="20"/>
        </w:rPr>
        <w:t>.</w:t>
      </w:r>
    </w:p>
    <w:p w14:paraId="6EEA80DF" w14:textId="77777777" w:rsidR="005C33F5" w:rsidRPr="008C2DE9" w:rsidRDefault="005C33F5" w:rsidP="00DD0624">
      <w:pPr>
        <w:autoSpaceDE w:val="0"/>
        <w:autoSpaceDN w:val="0"/>
        <w:spacing w:after="0" w:line="240" w:lineRule="auto"/>
        <w:ind w:left="564" w:hanging="564"/>
        <w:jc w:val="both"/>
        <w:rPr>
          <w:rFonts w:ascii="Arial" w:hAnsi="Arial" w:cs="Arial"/>
          <w:sz w:val="20"/>
          <w:szCs w:val="20"/>
        </w:rPr>
      </w:pPr>
    </w:p>
    <w:p w14:paraId="4429D531" w14:textId="77777777" w:rsidR="00390AFF" w:rsidRPr="00390AFF" w:rsidRDefault="00390AFF" w:rsidP="00390AFF">
      <w:pPr>
        <w:pStyle w:val="Odsekzoznamu"/>
        <w:numPr>
          <w:ilvl w:val="0"/>
          <w:numId w:val="42"/>
        </w:numPr>
        <w:autoSpaceDE w:val="0"/>
        <w:autoSpaceDN w:val="0"/>
        <w:jc w:val="both"/>
        <w:rPr>
          <w:rFonts w:cs="Arial"/>
          <w:vanish/>
          <w:sz w:val="20"/>
          <w:szCs w:val="20"/>
        </w:rPr>
      </w:pPr>
    </w:p>
    <w:p w14:paraId="3FF1F0BF" w14:textId="77777777" w:rsidR="00390AFF" w:rsidRPr="00390AFF" w:rsidRDefault="00390AFF" w:rsidP="00390AFF">
      <w:pPr>
        <w:pStyle w:val="Odsekzoznamu"/>
        <w:numPr>
          <w:ilvl w:val="1"/>
          <w:numId w:val="42"/>
        </w:numPr>
        <w:autoSpaceDE w:val="0"/>
        <w:autoSpaceDN w:val="0"/>
        <w:jc w:val="both"/>
        <w:rPr>
          <w:rFonts w:cs="Arial"/>
          <w:vanish/>
          <w:sz w:val="20"/>
          <w:szCs w:val="20"/>
        </w:rPr>
      </w:pPr>
    </w:p>
    <w:p w14:paraId="6702FE01" w14:textId="1B54447B" w:rsidR="00796CF2" w:rsidRDefault="001975F9">
      <w:pPr>
        <w:numPr>
          <w:ilvl w:val="1"/>
          <w:numId w:val="42"/>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b/>
      </w:r>
      <w:r w:rsidR="00873168" w:rsidRPr="00C10512">
        <w:rPr>
          <w:rFonts w:ascii="Arial" w:hAnsi="Arial" w:cs="Arial"/>
          <w:sz w:val="20"/>
          <w:szCs w:val="20"/>
        </w:rPr>
        <w:t xml:space="preserve">V prípade, ak bude podaná námietka </w:t>
      </w:r>
      <w:r w:rsidR="00390AFF" w:rsidRPr="008F6990">
        <w:rPr>
          <w:rFonts w:ascii="Arial" w:hAnsi="Arial" w:cs="Arial"/>
          <w:sz w:val="20"/>
          <w:szCs w:val="20"/>
        </w:rPr>
        <w:t>podľa § 170 zákona a začaté konanie o preskúmanie úkonov kontrolovaného na základe námietok podľa § 171 zákona alebo ak bude začaté konanie o preskúmanie úkonov kontrolovaného pred uzavretím Zmluvy podľa § 169 ods. 1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w:t>
      </w:r>
      <w:r w:rsidR="00314413" w:rsidRPr="00C10512">
        <w:rPr>
          <w:rFonts w:ascii="Arial" w:hAnsi="Arial" w:cs="Arial"/>
          <w:sz w:val="20"/>
          <w:szCs w:val="20"/>
        </w:rPr>
        <w:t xml:space="preserve"> Verejný obstarávateľ oznámi uchádzačom </w:t>
      </w:r>
      <w:r w:rsidR="00B22544" w:rsidRPr="00C10512">
        <w:rPr>
          <w:rFonts w:ascii="Arial" w:hAnsi="Arial" w:cs="Arial"/>
          <w:sz w:val="20"/>
          <w:szCs w:val="20"/>
        </w:rPr>
        <w:t>p</w:t>
      </w:r>
      <w:r w:rsidR="00314413" w:rsidRPr="00C10512">
        <w:rPr>
          <w:rFonts w:ascii="Arial" w:hAnsi="Arial" w:cs="Arial"/>
          <w:sz w:val="20"/>
          <w:szCs w:val="20"/>
        </w:rPr>
        <w:t>redĺženie lehoty viazanosti ponúk</w:t>
      </w:r>
      <w:r w:rsidR="00B22544" w:rsidRPr="00C10512">
        <w:rPr>
          <w:rFonts w:ascii="Arial" w:hAnsi="Arial" w:cs="Arial"/>
          <w:sz w:val="20"/>
          <w:szCs w:val="20"/>
        </w:rPr>
        <w:t>, ktorá nesmie byť dlhšia ako 12 mesiacov od uplynutia lehoty na predkladanie ponúk.</w:t>
      </w:r>
      <w:r w:rsidR="00314413" w:rsidRPr="00C10512">
        <w:rPr>
          <w:rFonts w:ascii="Arial" w:hAnsi="Arial" w:cs="Arial"/>
          <w:sz w:val="20"/>
          <w:szCs w:val="20"/>
        </w:rPr>
        <w:t xml:space="preserve"> </w:t>
      </w:r>
    </w:p>
    <w:p w14:paraId="0AD3DCC2" w14:textId="77777777" w:rsidR="005C33F5" w:rsidRPr="00C10512" w:rsidRDefault="005C33F5" w:rsidP="005C33F5">
      <w:pPr>
        <w:autoSpaceDE w:val="0"/>
        <w:autoSpaceDN w:val="0"/>
        <w:spacing w:after="0" w:line="240" w:lineRule="auto"/>
        <w:ind w:left="567"/>
        <w:jc w:val="both"/>
        <w:rPr>
          <w:rFonts w:ascii="Arial" w:hAnsi="Arial" w:cs="Arial"/>
          <w:sz w:val="20"/>
          <w:szCs w:val="20"/>
        </w:rPr>
      </w:pPr>
    </w:p>
    <w:p w14:paraId="78D74932" w14:textId="3BA705D4" w:rsidR="00796CF2" w:rsidRPr="00C10512" w:rsidRDefault="001975F9" w:rsidP="000049DE">
      <w:pPr>
        <w:numPr>
          <w:ilvl w:val="1"/>
          <w:numId w:val="42"/>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b/>
      </w:r>
      <w:r w:rsidR="00796CF2" w:rsidRPr="00C10512">
        <w:rPr>
          <w:rFonts w:ascii="Arial" w:hAnsi="Arial" w:cs="Arial"/>
          <w:sz w:val="20"/>
          <w:szCs w:val="20"/>
        </w:rPr>
        <w:t xml:space="preserve">Uchádzači sú svojou ponukou viazaní do uplynutia lehoty </w:t>
      </w:r>
      <w:r w:rsidR="00ED35DC" w:rsidRPr="00C10512">
        <w:rPr>
          <w:rFonts w:ascii="Arial" w:hAnsi="Arial" w:cs="Arial"/>
          <w:sz w:val="20"/>
          <w:szCs w:val="20"/>
        </w:rPr>
        <w:t xml:space="preserve">verejným </w:t>
      </w:r>
      <w:r w:rsidR="00796CF2" w:rsidRPr="00C10512">
        <w:rPr>
          <w:rFonts w:ascii="Arial" w:hAnsi="Arial" w:cs="Arial"/>
          <w:sz w:val="20"/>
          <w:szCs w:val="20"/>
        </w:rPr>
        <w:t>obstarávateľom oznámenej, resp. primerane predĺženej lehoty viazanosti ponúk podľa bodu 8.</w:t>
      </w:r>
      <w:r w:rsidR="00390AFF">
        <w:rPr>
          <w:rFonts w:ascii="Arial" w:hAnsi="Arial" w:cs="Arial"/>
          <w:sz w:val="20"/>
          <w:szCs w:val="20"/>
        </w:rPr>
        <w:t>2</w:t>
      </w:r>
      <w:r w:rsidR="00757706" w:rsidRPr="00C10512">
        <w:rPr>
          <w:rFonts w:ascii="Arial" w:hAnsi="Arial" w:cs="Arial"/>
          <w:sz w:val="20"/>
          <w:szCs w:val="20"/>
        </w:rPr>
        <w:t xml:space="preserve"> </w:t>
      </w:r>
      <w:r w:rsidR="005D0E3B" w:rsidRPr="00C10512">
        <w:rPr>
          <w:rFonts w:ascii="Arial" w:hAnsi="Arial" w:cs="Arial"/>
          <w:sz w:val="20"/>
          <w:szCs w:val="20"/>
        </w:rPr>
        <w:t xml:space="preserve">časti </w:t>
      </w:r>
      <w:r w:rsidR="00314413" w:rsidRPr="00C10512">
        <w:rPr>
          <w:rFonts w:ascii="Arial" w:hAnsi="Arial" w:cs="Arial"/>
          <w:sz w:val="20"/>
          <w:szCs w:val="20"/>
        </w:rPr>
        <w:t xml:space="preserve">A.1 Pokyny pre </w:t>
      </w:r>
      <w:r w:rsidR="00390AFF">
        <w:rPr>
          <w:rFonts w:ascii="Arial" w:hAnsi="Arial" w:cs="Arial"/>
          <w:sz w:val="20"/>
          <w:szCs w:val="20"/>
        </w:rPr>
        <w:t>záujemcov/</w:t>
      </w:r>
      <w:r w:rsidR="00314413" w:rsidRPr="00C10512">
        <w:rPr>
          <w:rFonts w:ascii="Arial" w:hAnsi="Arial" w:cs="Arial"/>
          <w:sz w:val="20"/>
          <w:szCs w:val="20"/>
        </w:rPr>
        <w:t xml:space="preserve">uchádzačov </w:t>
      </w:r>
      <w:r w:rsidR="00822A95" w:rsidRPr="00C10512">
        <w:rPr>
          <w:rFonts w:ascii="Arial" w:hAnsi="Arial" w:cs="Arial"/>
          <w:sz w:val="20"/>
          <w:szCs w:val="20"/>
        </w:rPr>
        <w:t>týchto SP</w:t>
      </w:r>
      <w:r w:rsidR="00796CF2" w:rsidRPr="00C10512">
        <w:rPr>
          <w:rFonts w:ascii="Arial" w:hAnsi="Arial" w:cs="Arial"/>
          <w:sz w:val="20"/>
          <w:szCs w:val="20"/>
        </w:rPr>
        <w:t>.</w:t>
      </w:r>
    </w:p>
    <w:p w14:paraId="4D82DF43" w14:textId="77777777" w:rsidR="00E7353A" w:rsidRPr="00C10512" w:rsidRDefault="00E7353A" w:rsidP="00E7353A">
      <w:pPr>
        <w:pStyle w:val="Nadpis2"/>
        <w:rPr>
          <w:rFonts w:cs="Arial"/>
          <w:sz w:val="20"/>
          <w:szCs w:val="20"/>
        </w:rPr>
      </w:pPr>
      <w:bookmarkStart w:id="14" w:name="_Toc461981358"/>
    </w:p>
    <w:p w14:paraId="3208828B" w14:textId="30BBDF9D" w:rsidR="00796CF2" w:rsidRPr="00C10512" w:rsidRDefault="00796CF2" w:rsidP="00E7353A">
      <w:pPr>
        <w:pStyle w:val="Nadpis2"/>
        <w:rPr>
          <w:rFonts w:cs="Arial"/>
        </w:rPr>
      </w:pPr>
      <w:r w:rsidRPr="00C10512">
        <w:rPr>
          <w:rFonts w:cs="Arial"/>
        </w:rPr>
        <w:t>Časť II.</w:t>
      </w:r>
      <w:bookmarkEnd w:id="14"/>
    </w:p>
    <w:p w14:paraId="0B84E591" w14:textId="77777777" w:rsidR="00796CF2" w:rsidRPr="00C10512" w:rsidRDefault="00796CF2" w:rsidP="00E7353A">
      <w:pPr>
        <w:pStyle w:val="Nadpis2"/>
        <w:rPr>
          <w:rFonts w:cs="Arial"/>
        </w:rPr>
      </w:pPr>
      <w:bookmarkStart w:id="15" w:name="_Toc461981359"/>
      <w:r w:rsidRPr="00C10512">
        <w:rPr>
          <w:rFonts w:cs="Arial"/>
        </w:rPr>
        <w:t>Komunikácia a vysvetľovanie</w:t>
      </w:r>
      <w:bookmarkEnd w:id="15"/>
    </w:p>
    <w:p w14:paraId="0467A1B4" w14:textId="77777777" w:rsidR="00960DE6" w:rsidRPr="00C10512" w:rsidRDefault="00960DE6" w:rsidP="00E7353A">
      <w:pPr>
        <w:spacing w:after="0" w:line="240" w:lineRule="auto"/>
        <w:ind w:left="360" w:hanging="360"/>
        <w:jc w:val="both"/>
        <w:rPr>
          <w:rFonts w:ascii="Arial" w:hAnsi="Arial" w:cs="Arial"/>
          <w:b/>
          <w:sz w:val="24"/>
          <w:szCs w:val="24"/>
        </w:rPr>
      </w:pPr>
    </w:p>
    <w:p w14:paraId="5F201D85" w14:textId="375675EA" w:rsidR="00E7353A" w:rsidRPr="005C33F5" w:rsidRDefault="00796CF2" w:rsidP="00E7353A">
      <w:pPr>
        <w:pStyle w:val="Nadpis3"/>
        <w:tabs>
          <w:tab w:val="left" w:pos="567"/>
        </w:tabs>
        <w:spacing w:after="0"/>
        <w:ind w:hanging="5889"/>
        <w:rPr>
          <w:rFonts w:cs="Arial"/>
          <w:noProof/>
        </w:rPr>
      </w:pPr>
      <w:bookmarkStart w:id="16" w:name="_Toc461981360"/>
      <w:r w:rsidRPr="00C10512">
        <w:rPr>
          <w:rFonts w:cs="Arial"/>
          <w:noProof/>
        </w:rPr>
        <w:t xml:space="preserve">Komunikácia medzi </w:t>
      </w:r>
      <w:r w:rsidR="00636013" w:rsidRPr="00C10512">
        <w:rPr>
          <w:rFonts w:cs="Arial"/>
          <w:noProof/>
        </w:rPr>
        <w:t xml:space="preserve">verejným </w:t>
      </w:r>
      <w:r w:rsidRPr="00C10512">
        <w:rPr>
          <w:rFonts w:cs="Arial"/>
          <w:noProof/>
        </w:rPr>
        <w:t>obstarávateľom a</w:t>
      </w:r>
      <w:r w:rsidR="00AF050E" w:rsidRPr="00C10512">
        <w:rPr>
          <w:rFonts w:cs="Arial"/>
          <w:noProof/>
        </w:rPr>
        <w:t> </w:t>
      </w:r>
      <w:r w:rsidRPr="00C10512">
        <w:rPr>
          <w:rFonts w:cs="Arial"/>
          <w:noProof/>
        </w:rPr>
        <w:t>záujemcami</w:t>
      </w:r>
      <w:r w:rsidR="00AF050E" w:rsidRPr="00C10512">
        <w:rPr>
          <w:rFonts w:cs="Arial"/>
          <w:noProof/>
        </w:rPr>
        <w:t>/uchádzačmi</w:t>
      </w:r>
      <w:bookmarkEnd w:id="16"/>
      <w:r w:rsidRPr="00C10512">
        <w:rPr>
          <w:rFonts w:cs="Arial"/>
          <w:noProof/>
        </w:rPr>
        <w:t xml:space="preserve"> </w:t>
      </w:r>
    </w:p>
    <w:p w14:paraId="72235DC6" w14:textId="77777777" w:rsidR="00DC5932" w:rsidRPr="00C10512" w:rsidRDefault="00DC5932" w:rsidP="000049DE">
      <w:pPr>
        <w:pStyle w:val="Odsekzoznamu"/>
        <w:numPr>
          <w:ilvl w:val="0"/>
          <w:numId w:val="42"/>
        </w:numPr>
        <w:autoSpaceDE w:val="0"/>
        <w:autoSpaceDN w:val="0"/>
        <w:jc w:val="both"/>
        <w:rPr>
          <w:rFonts w:cs="Arial"/>
          <w:vanish/>
          <w:sz w:val="20"/>
          <w:szCs w:val="20"/>
        </w:rPr>
      </w:pPr>
    </w:p>
    <w:p w14:paraId="22BA39AF" w14:textId="04EE2AD4" w:rsidR="00734EF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9.1</w:t>
      </w:r>
      <w:r w:rsidRPr="00C10512">
        <w:rPr>
          <w:rFonts w:ascii="Arial" w:hAnsi="Arial" w:cs="Arial"/>
          <w:sz w:val="20"/>
          <w:szCs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3FEDB3E6" w14:textId="77777777" w:rsidR="00E5553D" w:rsidRDefault="00E5553D" w:rsidP="00371923">
      <w:pPr>
        <w:tabs>
          <w:tab w:val="left" w:pos="567"/>
        </w:tabs>
        <w:autoSpaceDE w:val="0"/>
        <w:autoSpaceDN w:val="0"/>
        <w:spacing w:after="0" w:line="240" w:lineRule="auto"/>
        <w:jc w:val="both"/>
        <w:rPr>
          <w:rFonts w:ascii="Arial" w:hAnsi="Arial" w:cs="Arial"/>
          <w:sz w:val="20"/>
          <w:szCs w:val="20"/>
        </w:rPr>
      </w:pPr>
    </w:p>
    <w:p w14:paraId="6BDC29B4" w14:textId="4DADA39A" w:rsidR="00E5553D" w:rsidRPr="00371923" w:rsidRDefault="00E5553D" w:rsidP="00371923">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 xml:space="preserve">9.2     </w:t>
      </w:r>
      <w:r w:rsidRPr="00371923">
        <w:rPr>
          <w:rFonts w:ascii="Arial" w:hAnsi="Arial" w:cs="Arial"/>
          <w:sz w:val="20"/>
          <w:szCs w:val="20"/>
        </w:rPr>
        <w:t>Komunikácia a výmena informácií medzi verejným obstarávateľom a záujemcami/uchádzačmi bude prebiehať písomne prostredníctvom elektronických prostriedkov podľa  podmienok uvedených  v § 20 zákona.</w:t>
      </w:r>
    </w:p>
    <w:p w14:paraId="2F11EA5D"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0B4A093F" w14:textId="119756FB"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3</w:t>
      </w:r>
      <w:r w:rsidRPr="00C10512">
        <w:rPr>
          <w:rFonts w:ascii="Arial" w:hAnsi="Arial" w:cs="Arial"/>
          <w:sz w:val="20"/>
          <w:szCs w:val="20"/>
        </w:rPr>
        <w:tab/>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08F431EF"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32516325" w14:textId="75F0A12A" w:rsidR="00734EF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4</w:t>
      </w:r>
      <w:r w:rsidRPr="00C10512">
        <w:rPr>
          <w:rFonts w:ascii="Arial" w:hAnsi="Arial" w:cs="Arial"/>
          <w:sz w:val="20"/>
          <w:szCs w:val="20"/>
        </w:rPr>
        <w:tab/>
        <w:t xml:space="preserve">JOSEPHINE je na účely tohto verejného obstarávania softvér na elektronizáciu zadávania verejných zákaziek. JOSEPHINE je webová aplikácia na doméne </w:t>
      </w:r>
      <w:hyperlink r:id="rId12" w:history="1">
        <w:r w:rsidRPr="00505B67">
          <w:rPr>
            <w:rStyle w:val="Hypertextovprepojenie"/>
            <w:rFonts w:ascii="Arial" w:hAnsi="Arial" w:cs="Arial"/>
            <w:sz w:val="20"/>
            <w:szCs w:val="20"/>
          </w:rPr>
          <w:t>https://josephine.proebiz.com</w:t>
        </w:r>
      </w:hyperlink>
      <w:r w:rsidRPr="00C10512">
        <w:rPr>
          <w:rFonts w:ascii="Arial" w:hAnsi="Arial" w:cs="Arial"/>
          <w:sz w:val="20"/>
          <w:szCs w:val="20"/>
        </w:rPr>
        <w:t xml:space="preserve">. </w:t>
      </w:r>
    </w:p>
    <w:p w14:paraId="4E9A4233" w14:textId="77777777" w:rsidR="00CA6979" w:rsidRPr="00C10512" w:rsidRDefault="00CA6979" w:rsidP="00734EF2">
      <w:pPr>
        <w:tabs>
          <w:tab w:val="left" w:pos="567"/>
        </w:tabs>
        <w:autoSpaceDE w:val="0"/>
        <w:autoSpaceDN w:val="0"/>
        <w:spacing w:after="0" w:line="240" w:lineRule="auto"/>
        <w:ind w:left="567" w:hanging="567"/>
        <w:jc w:val="both"/>
        <w:rPr>
          <w:rFonts w:ascii="Arial" w:hAnsi="Arial" w:cs="Arial"/>
          <w:sz w:val="20"/>
          <w:szCs w:val="20"/>
        </w:rPr>
      </w:pPr>
    </w:p>
    <w:p w14:paraId="77555130" w14:textId="2B63BB20"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lastRenderedPageBreak/>
        <w:t>9.</w:t>
      </w:r>
      <w:r w:rsidR="00E5553D">
        <w:rPr>
          <w:rFonts w:ascii="Arial" w:hAnsi="Arial" w:cs="Arial"/>
          <w:sz w:val="20"/>
          <w:szCs w:val="20"/>
        </w:rPr>
        <w:t>5</w:t>
      </w:r>
      <w:r w:rsidRPr="00C10512">
        <w:rPr>
          <w:rFonts w:ascii="Arial" w:hAnsi="Arial" w:cs="Arial"/>
          <w:sz w:val="20"/>
          <w:szCs w:val="20"/>
        </w:rPr>
        <w:tab/>
        <w:t>Na bezproblémové používanie systému JOSEPHINE je nutné používať jeden z podporovaných internetových prehliadačov:</w:t>
      </w:r>
    </w:p>
    <w:p w14:paraId="1F189AF8" w14:textId="77777777"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 xml:space="preserve">- Microsoft Edge, </w:t>
      </w:r>
    </w:p>
    <w:p w14:paraId="0DFDF1BD" w14:textId="77777777"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 xml:space="preserve">- Mozilla Firefox verzia 13.0 a vyššia alebo </w:t>
      </w:r>
    </w:p>
    <w:p w14:paraId="622FAABD" w14:textId="2C544E18"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 Google Chrome.</w:t>
      </w:r>
    </w:p>
    <w:p w14:paraId="3944A68B" w14:textId="77777777"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p>
    <w:p w14:paraId="59B5EEA6" w14:textId="2C0E7FA3"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6</w:t>
      </w:r>
      <w:r w:rsidRPr="00C10512">
        <w:rPr>
          <w:rFonts w:ascii="Arial" w:hAnsi="Arial" w:cs="Arial"/>
          <w:sz w:val="20"/>
          <w:szCs w:val="20"/>
        </w:rPr>
        <w:tab/>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9885042"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339135EA" w14:textId="35AD8445"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7</w:t>
      </w:r>
      <w:r w:rsidRPr="00C10512">
        <w:rPr>
          <w:rFonts w:ascii="Arial" w:hAnsi="Arial" w:cs="Arial"/>
          <w:sz w:val="20"/>
          <w:szCs w:val="20"/>
        </w:rPr>
        <w:tab/>
        <w:t>Obsahom komunikácie prostredníctvom komunikačného rozhrania systému JOSEPHINE bude predkladanie ponúk, vysvetľovanie SP a požiadaviek uvedených v Oznámení, prípadné doplnenie SP, vysvetľovanie predložených ponúk, vysvetľovanie predložených dokladov,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námietky alebo akúkoľvek in</w:t>
      </w:r>
      <w:r w:rsidR="00E5553D">
        <w:rPr>
          <w:rFonts w:ascii="Arial" w:hAnsi="Arial" w:cs="Arial"/>
          <w:sz w:val="20"/>
          <w:szCs w:val="20"/>
        </w:rPr>
        <w:t>á</w:t>
      </w:r>
      <w:r w:rsidRPr="00C10512">
        <w:rPr>
          <w:rFonts w:ascii="Arial" w:hAnsi="Arial" w:cs="Arial"/>
          <w:sz w:val="20"/>
          <w:szCs w:val="20"/>
        </w:rPr>
        <w:t xml:space="preserve"> komunikáciu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SP 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(treťou osobou sa rozumie subjekt odlišný od záujemcu/uchádzača) v súvislosti s týmto verejným obstarávaním bude prebiehať spôsobom, ktorý stanoví Zákon a bude realizovaná mimo komunikačné rozhranie systému JOSEPHINE.</w:t>
      </w:r>
    </w:p>
    <w:p w14:paraId="1E9E8A36"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64CE2327" w14:textId="5CB82341"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8</w:t>
      </w:r>
      <w:r w:rsidRPr="00C10512">
        <w:rPr>
          <w:rFonts w:ascii="Arial" w:hAnsi="Arial" w:cs="Arial"/>
          <w:sz w:val="20"/>
          <w:szCs w:val="20"/>
        </w:rPr>
        <w:tab/>
        <w:t xml:space="preserve">Ak je odosielateľom zásielky verejný obstarávateľ, tak záujemcovi/uchádzačovi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75084C5B"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53278481" w14:textId="1F2D6CCD"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9</w:t>
      </w:r>
      <w:r w:rsidRPr="00C10512">
        <w:rPr>
          <w:rFonts w:ascii="Arial" w:hAnsi="Arial" w:cs="Arial"/>
          <w:sz w:val="20"/>
          <w:szCs w:val="20"/>
        </w:rPr>
        <w:tab/>
        <w:t xml:space="preserve">Ak je odosielateľom zásielky záujemca/uchádzač, tak po prihlásení do systému JOSEPHINE môže k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5D68F27A" w14:textId="77777777" w:rsidR="00734EF2" w:rsidRPr="00C10512" w:rsidRDefault="00734EF2" w:rsidP="00023346">
      <w:pPr>
        <w:tabs>
          <w:tab w:val="left" w:pos="567"/>
        </w:tabs>
        <w:autoSpaceDE w:val="0"/>
        <w:autoSpaceDN w:val="0"/>
        <w:spacing w:after="0" w:line="240" w:lineRule="auto"/>
        <w:ind w:left="567" w:hanging="567"/>
        <w:jc w:val="both"/>
        <w:rPr>
          <w:rFonts w:ascii="Arial" w:hAnsi="Arial" w:cs="Arial"/>
          <w:sz w:val="20"/>
          <w:szCs w:val="20"/>
        </w:rPr>
      </w:pPr>
    </w:p>
    <w:p w14:paraId="2E1333F0" w14:textId="2CB3B570" w:rsidR="00734EF2" w:rsidRPr="000B75D8" w:rsidRDefault="00734EF2" w:rsidP="000B75D8">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10</w:t>
      </w:r>
      <w:r w:rsidRPr="00C10512">
        <w:rPr>
          <w:rFonts w:ascii="Arial" w:hAnsi="Arial" w:cs="Arial"/>
          <w:sz w:val="20"/>
          <w:szCs w:val="20"/>
        </w:rPr>
        <w:tab/>
        <w:t>Verejný obstarávateľ odporúča záujemcom/uchádzačom, ktorí si vyhľadali obstarávanie prostredníctvom webovej stránky verejného obstarávateľa, resp. v systéme JOSEPHINE (</w:t>
      </w:r>
      <w:hyperlink r:id="rId13" w:history="1">
        <w:r w:rsidRPr="000B75D8">
          <w:rPr>
            <w:rStyle w:val="Hypertextovprepojenie"/>
            <w:rFonts w:ascii="Arial" w:hAnsi="Arial" w:cs="Arial"/>
            <w:sz w:val="20"/>
            <w:szCs w:val="20"/>
          </w:rPr>
          <w:t>https://josephine.proebiz.com</w:t>
        </w:r>
      </w:hyperlink>
      <w:r w:rsidRPr="00C10512">
        <w:rPr>
          <w:rFonts w:ascii="Arial" w:hAnsi="Arial" w:cs="Arial"/>
          <w:sz w:val="20"/>
          <w:szCs w:val="20"/>
        </w:rPr>
        <w:t xml:space="preserve">), a zároveň ktorí chcú byť informovaní o prípadných aktualizáciách týkajúcich sa konkrétneho obstarávania prostredníctvom notifikačných e-mailov, aby v danom obstarávaní zaklikli tlačidlo </w:t>
      </w:r>
      <w:r w:rsidRPr="000B75D8">
        <w:rPr>
          <w:rFonts w:ascii="Arial" w:hAnsi="Arial" w:cs="Arial"/>
          <w:b/>
          <w:sz w:val="20"/>
          <w:szCs w:val="20"/>
        </w:rPr>
        <w:t>„ZAUJÍMA MA TO“</w:t>
      </w:r>
      <w:r w:rsidRPr="00C10512">
        <w:rPr>
          <w:rFonts w:ascii="Arial" w:hAnsi="Arial" w:cs="Arial"/>
          <w:sz w:val="20"/>
          <w:szCs w:val="20"/>
        </w:rPr>
        <w:t xml:space="preserve"> (v pravej hornej časti obrazovky). </w:t>
      </w:r>
      <w:r w:rsidRPr="000B75D8">
        <w:rPr>
          <w:rFonts w:ascii="Arial" w:hAnsi="Arial" w:cs="Arial"/>
          <w:b/>
          <w:sz w:val="20"/>
          <w:szCs w:val="20"/>
        </w:rPr>
        <w:t>Záujemci/uchádzači, ktorí odporúčanie nebudú akceptovať, sa vystavujú riziku, že im obsah informácií k predmetnej zákazke nebude doručený.</w:t>
      </w:r>
    </w:p>
    <w:p w14:paraId="41632A8C" w14:textId="77777777" w:rsidR="00734EF2" w:rsidRPr="00C10512" w:rsidRDefault="00734EF2" w:rsidP="00023346">
      <w:pPr>
        <w:tabs>
          <w:tab w:val="left" w:pos="567"/>
        </w:tabs>
        <w:autoSpaceDE w:val="0"/>
        <w:autoSpaceDN w:val="0"/>
        <w:spacing w:after="0" w:line="240" w:lineRule="auto"/>
        <w:ind w:left="567" w:hanging="567"/>
        <w:jc w:val="both"/>
        <w:rPr>
          <w:rFonts w:ascii="Arial" w:hAnsi="Arial" w:cs="Arial"/>
          <w:sz w:val="20"/>
          <w:szCs w:val="20"/>
        </w:rPr>
      </w:pPr>
    </w:p>
    <w:p w14:paraId="6A933619" w14:textId="05444FAD" w:rsidR="00E5553D" w:rsidRDefault="00734EF2" w:rsidP="000255A9">
      <w:pPr>
        <w:spacing w:after="0"/>
        <w:ind w:left="564" w:hanging="564"/>
        <w:jc w:val="both"/>
        <w:rPr>
          <w:rFonts w:ascii="Arial" w:hAnsi="Arial" w:cs="Arial"/>
          <w:sz w:val="20"/>
        </w:rPr>
      </w:pPr>
      <w:r w:rsidRPr="00965CB9">
        <w:rPr>
          <w:rFonts w:ascii="Arial" w:hAnsi="Arial" w:cs="Arial"/>
          <w:sz w:val="20"/>
          <w:szCs w:val="20"/>
        </w:rPr>
        <w:t>9.1</w:t>
      </w:r>
      <w:r w:rsidR="00E5553D">
        <w:rPr>
          <w:rFonts w:ascii="Arial" w:hAnsi="Arial" w:cs="Arial"/>
          <w:sz w:val="20"/>
          <w:szCs w:val="20"/>
        </w:rPr>
        <w:t>1</w:t>
      </w:r>
      <w:r w:rsidRPr="0055433A">
        <w:tab/>
      </w:r>
      <w:r w:rsidRPr="00023346">
        <w:rPr>
          <w:rFonts w:ascii="Arial" w:hAnsi="Arial" w:cs="Arial"/>
          <w:sz w:val="20"/>
        </w:rPr>
        <w:t>Verejný obstarávateľ umožňuje neobmedzený a priamy prístup elektronickými prostriedkami</w:t>
      </w:r>
      <w:r w:rsidR="00023346">
        <w:rPr>
          <w:rFonts w:ascii="Arial" w:hAnsi="Arial" w:cs="Arial"/>
          <w:sz w:val="20"/>
        </w:rPr>
        <w:t xml:space="preserve"> </w:t>
      </w:r>
      <w:r w:rsidRPr="00023346">
        <w:rPr>
          <w:rFonts w:ascii="Arial" w:hAnsi="Arial" w:cs="Arial"/>
          <w:sz w:val="20"/>
        </w:rPr>
        <w:t>k</w:t>
      </w:r>
      <w:r w:rsidR="0055433A" w:rsidRPr="00023346">
        <w:rPr>
          <w:rFonts w:ascii="Arial" w:hAnsi="Arial" w:cs="Arial"/>
          <w:sz w:val="20"/>
        </w:rPr>
        <w:t> súťažným podkladom</w:t>
      </w:r>
      <w:r w:rsidRPr="00023346">
        <w:rPr>
          <w:rFonts w:ascii="Arial" w:hAnsi="Arial" w:cs="Arial"/>
          <w:sz w:val="20"/>
        </w:rPr>
        <w:t xml:space="preserve"> a k prípadným všetkým doplňujúcim podkladom. </w:t>
      </w:r>
      <w:r w:rsidR="0055433A" w:rsidRPr="00023346">
        <w:rPr>
          <w:rFonts w:ascii="Arial" w:hAnsi="Arial" w:cs="Arial"/>
          <w:sz w:val="20"/>
        </w:rPr>
        <w:t>Súťažné podklady</w:t>
      </w:r>
      <w:r w:rsidRPr="00023346">
        <w:rPr>
          <w:rFonts w:ascii="Arial" w:hAnsi="Arial" w:cs="Arial"/>
          <w:sz w:val="20"/>
        </w:rPr>
        <w:t xml:space="preserve"> a</w:t>
      </w:r>
      <w:r w:rsidR="00023346">
        <w:rPr>
          <w:rFonts w:ascii="Arial" w:hAnsi="Arial" w:cs="Arial"/>
          <w:sz w:val="20"/>
        </w:rPr>
        <w:t xml:space="preserve"> </w:t>
      </w:r>
      <w:r w:rsidRPr="00023346">
        <w:rPr>
          <w:rFonts w:ascii="Arial" w:hAnsi="Arial" w:cs="Arial"/>
          <w:sz w:val="20"/>
        </w:rPr>
        <w:t>prípadné vysvetlenie alebo doplnenie</w:t>
      </w:r>
      <w:r w:rsidR="00023346" w:rsidRPr="00023346">
        <w:rPr>
          <w:rFonts w:ascii="Arial" w:hAnsi="Arial" w:cs="Arial"/>
          <w:sz w:val="20"/>
        </w:rPr>
        <w:t xml:space="preserve"> </w:t>
      </w:r>
      <w:r w:rsidR="0055433A" w:rsidRPr="00023346">
        <w:rPr>
          <w:rFonts w:ascii="Arial" w:hAnsi="Arial" w:cs="Arial"/>
          <w:sz w:val="20"/>
        </w:rPr>
        <w:t>súťažn</w:t>
      </w:r>
      <w:r w:rsidR="00023346" w:rsidRPr="00023346">
        <w:rPr>
          <w:rFonts w:ascii="Arial" w:hAnsi="Arial" w:cs="Arial"/>
          <w:sz w:val="20"/>
        </w:rPr>
        <w:t>ých</w:t>
      </w:r>
      <w:r w:rsidR="0055433A" w:rsidRPr="00023346">
        <w:rPr>
          <w:rFonts w:ascii="Arial" w:hAnsi="Arial" w:cs="Arial"/>
          <w:sz w:val="20"/>
        </w:rPr>
        <w:t xml:space="preserve"> podklad</w:t>
      </w:r>
      <w:r w:rsidR="00023346" w:rsidRPr="00023346">
        <w:rPr>
          <w:rFonts w:ascii="Arial" w:hAnsi="Arial" w:cs="Arial"/>
          <w:sz w:val="20"/>
        </w:rPr>
        <w:t>ov</w:t>
      </w:r>
      <w:r w:rsidRPr="00023346">
        <w:rPr>
          <w:rFonts w:ascii="Arial" w:hAnsi="Arial" w:cs="Arial"/>
          <w:sz w:val="20"/>
        </w:rPr>
        <w:t xml:space="preserve"> alebo vysvetlenie požiadaviek</w:t>
      </w:r>
      <w:r w:rsidR="00023346" w:rsidRPr="00023346">
        <w:rPr>
          <w:rFonts w:ascii="Arial" w:hAnsi="Arial" w:cs="Arial"/>
          <w:sz w:val="20"/>
        </w:rPr>
        <w:t xml:space="preserve"> </w:t>
      </w:r>
      <w:r w:rsidRPr="00023346">
        <w:rPr>
          <w:rFonts w:ascii="Arial" w:hAnsi="Arial" w:cs="Arial"/>
          <w:sz w:val="20"/>
        </w:rPr>
        <w:t xml:space="preserve">uvedených v Oznámení, podmienok účasti vo verejnom obstarávaní, informatívneho dokumentu </w:t>
      </w:r>
      <w:r w:rsidRPr="00023346">
        <w:rPr>
          <w:rFonts w:ascii="Arial" w:hAnsi="Arial" w:cs="Arial"/>
          <w:sz w:val="20"/>
        </w:rPr>
        <w:lastRenderedPageBreak/>
        <w:t>alebo inej sprievodnej dokumentácie budú</w:t>
      </w:r>
      <w:r w:rsidR="00023346" w:rsidRPr="00023346">
        <w:rPr>
          <w:rFonts w:ascii="Arial" w:hAnsi="Arial" w:cs="Arial"/>
          <w:sz w:val="20"/>
        </w:rPr>
        <w:t xml:space="preserve"> </w:t>
      </w:r>
      <w:r w:rsidRPr="00023346">
        <w:rPr>
          <w:rFonts w:ascii="Arial" w:hAnsi="Arial" w:cs="Arial"/>
          <w:sz w:val="20"/>
        </w:rPr>
        <w:t>verejným obstarávateľom zverejnené ako</w:t>
      </w:r>
      <w:r w:rsidR="00023346" w:rsidRPr="00023346">
        <w:rPr>
          <w:rFonts w:ascii="Arial" w:hAnsi="Arial" w:cs="Arial"/>
          <w:sz w:val="20"/>
        </w:rPr>
        <w:t xml:space="preserve"> </w:t>
      </w:r>
      <w:r w:rsidR="00E5553D">
        <w:rPr>
          <w:rFonts w:ascii="Arial" w:hAnsi="Arial" w:cs="Arial"/>
          <w:sz w:val="20"/>
        </w:rPr>
        <w:t xml:space="preserve">odkaz na </w:t>
      </w:r>
      <w:r w:rsidRPr="00023346">
        <w:rPr>
          <w:rFonts w:ascii="Arial" w:hAnsi="Arial" w:cs="Arial"/>
          <w:sz w:val="20"/>
        </w:rPr>
        <w:t>elektronické dokumenty</w:t>
      </w:r>
      <w:r w:rsidR="00023346" w:rsidRPr="00023346">
        <w:rPr>
          <w:rFonts w:ascii="Arial" w:hAnsi="Arial" w:cs="Arial"/>
          <w:sz w:val="20"/>
        </w:rPr>
        <w:t xml:space="preserve"> </w:t>
      </w:r>
      <w:r w:rsidRPr="00023346">
        <w:rPr>
          <w:rFonts w:ascii="Arial" w:hAnsi="Arial" w:cs="Arial"/>
          <w:sz w:val="20"/>
        </w:rPr>
        <w:t>v profile verejného obstarávateľa</w:t>
      </w:r>
      <w:r w:rsidR="00023346" w:rsidRPr="00023346">
        <w:rPr>
          <w:rFonts w:ascii="Arial" w:hAnsi="Arial" w:cs="Arial"/>
          <w:sz w:val="20"/>
        </w:rPr>
        <w:t>:</w:t>
      </w:r>
    </w:p>
    <w:p w14:paraId="30053BDF" w14:textId="28B145FD" w:rsidR="00CD7E96" w:rsidRPr="00023346" w:rsidRDefault="00023346" w:rsidP="00E5553D">
      <w:pPr>
        <w:spacing w:after="0"/>
        <w:ind w:left="564" w:hanging="138"/>
        <w:jc w:val="both"/>
        <w:rPr>
          <w:rFonts w:ascii="Arial" w:hAnsi="Arial" w:cs="Arial"/>
          <w:sz w:val="20"/>
        </w:rPr>
      </w:pPr>
      <w:r>
        <w:rPr>
          <w:rFonts w:ascii="Arial" w:hAnsi="Arial" w:cs="Arial"/>
          <w:sz w:val="20"/>
        </w:rPr>
        <w:t xml:space="preserve"> </w:t>
      </w:r>
      <w:hyperlink r:id="rId14" w:history="1">
        <w:r w:rsidR="00D73926" w:rsidRPr="00371923">
          <w:rPr>
            <w:rStyle w:val="Hypertextovprepojenie"/>
            <w:rFonts w:ascii="Arial" w:hAnsi="Arial" w:cs="Arial"/>
            <w:sz w:val="20"/>
          </w:rPr>
          <w:t>https://www.uvo.gov.sk/vyhladavanie/vyhladavanie-profilov/detail/9127</w:t>
        </w:r>
      </w:hyperlink>
      <w:r w:rsidR="000255A9" w:rsidRPr="000255A9">
        <w:rPr>
          <w:rStyle w:val="Hypertextovprepojenie"/>
          <w:rFonts w:ascii="Arial" w:hAnsi="Arial" w:cs="Arial"/>
          <w:sz w:val="20"/>
          <w:u w:val="none"/>
        </w:rPr>
        <w:t xml:space="preserve"> </w:t>
      </w:r>
      <w:r w:rsidR="00734EF2" w:rsidRPr="00023346">
        <w:rPr>
          <w:rFonts w:ascii="Arial" w:hAnsi="Arial" w:cs="Arial"/>
          <w:sz w:val="20"/>
        </w:rPr>
        <w:t xml:space="preserve">(ďalej len „profil“) </w:t>
      </w:r>
      <w:r w:rsidR="00DA48E1">
        <w:rPr>
          <w:rFonts w:ascii="Arial" w:hAnsi="Arial" w:cs="Arial"/>
          <w:sz w:val="20"/>
        </w:rPr>
        <w:t xml:space="preserve">podľa § 64 ods. 3 Zákona </w:t>
      </w:r>
      <w:r w:rsidR="00734EF2" w:rsidRPr="00023346">
        <w:rPr>
          <w:rFonts w:ascii="Arial" w:hAnsi="Arial" w:cs="Arial"/>
          <w:sz w:val="20"/>
        </w:rPr>
        <w:t xml:space="preserve">a zároveň </w:t>
      </w:r>
      <w:r w:rsidR="00DA48E1">
        <w:rPr>
          <w:rFonts w:ascii="Arial" w:hAnsi="Arial" w:cs="Arial"/>
          <w:sz w:val="20"/>
        </w:rPr>
        <w:t xml:space="preserve">ako elektronické dokumenty </w:t>
      </w:r>
      <w:r w:rsidR="00734EF2" w:rsidRPr="00023346">
        <w:rPr>
          <w:rFonts w:ascii="Arial" w:hAnsi="Arial" w:cs="Arial"/>
          <w:sz w:val="20"/>
        </w:rPr>
        <w:t>v systéme JOSEPHINE.</w:t>
      </w:r>
    </w:p>
    <w:p w14:paraId="2792A607" w14:textId="77777777" w:rsidR="00734EF2" w:rsidRPr="00C10512" w:rsidRDefault="00734EF2" w:rsidP="00023346">
      <w:pPr>
        <w:tabs>
          <w:tab w:val="left" w:pos="567"/>
        </w:tabs>
        <w:autoSpaceDE w:val="0"/>
        <w:autoSpaceDN w:val="0"/>
        <w:spacing w:after="0" w:line="240" w:lineRule="auto"/>
        <w:ind w:left="567" w:hanging="567"/>
        <w:jc w:val="both"/>
        <w:rPr>
          <w:rFonts w:ascii="Arial" w:hAnsi="Arial" w:cs="Arial"/>
          <w:sz w:val="20"/>
          <w:szCs w:val="20"/>
        </w:rPr>
      </w:pPr>
    </w:p>
    <w:p w14:paraId="41FFAE60" w14:textId="2129CED9" w:rsidR="00E7353A" w:rsidRPr="005C33F5" w:rsidRDefault="000A7AE3" w:rsidP="00E7353A">
      <w:pPr>
        <w:pStyle w:val="Nadpis3"/>
        <w:tabs>
          <w:tab w:val="left" w:pos="567"/>
        </w:tabs>
        <w:spacing w:after="0"/>
        <w:ind w:left="567" w:hanging="567"/>
        <w:rPr>
          <w:rFonts w:cs="Arial"/>
          <w:noProof/>
        </w:rPr>
      </w:pPr>
      <w:bookmarkStart w:id="17" w:name="_Toc461981361"/>
      <w:r w:rsidRPr="00C10512">
        <w:rPr>
          <w:rFonts w:cs="Arial"/>
          <w:noProof/>
        </w:rPr>
        <w:t xml:space="preserve">Vysvetlenie informácií </w:t>
      </w:r>
    </w:p>
    <w:bookmarkEnd w:id="17"/>
    <w:p w14:paraId="583BCCF5" w14:textId="77777777" w:rsidR="00CE3EB8" w:rsidRPr="00C10512" w:rsidRDefault="00CE3EB8" w:rsidP="000049DE">
      <w:pPr>
        <w:pStyle w:val="Odsekzoznamu"/>
        <w:numPr>
          <w:ilvl w:val="0"/>
          <w:numId w:val="42"/>
        </w:numPr>
        <w:autoSpaceDE w:val="0"/>
        <w:autoSpaceDN w:val="0"/>
        <w:jc w:val="both"/>
        <w:rPr>
          <w:rFonts w:cs="Arial"/>
          <w:vanish/>
          <w:sz w:val="20"/>
          <w:szCs w:val="20"/>
        </w:rPr>
      </w:pPr>
    </w:p>
    <w:p w14:paraId="42E71C89" w14:textId="707CC544" w:rsidR="00734EF2" w:rsidRDefault="00734EF2" w:rsidP="00AD796A">
      <w:pPr>
        <w:numPr>
          <w:ilvl w:val="1"/>
          <w:numId w:val="66"/>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7DA8C619" w14:textId="76EF9B79" w:rsidR="005C33F5" w:rsidRDefault="005C33F5" w:rsidP="00AD796A">
      <w:pPr>
        <w:numPr>
          <w:ilvl w:val="1"/>
          <w:numId w:val="66"/>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 xml:space="preserve">Prípadnú žiadosť o vysvetlenie informácií potrebných na vypracovanie ponuky a na preukázanie </w:t>
      </w:r>
      <w:r>
        <w:rPr>
          <w:rFonts w:ascii="Arial" w:hAnsi="Arial" w:cs="Arial"/>
          <w:sz w:val="20"/>
          <w:szCs w:val="20"/>
        </w:rPr>
        <w:t xml:space="preserve"> </w:t>
      </w:r>
      <w:r w:rsidRPr="00C10512">
        <w:rPr>
          <w:rFonts w:ascii="Arial" w:hAnsi="Arial" w:cs="Arial"/>
          <w:sz w:val="20"/>
          <w:szCs w:val="20"/>
        </w:rPr>
        <w:t>splnenia podmienok účasti verejný obstarávateľ odporúča záujemcom doručiť prostredníctvom komunikačného rozhrania systému JOSEPHINE „dostatočne vopred</w:t>
      </w:r>
      <w:r w:rsidRPr="007612C6">
        <w:rPr>
          <w:rFonts w:ascii="Arial" w:hAnsi="Arial" w:cs="Arial"/>
          <w:sz w:val="20"/>
          <w:szCs w:val="20"/>
        </w:rPr>
        <w:t>“.</w:t>
      </w:r>
    </w:p>
    <w:p w14:paraId="373E9C72" w14:textId="53E80B53" w:rsidR="00734EF2" w:rsidRPr="00C10512" w:rsidRDefault="005C33F5" w:rsidP="00AD796A">
      <w:pPr>
        <w:numPr>
          <w:ilvl w:val="1"/>
          <w:numId w:val="70"/>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Verejný obstarávateľ bezodkladne poskytne vysvetlenie informácií potrebných na vypracovanie ponuky a na preukázanie splnenia podmienok účasti všetkým záujemcom, ktorí sú mu známi v tejto zákazke, najneskôr však 6 (šesť) dní pred uplynutím lehoty na predkladanie ponúk za predpokladu, že o vysvetlenie záujemca požiada dostatočne vopred.</w:t>
      </w:r>
    </w:p>
    <w:p w14:paraId="780491BC" w14:textId="144BAFA7" w:rsidR="00734EF2" w:rsidRPr="00C10512" w:rsidRDefault="005C33F5" w:rsidP="00AD796A">
      <w:pPr>
        <w:numPr>
          <w:ilvl w:val="1"/>
          <w:numId w:val="70"/>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Verejný obstarávateľ primerane predĺži lehotu na predkladanie ponúk, ak vysvetlenie informácií potrebných na vypracovanie ponuky a na preukázanie splnenia podmienok účasti nie je poskytnuté v lehote podľa bodu 10.</w:t>
      </w:r>
      <w:r>
        <w:rPr>
          <w:rFonts w:ascii="Arial" w:hAnsi="Arial" w:cs="Arial"/>
          <w:sz w:val="20"/>
          <w:szCs w:val="20"/>
        </w:rPr>
        <w:t>3</w:t>
      </w:r>
      <w:r w:rsidRPr="00C10512">
        <w:rPr>
          <w:rFonts w:ascii="Arial" w:hAnsi="Arial" w:cs="Arial"/>
          <w:sz w:val="20"/>
          <w:szCs w:val="20"/>
        </w:rPr>
        <w:t xml:space="preserve"> časti A.1 Pokyny pre </w:t>
      </w:r>
      <w:r>
        <w:rPr>
          <w:rFonts w:ascii="Arial" w:hAnsi="Arial" w:cs="Arial"/>
          <w:sz w:val="20"/>
          <w:szCs w:val="20"/>
        </w:rPr>
        <w:t>záujemcov/</w:t>
      </w:r>
      <w:r w:rsidRPr="00C10512">
        <w:rPr>
          <w:rFonts w:ascii="Arial" w:hAnsi="Arial" w:cs="Arial"/>
          <w:sz w:val="20"/>
          <w:szCs w:val="20"/>
        </w:rPr>
        <w:t>uchádzačov týchto SP, aj napriek tomu, že bolo vyžiadané dostatočne vopred alebo ak v dokumentoch potrebných na vypracovanie ponuky alebo na preukázanie splnenia podmienok účasti vykoná podstatnú zmenu.</w:t>
      </w:r>
      <w:r w:rsidR="00734EF2" w:rsidRPr="00C10512">
        <w:rPr>
          <w:rFonts w:ascii="Arial" w:hAnsi="Arial" w:cs="Arial"/>
          <w:sz w:val="20"/>
          <w:szCs w:val="20"/>
        </w:rPr>
        <w:t xml:space="preserve"> </w:t>
      </w:r>
    </w:p>
    <w:p w14:paraId="6257CEB5" w14:textId="109B8B79" w:rsidR="00734EF2" w:rsidRPr="00C10512" w:rsidRDefault="005C33F5" w:rsidP="00AD796A">
      <w:pPr>
        <w:numPr>
          <w:ilvl w:val="1"/>
          <w:numId w:val="70"/>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r w:rsidR="00734EF2" w:rsidRPr="00C10512">
        <w:rPr>
          <w:rFonts w:ascii="Arial" w:hAnsi="Arial" w:cs="Arial"/>
          <w:sz w:val="20"/>
          <w:szCs w:val="20"/>
        </w:rPr>
        <w:t xml:space="preserve"> </w:t>
      </w:r>
    </w:p>
    <w:p w14:paraId="4250239F" w14:textId="0B5AEA53" w:rsidR="0035259C" w:rsidRPr="00C10512" w:rsidRDefault="0035259C" w:rsidP="00E7353A">
      <w:pPr>
        <w:spacing w:after="0" w:line="240" w:lineRule="auto"/>
        <w:jc w:val="both"/>
        <w:rPr>
          <w:rFonts w:ascii="Arial" w:hAnsi="Arial" w:cs="Arial"/>
          <w:sz w:val="20"/>
          <w:szCs w:val="20"/>
        </w:rPr>
      </w:pPr>
    </w:p>
    <w:p w14:paraId="68689BF4" w14:textId="77777777" w:rsidR="005C33F5" w:rsidRDefault="00796CF2" w:rsidP="005C33F5">
      <w:pPr>
        <w:pStyle w:val="Nadpis3"/>
        <w:tabs>
          <w:tab w:val="left" w:pos="567"/>
        </w:tabs>
        <w:spacing w:after="100" w:afterAutospacing="1"/>
        <w:ind w:hanging="5889"/>
        <w:rPr>
          <w:rFonts w:cs="Arial"/>
          <w:noProof/>
        </w:rPr>
      </w:pPr>
      <w:bookmarkStart w:id="18" w:name="_Toc461981362"/>
      <w:r w:rsidRPr="00C10512">
        <w:rPr>
          <w:rFonts w:cs="Arial"/>
          <w:noProof/>
        </w:rPr>
        <w:t xml:space="preserve">Obhliadka miesta </w:t>
      </w:r>
      <w:r w:rsidR="0042078F" w:rsidRPr="00C10512">
        <w:rPr>
          <w:rFonts w:cs="Arial"/>
          <w:noProof/>
        </w:rPr>
        <w:t xml:space="preserve">plnenia </w:t>
      </w:r>
      <w:r w:rsidRPr="00C10512">
        <w:rPr>
          <w:rFonts w:cs="Arial"/>
          <w:noProof/>
        </w:rPr>
        <w:t>predmetu zákazky</w:t>
      </w:r>
      <w:bookmarkEnd w:id="18"/>
      <w:r w:rsidR="00747A86" w:rsidRPr="00C10512">
        <w:rPr>
          <w:rFonts w:cs="Arial"/>
          <w:noProof/>
        </w:rPr>
        <w:t xml:space="preserve"> </w:t>
      </w:r>
    </w:p>
    <w:p w14:paraId="79FA72AF" w14:textId="2D8753E0" w:rsidR="00306F4D" w:rsidRDefault="005C33F5" w:rsidP="005C33F5">
      <w:pPr>
        <w:tabs>
          <w:tab w:val="left" w:pos="567"/>
        </w:tabs>
        <w:autoSpaceDE w:val="0"/>
        <w:autoSpaceDN w:val="0"/>
        <w:adjustRightInd w:val="0"/>
        <w:spacing w:after="0" w:line="240" w:lineRule="auto"/>
        <w:ind w:left="567" w:hanging="567"/>
        <w:jc w:val="both"/>
        <w:rPr>
          <w:rFonts w:ascii="Arial" w:hAnsi="Arial" w:cs="Arial"/>
          <w:bCs/>
          <w:sz w:val="20"/>
          <w:szCs w:val="20"/>
        </w:rPr>
      </w:pPr>
      <w:r>
        <w:rPr>
          <w:rFonts w:ascii="Arial" w:hAnsi="Arial" w:cs="Arial"/>
          <w:bCs/>
          <w:sz w:val="20"/>
          <w:szCs w:val="20"/>
        </w:rPr>
        <w:t xml:space="preserve">11.1   </w:t>
      </w:r>
      <w:r w:rsidR="00306F4D" w:rsidRPr="005C33F5">
        <w:rPr>
          <w:rFonts w:ascii="Arial" w:hAnsi="Arial" w:cs="Arial"/>
          <w:bCs/>
          <w:sz w:val="20"/>
          <w:szCs w:val="20"/>
        </w:rPr>
        <w:t>Záujemcom sa odporúča vykonať obhliadku miesta dodania predmetu zákazky, aby si sami overili a získali potrebné informácie, nevyhnutné na</w:t>
      </w:r>
      <w:r>
        <w:rPr>
          <w:rFonts w:ascii="Arial" w:hAnsi="Arial" w:cs="Arial"/>
          <w:bCs/>
          <w:sz w:val="20"/>
          <w:szCs w:val="20"/>
        </w:rPr>
        <w:t xml:space="preserve"> prípravu a spracovanie ponuky.</w:t>
      </w:r>
    </w:p>
    <w:p w14:paraId="3BA98793" w14:textId="77777777" w:rsidR="005C33F5" w:rsidRPr="005C33F5" w:rsidRDefault="005C33F5" w:rsidP="005C33F5">
      <w:pPr>
        <w:tabs>
          <w:tab w:val="left" w:pos="567"/>
        </w:tabs>
        <w:autoSpaceDE w:val="0"/>
        <w:autoSpaceDN w:val="0"/>
        <w:adjustRightInd w:val="0"/>
        <w:spacing w:after="0" w:line="240" w:lineRule="auto"/>
        <w:ind w:left="567" w:hanging="567"/>
        <w:jc w:val="both"/>
        <w:rPr>
          <w:rFonts w:ascii="Arial" w:hAnsi="Arial" w:cs="Arial"/>
          <w:bCs/>
          <w:sz w:val="20"/>
          <w:szCs w:val="20"/>
        </w:rPr>
      </w:pPr>
    </w:p>
    <w:p w14:paraId="7D80E2A4" w14:textId="3EE6703D" w:rsidR="002104F9" w:rsidRPr="005C33F5" w:rsidRDefault="00E80071" w:rsidP="005C33F5">
      <w:pPr>
        <w:tabs>
          <w:tab w:val="left" w:pos="567"/>
        </w:tabs>
        <w:autoSpaceDE w:val="0"/>
        <w:autoSpaceDN w:val="0"/>
        <w:adjustRightInd w:val="0"/>
        <w:spacing w:after="0" w:line="240" w:lineRule="auto"/>
        <w:ind w:left="567" w:hanging="567"/>
        <w:jc w:val="both"/>
        <w:rPr>
          <w:rFonts w:ascii="Arial" w:hAnsi="Arial" w:cs="Arial"/>
          <w:bCs/>
          <w:sz w:val="20"/>
          <w:szCs w:val="20"/>
        </w:rPr>
      </w:pPr>
      <w:r w:rsidRPr="00C10512">
        <w:rPr>
          <w:rFonts w:ascii="Arial" w:hAnsi="Arial" w:cs="Arial"/>
          <w:bCs/>
          <w:sz w:val="20"/>
          <w:szCs w:val="20"/>
        </w:rPr>
        <w:t>11.</w:t>
      </w:r>
      <w:r w:rsidR="00306F4D">
        <w:rPr>
          <w:rFonts w:ascii="Arial" w:hAnsi="Arial" w:cs="Arial"/>
          <w:bCs/>
          <w:sz w:val="20"/>
          <w:szCs w:val="20"/>
        </w:rPr>
        <w:t>2</w:t>
      </w:r>
      <w:r w:rsidRPr="00C10512">
        <w:rPr>
          <w:rFonts w:ascii="Arial" w:hAnsi="Arial" w:cs="Arial"/>
          <w:bCs/>
          <w:sz w:val="20"/>
          <w:szCs w:val="20"/>
        </w:rPr>
        <w:tab/>
      </w:r>
      <w:r w:rsidR="000C1B0B">
        <w:rPr>
          <w:rFonts w:ascii="Arial" w:hAnsi="Arial" w:cs="Arial"/>
          <w:bCs/>
          <w:sz w:val="20"/>
          <w:szCs w:val="20"/>
        </w:rPr>
        <w:t xml:space="preserve">Verejný obstarávateľ </w:t>
      </w:r>
      <w:r w:rsidR="00075F8D">
        <w:rPr>
          <w:rFonts w:ascii="Arial" w:hAnsi="Arial" w:cs="Arial"/>
          <w:bCs/>
          <w:sz w:val="20"/>
          <w:szCs w:val="20"/>
        </w:rPr>
        <w:t xml:space="preserve">neorganizuje obhliadku miesta plnenia predmetu zákazky. V prípade, ak má záujemca/uchádzač záujem vykonať obhliadku miesta plnenia predmetu zákazky, verejný obstarávateľ nebráni záujemcovi/uchádzačovi nijakým spôsobom ju vykonať, tzn. </w:t>
      </w:r>
      <w:r w:rsidR="00A04555">
        <w:rPr>
          <w:rFonts w:ascii="Arial" w:hAnsi="Arial" w:cs="Arial"/>
          <w:bCs/>
          <w:sz w:val="20"/>
          <w:szCs w:val="20"/>
        </w:rPr>
        <w:t>ž</w:t>
      </w:r>
      <w:r w:rsidR="00075F8D">
        <w:rPr>
          <w:rFonts w:ascii="Arial" w:hAnsi="Arial" w:cs="Arial"/>
          <w:bCs/>
          <w:sz w:val="20"/>
          <w:szCs w:val="20"/>
        </w:rPr>
        <w:t xml:space="preserve">e miesto plnenia predmetu zákazky je plne sprístupnené. Predpokladá sa, že záujemca/uchádzač sa pred predložením ponuky s miestom plnenia </w:t>
      </w:r>
      <w:r w:rsidR="00A04555">
        <w:rPr>
          <w:rFonts w:ascii="Arial" w:hAnsi="Arial" w:cs="Arial"/>
          <w:bCs/>
          <w:sz w:val="20"/>
          <w:szCs w:val="20"/>
        </w:rPr>
        <w:t xml:space="preserve">predmetu zákazky </w:t>
      </w:r>
      <w:r w:rsidR="00A130A3">
        <w:rPr>
          <w:rFonts w:ascii="Arial" w:hAnsi="Arial" w:cs="Arial"/>
          <w:bCs/>
          <w:sz w:val="20"/>
          <w:szCs w:val="20"/>
        </w:rPr>
        <w:t>náležite</w:t>
      </w:r>
      <w:r w:rsidR="00A04555">
        <w:rPr>
          <w:rFonts w:ascii="Arial" w:hAnsi="Arial" w:cs="Arial"/>
          <w:bCs/>
          <w:sz w:val="20"/>
          <w:szCs w:val="20"/>
        </w:rPr>
        <w:t xml:space="preserve"> oboznámi a do svojej ponuky zahrnie výsledok analýzy </w:t>
      </w:r>
      <w:r w:rsidR="0030471E">
        <w:rPr>
          <w:rFonts w:ascii="Arial" w:hAnsi="Arial" w:cs="Arial"/>
          <w:bCs/>
          <w:sz w:val="20"/>
          <w:szCs w:val="20"/>
        </w:rPr>
        <w:t>možných rizík</w:t>
      </w:r>
      <w:r w:rsidR="009257FC">
        <w:rPr>
          <w:rFonts w:ascii="Arial" w:hAnsi="Arial" w:cs="Arial"/>
          <w:bCs/>
          <w:sz w:val="20"/>
          <w:szCs w:val="20"/>
        </w:rPr>
        <w:t xml:space="preserve"> a neistôt</w:t>
      </w:r>
      <w:r w:rsidR="00A04555">
        <w:rPr>
          <w:rFonts w:ascii="Arial" w:hAnsi="Arial" w:cs="Arial"/>
          <w:bCs/>
          <w:sz w:val="20"/>
          <w:szCs w:val="20"/>
        </w:rPr>
        <w:t xml:space="preserve">. Výdavky spojené s obhliadkou miesta plnenia predmetu zákazky znáša výlučne záujemca/uchádzač. </w:t>
      </w:r>
    </w:p>
    <w:p w14:paraId="4C5F1C03" w14:textId="77777777" w:rsidR="00E80071" w:rsidRPr="00C10512" w:rsidRDefault="00E80071" w:rsidP="00E7353A">
      <w:pPr>
        <w:pStyle w:val="Nadpis2"/>
        <w:rPr>
          <w:rFonts w:cs="Arial"/>
        </w:rPr>
      </w:pPr>
      <w:bookmarkStart w:id="19" w:name="_Toc461981363"/>
    </w:p>
    <w:p w14:paraId="19B4A24D" w14:textId="249A3E92" w:rsidR="00796CF2" w:rsidRPr="00C10512" w:rsidRDefault="00796CF2" w:rsidP="00E7353A">
      <w:pPr>
        <w:pStyle w:val="Nadpis2"/>
        <w:rPr>
          <w:rFonts w:cs="Arial"/>
        </w:rPr>
      </w:pPr>
      <w:r w:rsidRPr="00C10512">
        <w:rPr>
          <w:rFonts w:cs="Arial"/>
        </w:rPr>
        <w:t>Časť III.</w:t>
      </w:r>
      <w:bookmarkEnd w:id="19"/>
    </w:p>
    <w:p w14:paraId="41C320AA" w14:textId="77777777" w:rsidR="00796CF2" w:rsidRPr="00C10512" w:rsidRDefault="00796CF2" w:rsidP="00E7353A">
      <w:pPr>
        <w:pStyle w:val="Nadpis2"/>
        <w:rPr>
          <w:rFonts w:cs="Arial"/>
          <w:bCs/>
        </w:rPr>
      </w:pPr>
      <w:bookmarkStart w:id="20" w:name="_Toc461981364"/>
      <w:r w:rsidRPr="00C10512">
        <w:rPr>
          <w:rFonts w:cs="Arial"/>
          <w:bCs/>
        </w:rPr>
        <w:t>Príprava ponuky</w:t>
      </w:r>
      <w:bookmarkEnd w:id="20"/>
    </w:p>
    <w:p w14:paraId="75C8F88A" w14:textId="77777777" w:rsidR="00E81CD4" w:rsidRPr="00C10512" w:rsidRDefault="00E81CD4" w:rsidP="00E7353A">
      <w:pPr>
        <w:spacing w:after="0" w:line="240" w:lineRule="auto"/>
        <w:jc w:val="both"/>
        <w:rPr>
          <w:rFonts w:ascii="Arial" w:hAnsi="Arial" w:cs="Arial"/>
          <w:b/>
          <w:bCs/>
          <w:sz w:val="20"/>
          <w:szCs w:val="20"/>
        </w:rPr>
      </w:pPr>
    </w:p>
    <w:p w14:paraId="56C211C9" w14:textId="217FB44E" w:rsidR="004E016A" w:rsidRPr="00C10512" w:rsidRDefault="009A30A8" w:rsidP="005C33F5">
      <w:pPr>
        <w:spacing w:after="0" w:line="240" w:lineRule="auto"/>
        <w:ind w:left="567" w:hanging="567"/>
        <w:jc w:val="both"/>
        <w:rPr>
          <w:rFonts w:ascii="Arial" w:hAnsi="Arial" w:cs="Arial"/>
          <w:b/>
          <w:sz w:val="20"/>
          <w:szCs w:val="20"/>
        </w:rPr>
      </w:pPr>
      <w:bookmarkStart w:id="21" w:name="_Toc461981365"/>
      <w:r>
        <w:rPr>
          <w:rFonts w:ascii="Arial" w:hAnsi="Arial" w:cs="Arial"/>
          <w:b/>
          <w:sz w:val="20"/>
          <w:szCs w:val="20"/>
        </w:rPr>
        <w:t>12</w:t>
      </w:r>
      <w:r w:rsidR="006E2C6E">
        <w:rPr>
          <w:rFonts w:ascii="Arial" w:hAnsi="Arial" w:cs="Arial"/>
          <w:b/>
          <w:sz w:val="20"/>
          <w:szCs w:val="20"/>
        </w:rPr>
        <w:tab/>
      </w:r>
      <w:r w:rsidR="000D77C3" w:rsidRPr="00C10512">
        <w:rPr>
          <w:rFonts w:ascii="Arial" w:hAnsi="Arial" w:cs="Arial"/>
          <w:b/>
          <w:sz w:val="20"/>
          <w:szCs w:val="20"/>
        </w:rPr>
        <w:t>Forma a spôsob predkladania</w:t>
      </w:r>
      <w:r w:rsidR="00796CF2" w:rsidRPr="00C10512">
        <w:rPr>
          <w:rFonts w:ascii="Arial" w:hAnsi="Arial" w:cs="Arial"/>
          <w:b/>
          <w:sz w:val="20"/>
          <w:szCs w:val="20"/>
        </w:rPr>
        <w:t xml:space="preserve"> ponuky</w:t>
      </w:r>
      <w:bookmarkEnd w:id="21"/>
      <w:r w:rsidR="00853458" w:rsidRPr="00C10512">
        <w:rPr>
          <w:rFonts w:ascii="Arial" w:hAnsi="Arial" w:cs="Arial"/>
          <w:b/>
          <w:sz w:val="20"/>
          <w:szCs w:val="20"/>
        </w:rPr>
        <w:t xml:space="preserve"> </w:t>
      </w:r>
    </w:p>
    <w:p w14:paraId="340DAEC5" w14:textId="64ABBDE2" w:rsidR="00734EF2" w:rsidRPr="00C10512" w:rsidRDefault="00734EF2" w:rsidP="00734EF2">
      <w:pPr>
        <w:pStyle w:val="Odsekzoznamu10"/>
        <w:ind w:left="567" w:hanging="567"/>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w:t>
      </w:r>
      <w:r w:rsidRPr="00C10512">
        <w:rPr>
          <w:rFonts w:ascii="Arial" w:eastAsia="Times New Roman" w:hAnsi="Arial" w:cs="Arial"/>
          <w:sz w:val="20"/>
          <w:szCs w:val="20"/>
          <w:lang w:eastAsia="en-US"/>
        </w:rPr>
        <w:tab/>
        <w:t xml:space="preserve">Uchádzač ponuku predkladá elektronicky v zmysle § 49 ods. 1 písm. a) Zákona vložením do systému JOSEPHINE umiestnenom na webovej adrese </w:t>
      </w:r>
      <w:hyperlink r:id="rId15" w:history="1">
        <w:r w:rsidRPr="00AE25A6">
          <w:rPr>
            <w:rStyle w:val="Hypertextovprepojenie"/>
            <w:rFonts w:ascii="Arial" w:eastAsia="Times New Roman" w:hAnsi="Arial" w:cs="Arial"/>
            <w:sz w:val="20"/>
            <w:szCs w:val="20"/>
            <w:lang w:eastAsia="en-US"/>
          </w:rPr>
          <w:t>https://josephine.proebiz.com</w:t>
        </w:r>
      </w:hyperlink>
      <w:r w:rsidRPr="00C10512">
        <w:rPr>
          <w:rFonts w:ascii="Arial" w:eastAsia="Times New Roman" w:hAnsi="Arial" w:cs="Arial"/>
          <w:sz w:val="20"/>
          <w:szCs w:val="20"/>
          <w:lang w:eastAsia="en-US"/>
        </w:rPr>
        <w:t xml:space="preserve"> za podmienok:</w:t>
      </w:r>
    </w:p>
    <w:p w14:paraId="0BF6811A" w14:textId="0033C089"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12.1.1</w:t>
      </w:r>
      <w:r w:rsidRPr="00C10512">
        <w:rPr>
          <w:rFonts w:ascii="Arial" w:eastAsia="Times New Roman" w:hAnsi="Arial" w:cs="Arial"/>
          <w:sz w:val="20"/>
          <w:szCs w:val="20"/>
          <w:lang w:eastAsia="en-US"/>
        </w:rPr>
        <w:tab/>
        <w:t xml:space="preserve">Elektronická ponuka sa vloží vyplnením ponukového formulára a vložením požadovaných dokladov a dokumentov v systéme JOSEPHINE umiestnenom na webovej adrese </w:t>
      </w:r>
      <w:hyperlink r:id="rId16" w:history="1">
        <w:r w:rsidR="00D8712C" w:rsidRPr="00D8712C">
          <w:rPr>
            <w:rStyle w:val="Hypertextovprepojenie"/>
            <w:rFonts w:ascii="Arial" w:eastAsia="Times New Roman" w:hAnsi="Arial" w:cs="Arial"/>
            <w:sz w:val="20"/>
            <w:szCs w:val="20"/>
            <w:lang w:eastAsia="en-US"/>
          </w:rPr>
          <w:t>https://josephine.proebiz.com</w:t>
        </w:r>
        <w:r w:rsidRPr="00AE25A6">
          <w:rPr>
            <w:rStyle w:val="Hypertextovprepojenie"/>
            <w:rFonts w:ascii="Arial" w:eastAsia="Times New Roman" w:hAnsi="Arial" w:cs="Arial"/>
            <w:sz w:val="20"/>
            <w:szCs w:val="20"/>
            <w:lang w:eastAsia="en-US"/>
          </w:rPr>
          <w:t>.</w:t>
        </w:r>
      </w:hyperlink>
    </w:p>
    <w:p w14:paraId="0AC38B81" w14:textId="265CA139"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12.1.2</w:t>
      </w:r>
      <w:r w:rsidRPr="00C10512">
        <w:rPr>
          <w:rFonts w:ascii="Arial" w:eastAsia="Times New Roman" w:hAnsi="Arial" w:cs="Arial"/>
          <w:sz w:val="20"/>
          <w:szCs w:val="20"/>
          <w:lang w:eastAsia="en-US"/>
        </w:rPr>
        <w:tab/>
        <w:t xml:space="preserve">V predloženej ponuke prostredníctvom systému JOSEPHINE musia byť pripojené požadované doklady (odporúčaný formát je „PDF“) tak, ako je uvedené v týchto </w:t>
      </w:r>
      <w:r w:rsidR="00AE25A6">
        <w:rPr>
          <w:rFonts w:ascii="Arial" w:eastAsia="Times New Roman" w:hAnsi="Arial" w:cs="Arial"/>
          <w:sz w:val="20"/>
          <w:szCs w:val="20"/>
          <w:lang w:eastAsia="en-US"/>
        </w:rPr>
        <w:t>súťažných podkladoch</w:t>
      </w:r>
      <w:r w:rsidRPr="00C10512">
        <w:rPr>
          <w:rFonts w:ascii="Arial" w:eastAsia="Times New Roman" w:hAnsi="Arial" w:cs="Arial"/>
          <w:sz w:val="20"/>
          <w:szCs w:val="20"/>
          <w:lang w:eastAsia="en-US"/>
        </w:rPr>
        <w:t>.</w:t>
      </w:r>
    </w:p>
    <w:p w14:paraId="0ACB8B2A" w14:textId="5C6DF925"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12.1.3</w:t>
      </w:r>
      <w:r w:rsidRPr="00C10512">
        <w:rPr>
          <w:rFonts w:ascii="Arial" w:eastAsia="Times New Roman" w:hAnsi="Arial" w:cs="Arial"/>
          <w:sz w:val="20"/>
          <w:szCs w:val="20"/>
          <w:lang w:eastAsia="en-US"/>
        </w:rPr>
        <w:tab/>
        <w:t xml:space="preserve">Ak ponuka obsahuje dôverné informácie, uchádzač ich v ponuke viditeľne označí. Uchádzačom navrhovaná cena za </w:t>
      </w:r>
      <w:r w:rsidR="00D8712C">
        <w:rPr>
          <w:rFonts w:ascii="Arial" w:eastAsia="Times New Roman" w:hAnsi="Arial" w:cs="Arial"/>
          <w:sz w:val="20"/>
          <w:szCs w:val="20"/>
          <w:lang w:eastAsia="en-US"/>
        </w:rPr>
        <w:t>plnenie</w:t>
      </w:r>
      <w:r w:rsidR="00D8712C" w:rsidRPr="00C10512">
        <w:rPr>
          <w:rFonts w:ascii="Arial" w:eastAsia="Times New Roman" w:hAnsi="Arial" w:cs="Arial"/>
          <w:sz w:val="20"/>
          <w:szCs w:val="20"/>
          <w:lang w:eastAsia="en-US"/>
        </w:rPr>
        <w:t xml:space="preserve"> </w:t>
      </w:r>
      <w:r w:rsidRPr="00C10512">
        <w:rPr>
          <w:rFonts w:ascii="Arial" w:eastAsia="Times New Roman" w:hAnsi="Arial" w:cs="Arial"/>
          <w:sz w:val="20"/>
          <w:szCs w:val="20"/>
          <w:lang w:eastAsia="en-US"/>
        </w:rPr>
        <w:t xml:space="preserve">požadovaného predmetu zákazky bude </w:t>
      </w:r>
      <w:r w:rsidRPr="00C10512">
        <w:rPr>
          <w:rFonts w:ascii="Arial" w:eastAsia="Times New Roman" w:hAnsi="Arial" w:cs="Arial"/>
          <w:sz w:val="20"/>
          <w:szCs w:val="20"/>
          <w:lang w:eastAsia="en-US"/>
        </w:rPr>
        <w:lastRenderedPageBreak/>
        <w:t xml:space="preserve">uvedená v ponuke uchádzača spôsobom uvedeným v časti B.2 Spôsob určenia ceny týchto </w:t>
      </w:r>
      <w:r w:rsidR="00AE25A6">
        <w:rPr>
          <w:rFonts w:ascii="Arial" w:eastAsia="Times New Roman" w:hAnsi="Arial" w:cs="Arial"/>
          <w:sz w:val="20"/>
          <w:szCs w:val="20"/>
          <w:lang w:eastAsia="en-US"/>
        </w:rPr>
        <w:t>súťažných podkladov</w:t>
      </w:r>
      <w:r w:rsidRPr="00C10512">
        <w:rPr>
          <w:rFonts w:ascii="Arial" w:eastAsia="Times New Roman" w:hAnsi="Arial" w:cs="Arial"/>
          <w:sz w:val="20"/>
          <w:szCs w:val="20"/>
          <w:lang w:eastAsia="en-US"/>
        </w:rPr>
        <w:t>.</w:t>
      </w:r>
    </w:p>
    <w:p w14:paraId="3DA67FAF" w14:textId="19E6CB91"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12.1.4</w:t>
      </w:r>
      <w:r w:rsidRPr="00C10512">
        <w:rPr>
          <w:rFonts w:ascii="Arial" w:eastAsia="Times New Roman" w:hAnsi="Arial" w:cs="Arial"/>
          <w:sz w:val="20"/>
          <w:szCs w:val="20"/>
          <w:lang w:eastAsia="en-US"/>
        </w:rPr>
        <w:tab/>
        <w:t xml:space="preserve">Po úspešnom nahraní ponuky do systému JOSEPHINE je uchádzačovi odoslaný notifikačný informatívny e-mail (a to na emailovú adresu užívateľa uchádzača, ktorý ponuku nahral). </w:t>
      </w:r>
    </w:p>
    <w:p w14:paraId="461C352B" w14:textId="77777777" w:rsidR="00734EF2" w:rsidRPr="00C10512" w:rsidRDefault="00734EF2" w:rsidP="00734EF2">
      <w:pPr>
        <w:pStyle w:val="Odsekzoznamu10"/>
        <w:ind w:left="1418" w:hanging="851"/>
        <w:jc w:val="both"/>
        <w:rPr>
          <w:rFonts w:ascii="Arial" w:eastAsia="Times New Roman" w:hAnsi="Arial" w:cs="Arial"/>
          <w:sz w:val="20"/>
          <w:szCs w:val="20"/>
          <w:lang w:eastAsia="en-US"/>
        </w:rPr>
      </w:pPr>
    </w:p>
    <w:p w14:paraId="39D10DCC" w14:textId="11ABD6E4" w:rsidR="00734EF2" w:rsidRPr="00C10512" w:rsidRDefault="00734EF2" w:rsidP="005C33F5">
      <w:pPr>
        <w:pStyle w:val="Odsekzoznamu10"/>
        <w:ind w:left="567" w:hanging="567"/>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12.2</w:t>
      </w:r>
      <w:r w:rsidRPr="00C10512">
        <w:rPr>
          <w:rFonts w:ascii="Arial" w:eastAsia="Times New Roman" w:hAnsi="Arial" w:cs="Arial"/>
          <w:sz w:val="20"/>
          <w:szCs w:val="20"/>
          <w:lang w:eastAsia="en-US"/>
        </w:rPr>
        <w:tab/>
        <w:t xml:space="preserve">Dokumenty tvoriace ponuku môže uchádzač predložiť ako originály </w:t>
      </w:r>
      <w:r w:rsidR="00D8712C">
        <w:rPr>
          <w:rFonts w:ascii="Arial" w:eastAsia="Times New Roman" w:hAnsi="Arial" w:cs="Arial"/>
          <w:sz w:val="20"/>
          <w:szCs w:val="20"/>
          <w:lang w:eastAsia="en-US"/>
        </w:rPr>
        <w:t xml:space="preserve">alebo kópie dokladov </w:t>
      </w:r>
      <w:r w:rsidRPr="00C10512">
        <w:rPr>
          <w:rFonts w:ascii="Arial" w:eastAsia="Times New Roman" w:hAnsi="Arial" w:cs="Arial"/>
          <w:sz w:val="20"/>
          <w:szCs w:val="20"/>
          <w:lang w:eastAsia="en-US"/>
        </w:rPr>
        <w:t xml:space="preserve">v elektronickej podobe s kvalifikovaným elektronickým podpisom alebo ako zaručene konvertované listiny v zmysle ustanovenia § 35 a nasl. zákona č. 305/2013 Z. z. o elektronickej podobe výkonu pôsobnosti orgánov verejnej moci a o zmene a doplnení niektorých zákonov (zákon o e-Governmente) v znení neskorších predpisov, alebo len ako skeny originálov alebo úradne osvedčených fotokópií týchto dokumentov. Pri predkladaní bankovej záruky a poistenia záruky uchádzač postupuje podľa bodov 15.4.2 a 15.4.3 časti A.1 Pokyny pre </w:t>
      </w:r>
      <w:r w:rsidR="00D8712C">
        <w:rPr>
          <w:rFonts w:ascii="Arial" w:eastAsia="Times New Roman" w:hAnsi="Arial" w:cs="Arial"/>
          <w:sz w:val="20"/>
          <w:szCs w:val="20"/>
          <w:lang w:eastAsia="en-US"/>
        </w:rPr>
        <w:t>záujemcov/</w:t>
      </w:r>
      <w:r w:rsidRPr="00C10512">
        <w:rPr>
          <w:rFonts w:ascii="Arial" w:eastAsia="Times New Roman" w:hAnsi="Arial" w:cs="Arial"/>
          <w:sz w:val="20"/>
          <w:szCs w:val="20"/>
          <w:lang w:eastAsia="en-US"/>
        </w:rPr>
        <w:t>uchádzačov týchto SP.</w:t>
      </w:r>
    </w:p>
    <w:p w14:paraId="258A3EA3" w14:textId="01FBF52F" w:rsidR="007C2315" w:rsidRPr="00C10512" w:rsidRDefault="00734EF2" w:rsidP="00734EF2">
      <w:pPr>
        <w:pStyle w:val="Odsekzoznamu10"/>
        <w:ind w:left="567" w:hanging="567"/>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12.3</w:t>
      </w:r>
      <w:r w:rsidRPr="00C10512">
        <w:rPr>
          <w:rFonts w:ascii="Arial" w:eastAsia="Times New Roman" w:hAnsi="Arial" w:cs="Arial"/>
          <w:sz w:val="20"/>
          <w:szCs w:val="20"/>
          <w:lang w:eastAsia="en-US"/>
        </w:rPr>
        <w:tab/>
        <w:t xml:space="preserve">Znenie obchodných podmienok, ktoré sú súčasťou týchto SP v časti B.3 Obchodné podmienky </w:t>
      </w:r>
      <w:r w:rsidR="00D8712C">
        <w:rPr>
          <w:rFonts w:ascii="Arial" w:eastAsia="Times New Roman" w:hAnsi="Arial" w:cs="Arial"/>
          <w:sz w:val="20"/>
          <w:szCs w:val="20"/>
          <w:lang w:eastAsia="en-US"/>
        </w:rPr>
        <w:t>plnenia</w:t>
      </w:r>
      <w:r w:rsidR="00D8712C" w:rsidRPr="00C10512">
        <w:rPr>
          <w:rFonts w:ascii="Arial" w:eastAsia="Times New Roman" w:hAnsi="Arial" w:cs="Arial"/>
          <w:sz w:val="20"/>
          <w:szCs w:val="20"/>
          <w:lang w:eastAsia="en-US"/>
        </w:rPr>
        <w:t xml:space="preserve"> </w:t>
      </w:r>
      <w:r w:rsidRPr="00C10512">
        <w:rPr>
          <w:rFonts w:ascii="Arial" w:eastAsia="Times New Roman" w:hAnsi="Arial" w:cs="Arial"/>
          <w:sz w:val="20"/>
          <w:szCs w:val="20"/>
          <w:lang w:eastAsia="en-US"/>
        </w:rPr>
        <w:t xml:space="preserve">predmetu zákazky nemožno meniť, ani uvádzať výhrady, ktoré by odporovali týmto </w:t>
      </w:r>
      <w:r w:rsidR="00AE25A6">
        <w:rPr>
          <w:rFonts w:ascii="Arial" w:eastAsia="Times New Roman" w:hAnsi="Arial" w:cs="Arial"/>
          <w:sz w:val="20"/>
          <w:szCs w:val="20"/>
          <w:lang w:eastAsia="en-US"/>
        </w:rPr>
        <w:t>súťažným podkladom</w:t>
      </w:r>
      <w:r w:rsidRPr="00C10512">
        <w:rPr>
          <w:rFonts w:ascii="Arial" w:eastAsia="Times New Roman" w:hAnsi="Arial" w:cs="Arial"/>
          <w:sz w:val="20"/>
          <w:szCs w:val="20"/>
          <w:lang w:eastAsia="en-US"/>
        </w:rPr>
        <w:t>.</w:t>
      </w:r>
    </w:p>
    <w:p w14:paraId="1E7AFFBD" w14:textId="77777777" w:rsidR="00734EF2" w:rsidRPr="00C10512" w:rsidRDefault="00734EF2" w:rsidP="00734EF2">
      <w:pPr>
        <w:pStyle w:val="Odsekzoznamu10"/>
        <w:ind w:left="567" w:hanging="567"/>
        <w:jc w:val="both"/>
        <w:rPr>
          <w:rFonts w:ascii="Arial" w:eastAsia="Times New Roman" w:hAnsi="Arial" w:cs="Arial"/>
          <w:sz w:val="20"/>
          <w:szCs w:val="20"/>
          <w:lang w:eastAsia="en-US"/>
        </w:rPr>
      </w:pPr>
    </w:p>
    <w:p w14:paraId="33E872FA" w14:textId="4EC79018" w:rsidR="00E27CE0" w:rsidRPr="005C33F5" w:rsidRDefault="00EE4225" w:rsidP="005C33F5">
      <w:pPr>
        <w:pStyle w:val="Nadpis3"/>
        <w:numPr>
          <w:ilvl w:val="0"/>
          <w:numId w:val="0"/>
        </w:numPr>
        <w:tabs>
          <w:tab w:val="left" w:pos="567"/>
        </w:tabs>
        <w:spacing w:after="0"/>
        <w:rPr>
          <w:rFonts w:cs="Arial"/>
          <w:noProof/>
        </w:rPr>
      </w:pPr>
      <w:r w:rsidRPr="00C10512">
        <w:rPr>
          <w:rFonts w:cs="Arial"/>
          <w:noProof/>
        </w:rPr>
        <w:t xml:space="preserve">13 </w:t>
      </w:r>
      <w:r w:rsidR="009D4576" w:rsidRPr="00C10512">
        <w:rPr>
          <w:rFonts w:cs="Arial"/>
          <w:noProof/>
        </w:rPr>
        <w:tab/>
      </w:r>
      <w:bookmarkStart w:id="22" w:name="_Toc461981366"/>
      <w:r w:rsidR="00796CF2" w:rsidRPr="00C10512">
        <w:rPr>
          <w:rFonts w:cs="Arial"/>
          <w:noProof/>
        </w:rPr>
        <w:t>Jazyk ponuky</w:t>
      </w:r>
      <w:bookmarkEnd w:id="22"/>
    </w:p>
    <w:p w14:paraId="2A7AB159" w14:textId="77777777" w:rsidR="007D521A" w:rsidRPr="00C10512" w:rsidRDefault="007D521A" w:rsidP="000049DE">
      <w:pPr>
        <w:pStyle w:val="Odsekzoznamu"/>
        <w:numPr>
          <w:ilvl w:val="0"/>
          <w:numId w:val="42"/>
        </w:numPr>
        <w:autoSpaceDE w:val="0"/>
        <w:autoSpaceDN w:val="0"/>
        <w:jc w:val="both"/>
        <w:rPr>
          <w:rFonts w:cs="Arial"/>
          <w:vanish/>
          <w:sz w:val="20"/>
          <w:szCs w:val="20"/>
        </w:rPr>
      </w:pPr>
    </w:p>
    <w:p w14:paraId="3FF2778D" w14:textId="77777777" w:rsidR="007D521A" w:rsidRPr="00C10512" w:rsidRDefault="007D521A" w:rsidP="000049DE">
      <w:pPr>
        <w:pStyle w:val="Odsekzoznamu"/>
        <w:numPr>
          <w:ilvl w:val="0"/>
          <w:numId w:val="42"/>
        </w:numPr>
        <w:autoSpaceDE w:val="0"/>
        <w:autoSpaceDN w:val="0"/>
        <w:jc w:val="both"/>
        <w:rPr>
          <w:rFonts w:cs="Arial"/>
          <w:vanish/>
          <w:sz w:val="20"/>
          <w:szCs w:val="20"/>
        </w:rPr>
      </w:pPr>
    </w:p>
    <w:p w14:paraId="53E13C5B" w14:textId="77777777" w:rsidR="007D521A" w:rsidRPr="00C10512" w:rsidRDefault="007D521A" w:rsidP="000049DE">
      <w:pPr>
        <w:pStyle w:val="Odsekzoznamu"/>
        <w:numPr>
          <w:ilvl w:val="0"/>
          <w:numId w:val="42"/>
        </w:numPr>
        <w:autoSpaceDE w:val="0"/>
        <w:autoSpaceDN w:val="0"/>
        <w:jc w:val="both"/>
        <w:rPr>
          <w:rFonts w:cs="Arial"/>
          <w:vanish/>
          <w:sz w:val="20"/>
          <w:szCs w:val="20"/>
        </w:rPr>
      </w:pPr>
    </w:p>
    <w:p w14:paraId="02D54AA0" w14:textId="1D2D8F14" w:rsidR="00CF01CB" w:rsidRPr="00E27CE0" w:rsidRDefault="00CF01CB" w:rsidP="00E27CE0">
      <w:pPr>
        <w:pStyle w:val="Odsekzoznamu"/>
        <w:numPr>
          <w:ilvl w:val="1"/>
          <w:numId w:val="42"/>
        </w:numPr>
        <w:autoSpaceDE w:val="0"/>
        <w:autoSpaceDN w:val="0"/>
        <w:ind w:left="567" w:hanging="567"/>
        <w:jc w:val="both"/>
        <w:rPr>
          <w:rFonts w:cs="Arial"/>
          <w:sz w:val="20"/>
          <w:szCs w:val="20"/>
        </w:rPr>
      </w:pPr>
      <w:r w:rsidRPr="00E27CE0">
        <w:rPr>
          <w:rFonts w:cs="Arial"/>
          <w:sz w:val="20"/>
          <w:szCs w:val="20"/>
        </w:rPr>
        <w:t>Ponuky a ďalšie</w:t>
      </w:r>
      <w:r w:rsidR="004367F1" w:rsidRPr="00E27CE0">
        <w:rPr>
          <w:rFonts w:cs="Arial"/>
          <w:sz w:val="20"/>
          <w:szCs w:val="20"/>
        </w:rPr>
        <w:t xml:space="preserve"> </w:t>
      </w:r>
      <w:r w:rsidRPr="00E27CE0">
        <w:rPr>
          <w:rFonts w:cs="Arial"/>
          <w:sz w:val="20"/>
          <w:szCs w:val="20"/>
        </w:rPr>
        <w:t>doklady a dokumenty vo verejnom obstarávaní sa predkladajú v štátnom jazyku</w:t>
      </w:r>
      <w:r w:rsidR="00237ED5" w:rsidRPr="00E27CE0">
        <w:rPr>
          <w:rFonts w:cs="Arial"/>
          <w:sz w:val="20"/>
          <w:szCs w:val="20"/>
        </w:rPr>
        <w:t xml:space="preserve"> Slovenskej republiky</w:t>
      </w:r>
      <w:r w:rsidRPr="00E27CE0">
        <w:rPr>
          <w:rFonts w:cs="Arial"/>
          <w:sz w:val="20"/>
          <w:szCs w:val="20"/>
        </w:rPr>
        <w:t>.</w:t>
      </w:r>
      <w:r w:rsidR="00D47AA6" w:rsidRPr="00E27CE0">
        <w:rPr>
          <w:rFonts w:cs="Arial"/>
          <w:sz w:val="20"/>
          <w:szCs w:val="20"/>
        </w:rPr>
        <w:t xml:space="preserve"> Ak je doklad alebo dokument vyhotovený v cudzom jazyku, predkladá sa spolu s jeho úradným prekladom do štátneho jazyka</w:t>
      </w:r>
      <w:r w:rsidR="00237ED5" w:rsidRPr="00E27CE0">
        <w:rPr>
          <w:rFonts w:cs="Arial"/>
          <w:sz w:val="20"/>
          <w:szCs w:val="20"/>
        </w:rPr>
        <w:t xml:space="preserve"> Slovenskej republiky</w:t>
      </w:r>
      <w:r w:rsidR="00D47AA6" w:rsidRPr="00E27CE0">
        <w:rPr>
          <w:rFonts w:cs="Arial"/>
          <w:sz w:val="20"/>
          <w:szCs w:val="20"/>
        </w:rPr>
        <w:t>; to neplatí pre ponuky, doklady a dokumenty vyhotovené v českom jazyku. Ak sa zistí rozdiel v ich obsahu, rozhodujúci je úradný preklad do štátneho jazyka</w:t>
      </w:r>
      <w:r w:rsidR="00237ED5" w:rsidRPr="00E27CE0">
        <w:rPr>
          <w:rFonts w:cs="Arial"/>
          <w:sz w:val="20"/>
          <w:szCs w:val="20"/>
        </w:rPr>
        <w:t xml:space="preserve"> Slovenskej republiky</w:t>
      </w:r>
      <w:r w:rsidR="00D47AA6" w:rsidRPr="00E27CE0">
        <w:rPr>
          <w:rFonts w:cs="Arial"/>
          <w:sz w:val="20"/>
          <w:szCs w:val="20"/>
        </w:rPr>
        <w:t>.</w:t>
      </w:r>
    </w:p>
    <w:p w14:paraId="49665B6D" w14:textId="77777777" w:rsidR="007C2315" w:rsidRPr="00C10512" w:rsidRDefault="007C2315" w:rsidP="007C2315">
      <w:pPr>
        <w:autoSpaceDE w:val="0"/>
        <w:autoSpaceDN w:val="0"/>
        <w:spacing w:after="0" w:line="240" w:lineRule="auto"/>
        <w:ind w:left="567"/>
        <w:jc w:val="both"/>
        <w:rPr>
          <w:rFonts w:ascii="Arial" w:hAnsi="Arial" w:cs="Arial"/>
          <w:sz w:val="20"/>
          <w:szCs w:val="20"/>
        </w:rPr>
      </w:pPr>
    </w:p>
    <w:p w14:paraId="4B9C8E40" w14:textId="2F7C5DF0" w:rsidR="00CF01CB" w:rsidRPr="00C10512" w:rsidRDefault="000A0A85" w:rsidP="000049DE">
      <w:pPr>
        <w:numPr>
          <w:ilvl w:val="1"/>
          <w:numId w:val="42"/>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Ak ponuku predkladá uchádzač so sídlom mimo územia Slovenskej republiky a doklad alebo dokument je vyhotovený v cudzom jazyku, predkladá sa </w:t>
      </w:r>
      <w:r w:rsidR="00F07758" w:rsidRPr="00C10512">
        <w:rPr>
          <w:rFonts w:ascii="Arial" w:hAnsi="Arial" w:cs="Arial"/>
          <w:sz w:val="20"/>
          <w:szCs w:val="20"/>
        </w:rPr>
        <w:t xml:space="preserve">takýto dokument </w:t>
      </w:r>
      <w:r w:rsidRPr="00C10512">
        <w:rPr>
          <w:rFonts w:ascii="Arial" w:hAnsi="Arial" w:cs="Arial"/>
          <w:sz w:val="20"/>
          <w:szCs w:val="20"/>
        </w:rPr>
        <w:t>spolu s jeho úradným prekladom do</w:t>
      </w:r>
      <w:r w:rsidR="004367F1" w:rsidRPr="00C10512">
        <w:rPr>
          <w:rFonts w:ascii="Arial" w:hAnsi="Arial" w:cs="Arial"/>
          <w:sz w:val="20"/>
          <w:szCs w:val="20"/>
        </w:rPr>
        <w:t> </w:t>
      </w:r>
      <w:r w:rsidRPr="00C10512">
        <w:rPr>
          <w:rFonts w:ascii="Arial" w:hAnsi="Arial" w:cs="Arial"/>
          <w:sz w:val="20"/>
          <w:szCs w:val="20"/>
        </w:rPr>
        <w:t>štátneho jazyka</w:t>
      </w:r>
      <w:r w:rsidR="00237ED5" w:rsidRPr="00C10512">
        <w:rPr>
          <w:rFonts w:ascii="Arial" w:hAnsi="Arial" w:cs="Arial"/>
          <w:sz w:val="20"/>
          <w:szCs w:val="20"/>
        </w:rPr>
        <w:t xml:space="preserve"> Slovenskej republiky</w:t>
      </w:r>
      <w:r w:rsidRPr="00C10512">
        <w:rPr>
          <w:rFonts w:ascii="Arial" w:hAnsi="Arial" w:cs="Arial"/>
          <w:sz w:val="20"/>
          <w:szCs w:val="20"/>
        </w:rPr>
        <w:t xml:space="preserve">, to neplatí pre ponuky, návrhy, doklady a dokumenty vyhotovené v českom jazyku. </w:t>
      </w:r>
      <w:r w:rsidR="00CF01CB" w:rsidRPr="00C10512">
        <w:rPr>
          <w:rFonts w:ascii="Arial" w:hAnsi="Arial" w:cs="Arial"/>
          <w:sz w:val="20"/>
          <w:szCs w:val="20"/>
        </w:rPr>
        <w:t>Ak sa zistí rozdiel v ich obsahu, rozhodujúci je úradný preklad v štátnom jazyku</w:t>
      </w:r>
      <w:r w:rsidR="00237ED5" w:rsidRPr="00C10512">
        <w:rPr>
          <w:rFonts w:ascii="Arial" w:hAnsi="Arial" w:cs="Arial"/>
          <w:sz w:val="20"/>
          <w:szCs w:val="20"/>
        </w:rPr>
        <w:t xml:space="preserve"> Slovenskej republiky</w:t>
      </w:r>
      <w:r w:rsidR="00CF01CB" w:rsidRPr="00C10512">
        <w:rPr>
          <w:rFonts w:ascii="Arial" w:hAnsi="Arial" w:cs="Arial"/>
          <w:sz w:val="20"/>
          <w:szCs w:val="20"/>
        </w:rPr>
        <w:t>.</w:t>
      </w:r>
    </w:p>
    <w:p w14:paraId="500A1AF2" w14:textId="77777777" w:rsidR="000C0B09" w:rsidRPr="00C10512" w:rsidRDefault="000C0B09" w:rsidP="008E5E54">
      <w:pPr>
        <w:autoSpaceDE w:val="0"/>
        <w:autoSpaceDN w:val="0"/>
        <w:spacing w:after="0" w:line="240" w:lineRule="auto"/>
        <w:ind w:left="567"/>
        <w:jc w:val="both"/>
        <w:rPr>
          <w:rFonts w:ascii="Arial" w:hAnsi="Arial" w:cs="Arial"/>
          <w:sz w:val="20"/>
          <w:szCs w:val="20"/>
        </w:rPr>
      </w:pPr>
    </w:p>
    <w:p w14:paraId="7C6F2E40" w14:textId="4E525D52" w:rsidR="00A37106" w:rsidRPr="005C33F5" w:rsidRDefault="00796CF2" w:rsidP="005C33F5">
      <w:pPr>
        <w:numPr>
          <w:ilvl w:val="0"/>
          <w:numId w:val="42"/>
        </w:numPr>
        <w:tabs>
          <w:tab w:val="left" w:pos="567"/>
        </w:tabs>
        <w:autoSpaceDE w:val="0"/>
        <w:autoSpaceDN w:val="0"/>
        <w:spacing w:after="0" w:line="240" w:lineRule="auto"/>
        <w:ind w:left="567" w:hanging="567"/>
        <w:jc w:val="both"/>
        <w:rPr>
          <w:rFonts w:ascii="Arial" w:eastAsia="Calibri" w:hAnsi="Arial" w:cs="Arial"/>
          <w:b/>
          <w:bCs/>
          <w:sz w:val="20"/>
          <w:szCs w:val="20"/>
        </w:rPr>
      </w:pPr>
      <w:bookmarkStart w:id="23" w:name="_Toc461981367"/>
      <w:r w:rsidRPr="00C10512">
        <w:rPr>
          <w:rFonts w:ascii="Arial" w:eastAsia="Calibri" w:hAnsi="Arial" w:cs="Arial"/>
          <w:b/>
          <w:bCs/>
          <w:sz w:val="20"/>
          <w:szCs w:val="20"/>
        </w:rPr>
        <w:t>Mena a ceny uvádzané v ponuke</w:t>
      </w:r>
      <w:bookmarkEnd w:id="23"/>
    </w:p>
    <w:p w14:paraId="504E5937" w14:textId="6FB1C83B" w:rsidR="00187661" w:rsidRPr="00C10512"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Uchádzačom navrhovaná zmluvná cena za dodanie požadovaného predmetu zákazky, uvedená v ponuke uchádzača, bude vyjadrená v</w:t>
      </w:r>
      <w:r w:rsidR="00024B2A" w:rsidRPr="00C10512">
        <w:rPr>
          <w:rFonts w:ascii="Arial" w:hAnsi="Arial" w:cs="Arial"/>
          <w:sz w:val="20"/>
          <w:szCs w:val="20"/>
        </w:rPr>
        <w:t xml:space="preserve"> eurách </w:t>
      </w:r>
      <w:r w:rsidR="00AC13F8" w:rsidRPr="00C10512">
        <w:rPr>
          <w:rFonts w:ascii="Arial" w:hAnsi="Arial" w:cs="Arial"/>
          <w:sz w:val="20"/>
          <w:szCs w:val="20"/>
        </w:rPr>
        <w:t>(€</w:t>
      </w:r>
      <w:r w:rsidR="00024B2A" w:rsidRPr="00C10512">
        <w:rPr>
          <w:rFonts w:ascii="Arial" w:hAnsi="Arial" w:cs="Arial"/>
          <w:sz w:val="20"/>
          <w:szCs w:val="20"/>
        </w:rPr>
        <w:t>, alebo EUR</w:t>
      </w:r>
      <w:r w:rsidR="00AC13F8" w:rsidRPr="00C10512">
        <w:rPr>
          <w:rFonts w:ascii="Arial" w:hAnsi="Arial" w:cs="Arial"/>
          <w:sz w:val="20"/>
          <w:szCs w:val="20"/>
        </w:rPr>
        <w:t>)</w:t>
      </w:r>
      <w:r w:rsidRPr="00C10512">
        <w:rPr>
          <w:rFonts w:ascii="Arial" w:hAnsi="Arial" w:cs="Arial"/>
          <w:sz w:val="20"/>
          <w:szCs w:val="20"/>
        </w:rPr>
        <w:t xml:space="preserve">. </w:t>
      </w:r>
    </w:p>
    <w:p w14:paraId="125B5FB8" w14:textId="77777777" w:rsidR="00734EF2" w:rsidRPr="00C10512" w:rsidRDefault="00734EF2" w:rsidP="00734EF2">
      <w:pPr>
        <w:autoSpaceDE w:val="0"/>
        <w:autoSpaceDN w:val="0"/>
        <w:spacing w:after="0" w:line="240" w:lineRule="auto"/>
        <w:ind w:left="567"/>
        <w:jc w:val="both"/>
        <w:rPr>
          <w:rFonts w:ascii="Arial" w:hAnsi="Arial" w:cs="Arial"/>
          <w:sz w:val="20"/>
          <w:szCs w:val="20"/>
        </w:rPr>
      </w:pPr>
    </w:p>
    <w:p w14:paraId="68C17882" w14:textId="0483084E" w:rsidR="00796CF2" w:rsidRPr="00C10512"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Cena za </w:t>
      </w:r>
      <w:r w:rsidR="00AC13F8" w:rsidRPr="00C10512">
        <w:rPr>
          <w:rFonts w:ascii="Arial" w:hAnsi="Arial" w:cs="Arial"/>
          <w:sz w:val="20"/>
          <w:szCs w:val="20"/>
        </w:rPr>
        <w:t xml:space="preserve">dodanie </w:t>
      </w:r>
      <w:r w:rsidRPr="00C10512">
        <w:rPr>
          <w:rFonts w:ascii="Arial" w:hAnsi="Arial" w:cs="Arial"/>
          <w:sz w:val="20"/>
          <w:szCs w:val="20"/>
        </w:rPr>
        <w:t>predmet</w:t>
      </w:r>
      <w:r w:rsidR="00AC13F8" w:rsidRPr="00C10512">
        <w:rPr>
          <w:rFonts w:ascii="Arial" w:hAnsi="Arial" w:cs="Arial"/>
          <w:sz w:val="20"/>
          <w:szCs w:val="20"/>
        </w:rPr>
        <w:t>u</w:t>
      </w:r>
      <w:r w:rsidRPr="00C10512">
        <w:rPr>
          <w:rFonts w:ascii="Arial" w:hAnsi="Arial" w:cs="Arial"/>
          <w:sz w:val="20"/>
          <w:szCs w:val="20"/>
        </w:rPr>
        <w:t xml:space="preserve"> zákazky musí byť stanovená podľa zákona </w:t>
      </w:r>
      <w:r w:rsidR="00393A75" w:rsidRPr="00C10512">
        <w:rPr>
          <w:rFonts w:ascii="Arial" w:hAnsi="Arial" w:cs="Arial"/>
          <w:sz w:val="20"/>
          <w:szCs w:val="20"/>
        </w:rPr>
        <w:t xml:space="preserve">Národnej rady Slovenskej republiky </w:t>
      </w:r>
      <w:r w:rsidRPr="00C10512">
        <w:rPr>
          <w:rFonts w:ascii="Arial" w:hAnsi="Arial" w:cs="Arial"/>
          <w:sz w:val="20"/>
          <w:szCs w:val="20"/>
        </w:rPr>
        <w:t>č.18/1996 Z. z. o cenách v znení neskorších predpisov</w:t>
      </w:r>
      <w:r w:rsidR="008D5BFD" w:rsidRPr="00C10512">
        <w:rPr>
          <w:rFonts w:ascii="Arial" w:hAnsi="Arial" w:cs="Arial"/>
          <w:sz w:val="20"/>
          <w:szCs w:val="20"/>
        </w:rPr>
        <w:t xml:space="preserve"> </w:t>
      </w:r>
      <w:r w:rsidR="00EF53D1" w:rsidRPr="00C10512">
        <w:rPr>
          <w:rFonts w:ascii="Arial" w:hAnsi="Arial" w:cs="Arial"/>
          <w:sz w:val="20"/>
          <w:szCs w:val="20"/>
        </w:rPr>
        <w:t xml:space="preserve">(ďalej </w:t>
      </w:r>
      <w:r w:rsidR="003C5200" w:rsidRPr="00C10512">
        <w:rPr>
          <w:rFonts w:ascii="Arial" w:hAnsi="Arial" w:cs="Arial"/>
          <w:sz w:val="20"/>
          <w:szCs w:val="20"/>
        </w:rPr>
        <w:t>len</w:t>
      </w:r>
      <w:r w:rsidR="00EF53D1" w:rsidRPr="00C10512">
        <w:rPr>
          <w:rFonts w:ascii="Arial" w:hAnsi="Arial" w:cs="Arial"/>
          <w:sz w:val="20"/>
          <w:szCs w:val="20"/>
        </w:rPr>
        <w:t xml:space="preserve"> „zákon o cenách“) </w:t>
      </w:r>
      <w:r w:rsidR="008D5BFD" w:rsidRPr="00C10512">
        <w:rPr>
          <w:rFonts w:ascii="Arial" w:hAnsi="Arial" w:cs="Arial"/>
          <w:sz w:val="20"/>
          <w:szCs w:val="20"/>
        </w:rPr>
        <w:t>a</w:t>
      </w:r>
      <w:r w:rsidR="00AC13F8" w:rsidRPr="00C10512">
        <w:rPr>
          <w:rFonts w:ascii="Arial" w:hAnsi="Arial" w:cs="Arial"/>
          <w:sz w:val="20"/>
          <w:szCs w:val="20"/>
        </w:rPr>
        <w:t xml:space="preserve"> </w:t>
      </w:r>
      <w:r w:rsidRPr="00C10512">
        <w:rPr>
          <w:rFonts w:ascii="Arial" w:hAnsi="Arial" w:cs="Arial"/>
          <w:sz w:val="20"/>
          <w:szCs w:val="20"/>
        </w:rPr>
        <w:t>vyhlášky M</w:t>
      </w:r>
      <w:r w:rsidR="004924B6" w:rsidRPr="00C10512">
        <w:rPr>
          <w:rFonts w:ascii="Arial" w:hAnsi="Arial" w:cs="Arial"/>
          <w:sz w:val="20"/>
          <w:szCs w:val="20"/>
        </w:rPr>
        <w:t>inisterstva financií Slovenskej republiky</w:t>
      </w:r>
      <w:r w:rsidRPr="00C10512">
        <w:rPr>
          <w:rFonts w:ascii="Arial" w:hAnsi="Arial" w:cs="Arial"/>
          <w:sz w:val="20"/>
          <w:szCs w:val="20"/>
        </w:rPr>
        <w:t xml:space="preserve"> č. 87/1996 Z. z., ktorou sa vykonáva zákon o cenách.</w:t>
      </w:r>
      <w:r w:rsidR="00393A75" w:rsidRPr="00C10512">
        <w:rPr>
          <w:rFonts w:ascii="Arial" w:hAnsi="Arial" w:cs="Arial"/>
          <w:sz w:val="20"/>
          <w:szCs w:val="20"/>
        </w:rPr>
        <w:t xml:space="preserve"> </w:t>
      </w:r>
    </w:p>
    <w:p w14:paraId="76E804C8" w14:textId="77777777" w:rsidR="00734EF2" w:rsidRPr="00C10512" w:rsidRDefault="00734EF2" w:rsidP="00734EF2">
      <w:pPr>
        <w:autoSpaceDE w:val="0"/>
        <w:autoSpaceDN w:val="0"/>
        <w:spacing w:after="0" w:line="240" w:lineRule="auto"/>
        <w:ind w:left="567"/>
        <w:jc w:val="both"/>
        <w:rPr>
          <w:rFonts w:ascii="Arial" w:hAnsi="Arial" w:cs="Arial"/>
          <w:sz w:val="20"/>
          <w:szCs w:val="20"/>
        </w:rPr>
      </w:pPr>
    </w:p>
    <w:p w14:paraId="6138F1C9" w14:textId="77777777" w:rsidR="00796CF2" w:rsidRPr="00C10512"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Ak je uchádzač platiteľom DPH, navrhovanú zmluvnú cenu uvedie v zložení:</w:t>
      </w:r>
    </w:p>
    <w:p w14:paraId="60A08EB3" w14:textId="77777777" w:rsidR="00796CF2" w:rsidRPr="00C10512" w:rsidRDefault="00AC13F8" w:rsidP="008E5E54">
      <w:pPr>
        <w:tabs>
          <w:tab w:val="left" w:pos="1276"/>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14.3.1</w:t>
      </w:r>
      <w:r w:rsidRPr="00C10512">
        <w:rPr>
          <w:rFonts w:ascii="Arial" w:hAnsi="Arial" w:cs="Arial"/>
          <w:sz w:val="20"/>
          <w:szCs w:val="20"/>
        </w:rPr>
        <w:tab/>
        <w:t>n</w:t>
      </w:r>
      <w:r w:rsidR="00796CF2" w:rsidRPr="00C10512">
        <w:rPr>
          <w:rFonts w:ascii="Arial" w:hAnsi="Arial" w:cs="Arial"/>
          <w:sz w:val="20"/>
          <w:szCs w:val="20"/>
        </w:rPr>
        <w:t>avrhovaná zmluvná cena bez DPH</w:t>
      </w:r>
    </w:p>
    <w:p w14:paraId="0A8F4B56" w14:textId="77777777" w:rsidR="00796CF2" w:rsidRPr="00C10512" w:rsidRDefault="00AC13F8" w:rsidP="008E5E54">
      <w:pPr>
        <w:tabs>
          <w:tab w:val="left" w:pos="1276"/>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14.3.2</w:t>
      </w:r>
      <w:r w:rsidR="008D5BFD" w:rsidRPr="00C10512">
        <w:rPr>
          <w:rFonts w:ascii="Arial" w:hAnsi="Arial" w:cs="Arial"/>
          <w:sz w:val="20"/>
          <w:szCs w:val="20"/>
        </w:rPr>
        <w:tab/>
      </w:r>
      <w:r w:rsidRPr="00C10512">
        <w:rPr>
          <w:rFonts w:ascii="Arial" w:hAnsi="Arial" w:cs="Arial"/>
          <w:sz w:val="20"/>
          <w:szCs w:val="20"/>
        </w:rPr>
        <w:t>s</w:t>
      </w:r>
      <w:r w:rsidR="00796CF2" w:rsidRPr="00C10512">
        <w:rPr>
          <w:rFonts w:ascii="Arial" w:hAnsi="Arial" w:cs="Arial"/>
          <w:sz w:val="20"/>
          <w:szCs w:val="20"/>
        </w:rPr>
        <w:t>adzba DPH a výška DPH</w:t>
      </w:r>
    </w:p>
    <w:p w14:paraId="3649E1B5" w14:textId="3E0C5448" w:rsidR="00796CF2" w:rsidRPr="00C10512" w:rsidRDefault="00AC13F8" w:rsidP="008E5E54">
      <w:pPr>
        <w:tabs>
          <w:tab w:val="left" w:pos="1276"/>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14.3.3</w:t>
      </w:r>
      <w:r w:rsidRPr="00C10512">
        <w:rPr>
          <w:rFonts w:ascii="Arial" w:hAnsi="Arial" w:cs="Arial"/>
          <w:sz w:val="20"/>
          <w:szCs w:val="20"/>
        </w:rPr>
        <w:tab/>
        <w:t>n</w:t>
      </w:r>
      <w:r w:rsidR="00796CF2" w:rsidRPr="00C10512">
        <w:rPr>
          <w:rFonts w:ascii="Arial" w:hAnsi="Arial" w:cs="Arial"/>
          <w:sz w:val="20"/>
          <w:szCs w:val="20"/>
        </w:rPr>
        <w:t>avrhovaná zmluvná cena vrátane DPH</w:t>
      </w:r>
      <w:r w:rsidR="008D5BFD" w:rsidRPr="00C10512">
        <w:rPr>
          <w:rFonts w:ascii="Arial" w:hAnsi="Arial" w:cs="Arial"/>
          <w:sz w:val="20"/>
          <w:szCs w:val="20"/>
        </w:rPr>
        <w:t>.</w:t>
      </w:r>
    </w:p>
    <w:p w14:paraId="7A0A3016" w14:textId="77777777" w:rsidR="00734EF2" w:rsidRPr="00C10512" w:rsidRDefault="00734EF2" w:rsidP="008E5E54">
      <w:pPr>
        <w:tabs>
          <w:tab w:val="left" w:pos="1276"/>
        </w:tabs>
        <w:autoSpaceDE w:val="0"/>
        <w:autoSpaceDN w:val="0"/>
        <w:spacing w:after="0" w:line="240" w:lineRule="auto"/>
        <w:ind w:left="567"/>
        <w:jc w:val="both"/>
        <w:rPr>
          <w:rFonts w:ascii="Arial" w:hAnsi="Arial" w:cs="Arial"/>
          <w:sz w:val="20"/>
          <w:szCs w:val="20"/>
        </w:rPr>
      </w:pPr>
    </w:p>
    <w:p w14:paraId="4B64B0D3" w14:textId="639EE1E7" w:rsidR="00AC13F8"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Ak uchádzač nie je platiteľom DPH, uvedie navrhovanú zmluvnú cenu celkom. </w:t>
      </w:r>
      <w:r w:rsidR="00AC13F8" w:rsidRPr="00C10512">
        <w:rPr>
          <w:rFonts w:ascii="Arial" w:hAnsi="Arial" w:cs="Arial"/>
          <w:sz w:val="20"/>
          <w:szCs w:val="20"/>
        </w:rPr>
        <w:t>Skutočnosť či je alebo nie je platiteľom DPH, uvedie v ponuke v príslušnom Návrhu na plnenie kritéri</w:t>
      </w:r>
      <w:r w:rsidR="00C332BF" w:rsidRPr="00C10512">
        <w:rPr>
          <w:rFonts w:ascii="Arial" w:hAnsi="Arial" w:cs="Arial"/>
          <w:sz w:val="20"/>
          <w:szCs w:val="20"/>
        </w:rPr>
        <w:t>a</w:t>
      </w:r>
      <w:r w:rsidR="00A665D3" w:rsidRPr="00C10512">
        <w:rPr>
          <w:rFonts w:ascii="Arial" w:hAnsi="Arial" w:cs="Arial"/>
          <w:sz w:val="20"/>
          <w:szCs w:val="20"/>
        </w:rPr>
        <w:t xml:space="preserve"> </w:t>
      </w:r>
      <w:r w:rsidR="00AC13F8" w:rsidRPr="00C10512">
        <w:rPr>
          <w:rFonts w:ascii="Arial" w:hAnsi="Arial" w:cs="Arial"/>
          <w:sz w:val="20"/>
          <w:szCs w:val="20"/>
        </w:rPr>
        <w:t xml:space="preserve">(Príloha č. 1 k časti </w:t>
      </w:r>
      <w:r w:rsidR="00EC0D21" w:rsidRPr="00C10512">
        <w:rPr>
          <w:rFonts w:ascii="Arial" w:hAnsi="Arial" w:cs="Arial"/>
          <w:sz w:val="20"/>
          <w:szCs w:val="20"/>
        </w:rPr>
        <w:t>A.2</w:t>
      </w:r>
      <w:r w:rsidR="008D5BFD" w:rsidRPr="00C10512">
        <w:rPr>
          <w:rFonts w:ascii="Arial" w:hAnsi="Arial" w:cs="Arial"/>
          <w:sz w:val="20"/>
          <w:szCs w:val="20"/>
        </w:rPr>
        <w:t xml:space="preserve"> Kritéri</w:t>
      </w:r>
      <w:r w:rsidR="00D01C62" w:rsidRPr="00C10512">
        <w:rPr>
          <w:rFonts w:ascii="Arial" w:hAnsi="Arial" w:cs="Arial"/>
          <w:sz w:val="20"/>
          <w:szCs w:val="20"/>
        </w:rPr>
        <w:t>á</w:t>
      </w:r>
      <w:r w:rsidR="008D5BFD" w:rsidRPr="00C10512">
        <w:rPr>
          <w:rFonts w:ascii="Arial" w:hAnsi="Arial" w:cs="Arial"/>
          <w:sz w:val="20"/>
          <w:szCs w:val="20"/>
        </w:rPr>
        <w:t xml:space="preserve"> na hodnotenie ponúk a pravidlá ich uplatnenia </w:t>
      </w:r>
      <w:r w:rsidR="00FD40BB" w:rsidRPr="00C10512">
        <w:rPr>
          <w:rFonts w:ascii="Arial" w:hAnsi="Arial" w:cs="Arial"/>
          <w:sz w:val="20"/>
          <w:szCs w:val="20"/>
        </w:rPr>
        <w:t xml:space="preserve">týchto </w:t>
      </w:r>
      <w:r w:rsidR="0016482F">
        <w:rPr>
          <w:rFonts w:ascii="Arial" w:hAnsi="Arial" w:cs="Arial"/>
          <w:sz w:val="20"/>
          <w:szCs w:val="20"/>
        </w:rPr>
        <w:t xml:space="preserve">súťažných </w:t>
      </w:r>
      <w:r w:rsidR="0016482F" w:rsidRPr="0016482F">
        <w:rPr>
          <w:rFonts w:ascii="Arial" w:hAnsi="Arial" w:cs="Arial"/>
          <w:sz w:val="20"/>
          <w:szCs w:val="20"/>
        </w:rPr>
        <w:t>podkladov</w:t>
      </w:r>
      <w:r w:rsidR="00AC13F8" w:rsidRPr="0016482F">
        <w:rPr>
          <w:rFonts w:ascii="Arial" w:hAnsi="Arial" w:cs="Arial"/>
          <w:sz w:val="20"/>
          <w:szCs w:val="20"/>
        </w:rPr>
        <w:t>).</w:t>
      </w:r>
    </w:p>
    <w:p w14:paraId="614D4BD5" w14:textId="6D632050" w:rsidR="0016482F" w:rsidRDefault="0016482F" w:rsidP="003732D7">
      <w:pPr>
        <w:autoSpaceDE w:val="0"/>
        <w:autoSpaceDN w:val="0"/>
        <w:spacing w:after="0" w:line="240" w:lineRule="auto"/>
        <w:jc w:val="both"/>
        <w:rPr>
          <w:rFonts w:ascii="Arial" w:hAnsi="Arial" w:cs="Arial"/>
          <w:sz w:val="20"/>
          <w:szCs w:val="20"/>
        </w:rPr>
      </w:pPr>
    </w:p>
    <w:p w14:paraId="204B86B7" w14:textId="070472A8" w:rsidR="00EA2596" w:rsidRPr="005C33F5" w:rsidRDefault="003732D7" w:rsidP="005C33F5">
      <w:pPr>
        <w:numPr>
          <w:ilvl w:val="1"/>
          <w:numId w:val="72"/>
        </w:numPr>
        <w:ind w:left="567"/>
        <w:jc w:val="both"/>
        <w:rPr>
          <w:rFonts w:ascii="Arial" w:hAnsi="Arial" w:cs="Arial"/>
          <w:sz w:val="20"/>
          <w:szCs w:val="20"/>
        </w:rPr>
      </w:pPr>
      <w:r w:rsidRPr="00477824">
        <w:rPr>
          <w:rFonts w:ascii="Arial" w:hAnsi="Arial" w:cs="Arial"/>
          <w:sz w:val="20"/>
          <w:szCs w:val="20"/>
        </w:rPr>
        <w:t>V prípade, ak je uchádzač v postavení zahraničnej osoby, riadi sa zákonom č. 222/2004 Z.z. o dani z pridanej hodnoty v znení neskorších predpisov.</w:t>
      </w:r>
    </w:p>
    <w:p w14:paraId="276BCD7F" w14:textId="26A9DFB2" w:rsidR="001A0BEE" w:rsidRPr="005C33F5" w:rsidRDefault="00796CF2" w:rsidP="001A0BEE">
      <w:pPr>
        <w:pStyle w:val="Nadpis3"/>
        <w:numPr>
          <w:ilvl w:val="0"/>
          <w:numId w:val="71"/>
        </w:numPr>
        <w:tabs>
          <w:tab w:val="left" w:pos="567"/>
        </w:tabs>
        <w:spacing w:after="0"/>
        <w:ind w:left="567" w:hanging="567"/>
        <w:rPr>
          <w:rFonts w:cs="Arial"/>
          <w:noProof/>
        </w:rPr>
      </w:pPr>
      <w:bookmarkStart w:id="24" w:name="_Toc461981368"/>
      <w:r w:rsidRPr="00C10512">
        <w:rPr>
          <w:rFonts w:cs="Arial"/>
          <w:noProof/>
        </w:rPr>
        <w:t>Zábezpeka</w:t>
      </w:r>
      <w:bookmarkEnd w:id="24"/>
    </w:p>
    <w:p w14:paraId="1F1F6CF5" w14:textId="39F9CDC9" w:rsidR="00796CF2" w:rsidRPr="00C10512" w:rsidRDefault="00796CF2" w:rsidP="008E5E54">
      <w:pPr>
        <w:spacing w:after="0" w:line="240" w:lineRule="auto"/>
        <w:ind w:left="567" w:hanging="567"/>
        <w:jc w:val="both"/>
        <w:rPr>
          <w:rFonts w:ascii="Arial" w:hAnsi="Arial" w:cs="Arial"/>
          <w:sz w:val="20"/>
          <w:szCs w:val="20"/>
        </w:rPr>
      </w:pPr>
      <w:r w:rsidRPr="00C10512">
        <w:rPr>
          <w:rFonts w:ascii="Arial" w:hAnsi="Arial" w:cs="Arial"/>
          <w:sz w:val="20"/>
          <w:szCs w:val="20"/>
        </w:rPr>
        <w:t>15.1</w:t>
      </w:r>
      <w:r w:rsidR="005D1578" w:rsidRPr="00C10512">
        <w:rPr>
          <w:rFonts w:ascii="Arial" w:hAnsi="Arial" w:cs="Arial"/>
          <w:sz w:val="20"/>
          <w:szCs w:val="20"/>
        </w:rPr>
        <w:tab/>
      </w:r>
      <w:r w:rsidR="00E302DB" w:rsidRPr="00C10512">
        <w:rPr>
          <w:rFonts w:ascii="Arial" w:hAnsi="Arial" w:cs="Arial"/>
          <w:sz w:val="20"/>
          <w:szCs w:val="20"/>
        </w:rPr>
        <w:t>Verejný obstarávateľ vyžaduje</w:t>
      </w:r>
      <w:r w:rsidR="003D773E" w:rsidRPr="00C10512">
        <w:rPr>
          <w:rFonts w:ascii="Arial" w:hAnsi="Arial" w:cs="Arial"/>
          <w:sz w:val="20"/>
          <w:szCs w:val="20"/>
        </w:rPr>
        <w:t>,</w:t>
      </w:r>
      <w:r w:rsidR="00E302DB" w:rsidRPr="00C10512">
        <w:rPr>
          <w:rFonts w:ascii="Arial" w:hAnsi="Arial" w:cs="Arial"/>
          <w:sz w:val="20"/>
          <w:szCs w:val="20"/>
        </w:rPr>
        <w:t xml:space="preserve"> </w:t>
      </w:r>
      <w:r w:rsidR="003D773E" w:rsidRPr="00C10512">
        <w:rPr>
          <w:rFonts w:ascii="Arial" w:hAnsi="Arial" w:cs="Arial"/>
          <w:sz w:val="20"/>
          <w:szCs w:val="20"/>
        </w:rPr>
        <w:t>aby uchádzač zabezpečil viazanosť svojej ponuky zábezpekou. Zábezpeka je poskytnutie bankovej záruky, poistenie záruky alebo zloženie finančných prostriedkov na účet verejného obstarávateľa.</w:t>
      </w:r>
      <w:r w:rsidRPr="00C10512">
        <w:rPr>
          <w:rFonts w:ascii="Arial" w:hAnsi="Arial" w:cs="Arial"/>
          <w:sz w:val="20"/>
          <w:szCs w:val="20"/>
        </w:rPr>
        <w:t xml:space="preserve"> </w:t>
      </w:r>
    </w:p>
    <w:p w14:paraId="7F4AE36D" w14:textId="77777777" w:rsidR="00734EF2" w:rsidRPr="00C10512" w:rsidRDefault="00734EF2" w:rsidP="008E5E54">
      <w:pPr>
        <w:spacing w:after="0" w:line="240" w:lineRule="auto"/>
        <w:ind w:left="567" w:hanging="567"/>
        <w:jc w:val="both"/>
        <w:rPr>
          <w:rFonts w:ascii="Arial" w:hAnsi="Arial" w:cs="Arial"/>
          <w:sz w:val="20"/>
          <w:szCs w:val="20"/>
        </w:rPr>
      </w:pPr>
    </w:p>
    <w:p w14:paraId="68811E75" w14:textId="0B3C405B" w:rsidR="00734EF2" w:rsidRPr="00C10512" w:rsidRDefault="00796CF2" w:rsidP="008E5E54">
      <w:pPr>
        <w:spacing w:after="0" w:line="240" w:lineRule="auto"/>
        <w:ind w:left="567" w:hanging="567"/>
        <w:jc w:val="both"/>
        <w:rPr>
          <w:rFonts w:ascii="Arial" w:hAnsi="Arial" w:cs="Arial"/>
          <w:b/>
          <w:sz w:val="20"/>
          <w:szCs w:val="20"/>
        </w:rPr>
      </w:pPr>
      <w:r w:rsidRPr="007666DA">
        <w:rPr>
          <w:rFonts w:ascii="Arial" w:hAnsi="Arial" w:cs="Arial"/>
          <w:sz w:val="20"/>
          <w:szCs w:val="20"/>
        </w:rPr>
        <w:t>15.2</w:t>
      </w:r>
      <w:r w:rsidR="005D1578" w:rsidRPr="00D8712C">
        <w:rPr>
          <w:rFonts w:ascii="Arial" w:hAnsi="Arial" w:cs="Arial"/>
          <w:sz w:val="20"/>
          <w:szCs w:val="20"/>
        </w:rPr>
        <w:tab/>
      </w:r>
      <w:r w:rsidR="00E302DB" w:rsidRPr="00D8712C">
        <w:rPr>
          <w:rFonts w:ascii="Arial" w:hAnsi="Arial" w:cs="Arial"/>
          <w:sz w:val="20"/>
          <w:szCs w:val="20"/>
        </w:rPr>
        <w:t>Zábezpeka je stanovená v</w:t>
      </w:r>
      <w:r w:rsidR="00611165" w:rsidRPr="00D8712C">
        <w:rPr>
          <w:rFonts w:ascii="Arial" w:hAnsi="Arial" w:cs="Arial"/>
          <w:sz w:val="20"/>
          <w:szCs w:val="20"/>
        </w:rPr>
        <w:t>o výške</w:t>
      </w:r>
      <w:r w:rsidRPr="00D8712C">
        <w:rPr>
          <w:rFonts w:ascii="Arial" w:hAnsi="Arial" w:cs="Arial"/>
          <w:b/>
          <w:sz w:val="20"/>
          <w:szCs w:val="20"/>
        </w:rPr>
        <w:t xml:space="preserve"> </w:t>
      </w:r>
      <w:r w:rsidR="00D8712C" w:rsidRPr="00371923">
        <w:rPr>
          <w:rFonts w:ascii="Arial" w:hAnsi="Arial" w:cs="Arial"/>
          <w:b/>
          <w:sz w:val="20"/>
          <w:szCs w:val="20"/>
        </w:rPr>
        <w:t>10</w:t>
      </w:r>
      <w:r w:rsidR="00771A20" w:rsidRPr="00371923">
        <w:rPr>
          <w:rFonts w:ascii="Arial" w:hAnsi="Arial" w:cs="Arial"/>
          <w:b/>
          <w:sz w:val="20"/>
          <w:szCs w:val="20"/>
        </w:rPr>
        <w:t xml:space="preserve"> </w:t>
      </w:r>
      <w:r w:rsidR="00734EF2" w:rsidRPr="00371923">
        <w:rPr>
          <w:rFonts w:ascii="Arial" w:hAnsi="Arial" w:cs="Arial"/>
          <w:b/>
          <w:sz w:val="20"/>
          <w:szCs w:val="20"/>
        </w:rPr>
        <w:t>0</w:t>
      </w:r>
      <w:r w:rsidR="0035259C" w:rsidRPr="00371923">
        <w:rPr>
          <w:rFonts w:ascii="Arial" w:hAnsi="Arial" w:cs="Arial"/>
          <w:b/>
          <w:sz w:val="20"/>
          <w:szCs w:val="20"/>
        </w:rPr>
        <w:t>00</w:t>
      </w:r>
      <w:r w:rsidRPr="00371923">
        <w:rPr>
          <w:rFonts w:ascii="Arial" w:hAnsi="Arial" w:cs="Arial"/>
          <w:b/>
          <w:sz w:val="20"/>
          <w:szCs w:val="20"/>
        </w:rPr>
        <w:t xml:space="preserve">,00 </w:t>
      </w:r>
      <w:r w:rsidR="005C288C" w:rsidRPr="00371923">
        <w:rPr>
          <w:rFonts w:ascii="Arial" w:hAnsi="Arial" w:cs="Arial"/>
          <w:b/>
          <w:sz w:val="20"/>
          <w:szCs w:val="20"/>
        </w:rPr>
        <w:t>EUR</w:t>
      </w:r>
      <w:r w:rsidR="00187661" w:rsidRPr="00371923">
        <w:rPr>
          <w:rFonts w:ascii="Arial" w:hAnsi="Arial" w:cs="Arial"/>
          <w:b/>
          <w:sz w:val="20"/>
          <w:szCs w:val="20"/>
        </w:rPr>
        <w:t xml:space="preserve"> </w:t>
      </w:r>
      <w:r w:rsidR="00187661" w:rsidRPr="00371923">
        <w:rPr>
          <w:rFonts w:ascii="Arial" w:hAnsi="Arial" w:cs="Arial"/>
          <w:sz w:val="20"/>
          <w:szCs w:val="20"/>
        </w:rPr>
        <w:t>(slovom:</w:t>
      </w:r>
      <w:r w:rsidR="00195DAD" w:rsidRPr="00371923">
        <w:rPr>
          <w:rFonts w:ascii="Arial" w:hAnsi="Arial" w:cs="Arial"/>
          <w:sz w:val="20"/>
          <w:szCs w:val="20"/>
        </w:rPr>
        <w:t xml:space="preserve"> </w:t>
      </w:r>
      <w:r w:rsidR="00D8712C" w:rsidRPr="00371923">
        <w:rPr>
          <w:rFonts w:ascii="Arial" w:hAnsi="Arial" w:cs="Arial"/>
          <w:sz w:val="20"/>
          <w:szCs w:val="20"/>
        </w:rPr>
        <w:t xml:space="preserve">desaťtisíc </w:t>
      </w:r>
      <w:r w:rsidR="005C288C" w:rsidRPr="00371923">
        <w:rPr>
          <w:rFonts w:ascii="Arial" w:hAnsi="Arial" w:cs="Arial"/>
          <w:sz w:val="20"/>
          <w:szCs w:val="20"/>
        </w:rPr>
        <w:t>e</w:t>
      </w:r>
      <w:r w:rsidR="00195DAD" w:rsidRPr="00371923">
        <w:rPr>
          <w:rFonts w:ascii="Arial" w:hAnsi="Arial" w:cs="Arial"/>
          <w:sz w:val="20"/>
          <w:szCs w:val="20"/>
        </w:rPr>
        <w:t>ur)</w:t>
      </w:r>
      <w:r w:rsidR="005C288C" w:rsidRPr="00371923">
        <w:rPr>
          <w:rFonts w:ascii="Arial" w:hAnsi="Arial" w:cs="Arial"/>
          <w:sz w:val="20"/>
          <w:szCs w:val="20"/>
        </w:rPr>
        <w:t>.</w:t>
      </w:r>
      <w:r w:rsidR="00195DAD" w:rsidRPr="007666DA">
        <w:rPr>
          <w:rFonts w:ascii="Arial" w:hAnsi="Arial" w:cs="Arial"/>
          <w:sz w:val="20"/>
          <w:szCs w:val="20"/>
        </w:rPr>
        <w:t xml:space="preserve"> </w:t>
      </w:r>
      <w:r w:rsidR="00187661" w:rsidRPr="00D8712C">
        <w:rPr>
          <w:rFonts w:ascii="Arial" w:hAnsi="Arial" w:cs="Arial"/>
          <w:b/>
          <w:sz w:val="20"/>
          <w:szCs w:val="20"/>
        </w:rPr>
        <w:t xml:space="preserve"> </w:t>
      </w:r>
    </w:p>
    <w:p w14:paraId="13A3C175" w14:textId="7703D14B" w:rsidR="00796CF2" w:rsidRPr="00C10512" w:rsidRDefault="00C73705" w:rsidP="008E5E54">
      <w:pPr>
        <w:spacing w:after="0" w:line="240" w:lineRule="auto"/>
        <w:ind w:left="567" w:hanging="567"/>
        <w:jc w:val="both"/>
        <w:rPr>
          <w:rFonts w:ascii="Arial" w:hAnsi="Arial" w:cs="Arial"/>
          <w:sz w:val="20"/>
          <w:szCs w:val="20"/>
        </w:rPr>
      </w:pPr>
      <w:r w:rsidRPr="00C10512">
        <w:rPr>
          <w:rFonts w:ascii="Arial" w:hAnsi="Arial" w:cs="Arial"/>
          <w:b/>
          <w:sz w:val="20"/>
          <w:szCs w:val="20"/>
        </w:rPr>
        <w:t xml:space="preserve"> </w:t>
      </w:r>
      <w:r w:rsidR="00796CF2" w:rsidRPr="00C10512">
        <w:rPr>
          <w:rFonts w:ascii="Arial" w:hAnsi="Arial" w:cs="Arial"/>
          <w:sz w:val="20"/>
          <w:szCs w:val="20"/>
        </w:rPr>
        <w:t xml:space="preserve">  </w:t>
      </w:r>
    </w:p>
    <w:p w14:paraId="0C415FCD" w14:textId="77777777" w:rsidR="00796CF2" w:rsidRPr="00C10512" w:rsidRDefault="00796CF2" w:rsidP="008E5E54">
      <w:pPr>
        <w:spacing w:after="0" w:line="240" w:lineRule="auto"/>
        <w:ind w:left="567" w:hanging="567"/>
        <w:jc w:val="both"/>
        <w:rPr>
          <w:rFonts w:ascii="Arial" w:hAnsi="Arial" w:cs="Arial"/>
          <w:sz w:val="20"/>
          <w:szCs w:val="20"/>
        </w:rPr>
      </w:pPr>
      <w:r w:rsidRPr="00C10512">
        <w:rPr>
          <w:rFonts w:ascii="Arial" w:hAnsi="Arial" w:cs="Arial"/>
          <w:sz w:val="20"/>
          <w:szCs w:val="20"/>
        </w:rPr>
        <w:t>15.3</w:t>
      </w:r>
      <w:r w:rsidR="005D1578" w:rsidRPr="00C10512">
        <w:rPr>
          <w:rFonts w:ascii="Arial" w:hAnsi="Arial" w:cs="Arial"/>
          <w:sz w:val="20"/>
          <w:szCs w:val="20"/>
        </w:rPr>
        <w:tab/>
      </w:r>
      <w:r w:rsidR="003D773E" w:rsidRPr="003732D7">
        <w:rPr>
          <w:rFonts w:ascii="Arial" w:hAnsi="Arial" w:cs="Arial"/>
          <w:b/>
          <w:sz w:val="20"/>
          <w:szCs w:val="20"/>
        </w:rPr>
        <w:t>Spôsoby zloženia zábezpeky</w:t>
      </w:r>
      <w:r w:rsidR="00CE544B" w:rsidRPr="003732D7">
        <w:rPr>
          <w:rFonts w:ascii="Arial" w:hAnsi="Arial" w:cs="Arial"/>
          <w:b/>
          <w:sz w:val="20"/>
          <w:szCs w:val="20"/>
        </w:rPr>
        <w:t>:</w:t>
      </w:r>
    </w:p>
    <w:p w14:paraId="4304FB16" w14:textId="7967BFA8" w:rsidR="00796CF2" w:rsidRPr="00C10512" w:rsidRDefault="00796CF2" w:rsidP="008E5E54">
      <w:pPr>
        <w:tabs>
          <w:tab w:val="left" w:pos="-567"/>
        </w:tabs>
        <w:spacing w:after="0" w:line="240" w:lineRule="auto"/>
        <w:ind w:left="1276" w:hanging="709"/>
        <w:jc w:val="both"/>
        <w:rPr>
          <w:rFonts w:ascii="Arial" w:hAnsi="Arial" w:cs="Arial"/>
          <w:sz w:val="20"/>
          <w:szCs w:val="20"/>
        </w:rPr>
      </w:pPr>
      <w:r w:rsidRPr="00C10512">
        <w:rPr>
          <w:rFonts w:ascii="Arial" w:hAnsi="Arial" w:cs="Arial"/>
          <w:sz w:val="20"/>
          <w:szCs w:val="20"/>
        </w:rPr>
        <w:t>15.3.</w:t>
      </w:r>
      <w:r w:rsidR="003D773E" w:rsidRPr="00C10512">
        <w:rPr>
          <w:rFonts w:ascii="Arial" w:hAnsi="Arial" w:cs="Arial"/>
          <w:sz w:val="20"/>
          <w:szCs w:val="20"/>
        </w:rPr>
        <w:t>1</w:t>
      </w:r>
      <w:r w:rsidR="005D1578" w:rsidRPr="00C10512">
        <w:rPr>
          <w:rFonts w:ascii="Arial" w:hAnsi="Arial" w:cs="Arial"/>
          <w:sz w:val="20"/>
          <w:szCs w:val="20"/>
        </w:rPr>
        <w:tab/>
      </w:r>
      <w:r w:rsidR="00CE544B" w:rsidRPr="00C10512">
        <w:rPr>
          <w:rFonts w:ascii="Arial" w:hAnsi="Arial" w:cs="Arial"/>
          <w:sz w:val="20"/>
          <w:szCs w:val="20"/>
        </w:rPr>
        <w:t>z</w:t>
      </w:r>
      <w:r w:rsidRPr="00C10512">
        <w:rPr>
          <w:rFonts w:ascii="Arial" w:hAnsi="Arial" w:cs="Arial"/>
          <w:sz w:val="20"/>
          <w:szCs w:val="20"/>
        </w:rPr>
        <w:t xml:space="preserve">ložením finančných prostriedkov na bankový účet </w:t>
      </w:r>
      <w:r w:rsidR="00566D4E" w:rsidRPr="00C10512">
        <w:rPr>
          <w:rFonts w:ascii="Arial" w:hAnsi="Arial" w:cs="Arial"/>
          <w:sz w:val="20"/>
          <w:szCs w:val="20"/>
        </w:rPr>
        <w:t xml:space="preserve">verejného </w:t>
      </w:r>
      <w:r w:rsidRPr="00C10512">
        <w:rPr>
          <w:rFonts w:ascii="Arial" w:hAnsi="Arial" w:cs="Arial"/>
          <w:sz w:val="20"/>
          <w:szCs w:val="20"/>
        </w:rPr>
        <w:t xml:space="preserve">obstarávateľa </w:t>
      </w:r>
      <w:r w:rsidR="003D773E" w:rsidRPr="00C10512">
        <w:rPr>
          <w:rFonts w:ascii="Arial" w:hAnsi="Arial" w:cs="Arial"/>
          <w:sz w:val="20"/>
          <w:szCs w:val="20"/>
        </w:rPr>
        <w:t>alebo</w:t>
      </w:r>
    </w:p>
    <w:p w14:paraId="31215D00" w14:textId="77777777" w:rsidR="003D773E" w:rsidRPr="00C10512" w:rsidRDefault="003D773E" w:rsidP="008E5E54">
      <w:pPr>
        <w:tabs>
          <w:tab w:val="left" w:pos="1276"/>
        </w:tabs>
        <w:spacing w:after="0" w:line="240" w:lineRule="auto"/>
        <w:ind w:left="1276" w:hanging="709"/>
        <w:jc w:val="both"/>
        <w:rPr>
          <w:rFonts w:ascii="Arial" w:hAnsi="Arial" w:cs="Arial"/>
          <w:sz w:val="20"/>
          <w:szCs w:val="20"/>
        </w:rPr>
      </w:pPr>
      <w:r w:rsidRPr="00C10512">
        <w:rPr>
          <w:rFonts w:ascii="Arial" w:hAnsi="Arial" w:cs="Arial"/>
          <w:sz w:val="20"/>
          <w:szCs w:val="20"/>
        </w:rPr>
        <w:t>15.3.2</w:t>
      </w:r>
      <w:r w:rsidRPr="00C10512">
        <w:rPr>
          <w:rFonts w:ascii="Arial" w:hAnsi="Arial" w:cs="Arial"/>
          <w:sz w:val="20"/>
          <w:szCs w:val="20"/>
        </w:rPr>
        <w:tab/>
        <w:t>poskytnutím bankovej záruky za uchádzača, alebo</w:t>
      </w:r>
    </w:p>
    <w:p w14:paraId="67F992F4" w14:textId="77777777" w:rsidR="003D773E" w:rsidRPr="00C10512" w:rsidRDefault="003D773E" w:rsidP="008E5E54">
      <w:pPr>
        <w:tabs>
          <w:tab w:val="left" w:pos="-567"/>
        </w:tabs>
        <w:spacing w:after="0" w:line="240" w:lineRule="auto"/>
        <w:ind w:left="1276" w:hanging="709"/>
        <w:jc w:val="both"/>
        <w:rPr>
          <w:rFonts w:ascii="Arial" w:hAnsi="Arial" w:cs="Arial"/>
          <w:sz w:val="20"/>
          <w:szCs w:val="20"/>
        </w:rPr>
      </w:pPr>
      <w:r w:rsidRPr="00C10512">
        <w:rPr>
          <w:rFonts w:ascii="Arial" w:hAnsi="Arial" w:cs="Arial"/>
          <w:sz w:val="20"/>
          <w:szCs w:val="20"/>
        </w:rPr>
        <w:t>15.3.3</w:t>
      </w:r>
      <w:r w:rsidRPr="00C10512">
        <w:rPr>
          <w:rFonts w:ascii="Arial" w:hAnsi="Arial" w:cs="Arial"/>
          <w:sz w:val="20"/>
          <w:szCs w:val="20"/>
        </w:rPr>
        <w:tab/>
        <w:t>poskytnutím poistenia záruky za uchádzača.</w:t>
      </w:r>
    </w:p>
    <w:p w14:paraId="6C877F31" w14:textId="1590A264" w:rsidR="00CE544B" w:rsidRPr="00C10512" w:rsidRDefault="00CE544B" w:rsidP="008E5E54">
      <w:pPr>
        <w:tabs>
          <w:tab w:val="left" w:pos="-567"/>
        </w:tabs>
        <w:spacing w:after="0" w:line="240" w:lineRule="auto"/>
        <w:ind w:left="567" w:hanging="567"/>
        <w:jc w:val="both"/>
        <w:rPr>
          <w:rFonts w:ascii="Arial" w:hAnsi="Arial" w:cs="Arial"/>
          <w:sz w:val="20"/>
          <w:szCs w:val="20"/>
        </w:rPr>
      </w:pPr>
      <w:r w:rsidRPr="00C10512">
        <w:rPr>
          <w:rFonts w:ascii="Arial" w:hAnsi="Arial" w:cs="Arial"/>
          <w:sz w:val="20"/>
          <w:szCs w:val="20"/>
        </w:rPr>
        <w:tab/>
        <w:t xml:space="preserve">Spôsob zloženia zábezpeky si vyberie uchádzač podľa </w:t>
      </w:r>
      <w:r w:rsidR="00C050AA" w:rsidRPr="00C10512">
        <w:rPr>
          <w:rFonts w:ascii="Arial" w:hAnsi="Arial" w:cs="Arial"/>
          <w:sz w:val="20"/>
          <w:szCs w:val="20"/>
        </w:rPr>
        <w:t>niž</w:t>
      </w:r>
      <w:r w:rsidR="009B5BAC" w:rsidRPr="00C10512">
        <w:rPr>
          <w:rFonts w:ascii="Arial" w:hAnsi="Arial" w:cs="Arial"/>
          <w:sz w:val="20"/>
          <w:szCs w:val="20"/>
        </w:rPr>
        <w:t xml:space="preserve">šie </w:t>
      </w:r>
      <w:r w:rsidRPr="00C10512">
        <w:rPr>
          <w:rFonts w:ascii="Arial" w:hAnsi="Arial" w:cs="Arial"/>
          <w:sz w:val="20"/>
          <w:szCs w:val="20"/>
        </w:rPr>
        <w:t>uvedených podmienok zloženia.</w:t>
      </w:r>
    </w:p>
    <w:p w14:paraId="68B29D35" w14:textId="77777777" w:rsidR="00063795" w:rsidRPr="00C10512" w:rsidRDefault="00063795" w:rsidP="008E5E54">
      <w:pPr>
        <w:tabs>
          <w:tab w:val="left" w:pos="-567"/>
        </w:tabs>
        <w:spacing w:after="0" w:line="240" w:lineRule="auto"/>
        <w:ind w:left="567" w:hanging="567"/>
        <w:jc w:val="both"/>
        <w:rPr>
          <w:rFonts w:ascii="Arial" w:hAnsi="Arial" w:cs="Arial"/>
          <w:sz w:val="20"/>
          <w:szCs w:val="20"/>
        </w:rPr>
      </w:pPr>
    </w:p>
    <w:p w14:paraId="252771DD" w14:textId="77777777" w:rsidR="00796CF2" w:rsidRPr="00C10512" w:rsidRDefault="00796CF2" w:rsidP="00045F0C">
      <w:pPr>
        <w:spacing w:after="0" w:line="240" w:lineRule="auto"/>
        <w:jc w:val="both"/>
        <w:rPr>
          <w:rFonts w:ascii="Arial" w:hAnsi="Arial" w:cs="Arial"/>
          <w:sz w:val="20"/>
          <w:szCs w:val="20"/>
        </w:rPr>
      </w:pPr>
      <w:r w:rsidRPr="00C10512">
        <w:rPr>
          <w:rFonts w:ascii="Arial" w:hAnsi="Arial" w:cs="Arial"/>
          <w:sz w:val="20"/>
          <w:szCs w:val="20"/>
        </w:rPr>
        <w:t>15.4</w:t>
      </w:r>
      <w:r w:rsidR="005D1578" w:rsidRPr="00C10512">
        <w:rPr>
          <w:rFonts w:ascii="Arial" w:hAnsi="Arial" w:cs="Arial"/>
          <w:sz w:val="20"/>
          <w:szCs w:val="20"/>
        </w:rPr>
        <w:tab/>
      </w:r>
      <w:r w:rsidRPr="00C10512">
        <w:rPr>
          <w:rFonts w:ascii="Arial" w:hAnsi="Arial" w:cs="Arial"/>
          <w:b/>
          <w:sz w:val="20"/>
          <w:szCs w:val="20"/>
        </w:rPr>
        <w:t>Podmienky zloženia zábezpeky</w:t>
      </w:r>
    </w:p>
    <w:p w14:paraId="7547F6E3" w14:textId="77777777" w:rsidR="00305C67" w:rsidRPr="00C10512" w:rsidRDefault="00305C67" w:rsidP="00045F0C">
      <w:pPr>
        <w:spacing w:after="0" w:line="240" w:lineRule="auto"/>
        <w:ind w:left="1276" w:hanging="709"/>
        <w:jc w:val="both"/>
        <w:rPr>
          <w:rFonts w:ascii="Arial" w:hAnsi="Arial" w:cs="Arial"/>
          <w:sz w:val="20"/>
          <w:szCs w:val="20"/>
        </w:rPr>
      </w:pPr>
      <w:r w:rsidRPr="00C10512">
        <w:rPr>
          <w:rFonts w:ascii="Arial" w:hAnsi="Arial" w:cs="Arial"/>
          <w:sz w:val="20"/>
          <w:szCs w:val="20"/>
        </w:rPr>
        <w:t>15.4.1</w:t>
      </w:r>
      <w:r w:rsidRPr="00C10512">
        <w:rPr>
          <w:rFonts w:ascii="Arial" w:hAnsi="Arial" w:cs="Arial"/>
          <w:sz w:val="20"/>
          <w:szCs w:val="20"/>
        </w:rPr>
        <w:tab/>
      </w:r>
      <w:r w:rsidRPr="00C10512">
        <w:rPr>
          <w:rFonts w:ascii="Arial" w:hAnsi="Arial" w:cs="Arial"/>
          <w:sz w:val="20"/>
          <w:szCs w:val="20"/>
          <w:u w:val="single"/>
        </w:rPr>
        <w:t>Zloženie finančných prostriedkov na bankový účet verejného obstarávateľa</w:t>
      </w:r>
    </w:p>
    <w:p w14:paraId="64D746DE" w14:textId="3441EC7B" w:rsidR="00305C67" w:rsidRPr="00C10512" w:rsidRDefault="00305C67" w:rsidP="00045F0C">
      <w:pPr>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 xml:space="preserve">15.4.1.1 </w:t>
      </w:r>
      <w:r w:rsidRPr="00C10512">
        <w:rPr>
          <w:rFonts w:ascii="Arial" w:hAnsi="Arial" w:cs="Arial"/>
          <w:sz w:val="20"/>
          <w:szCs w:val="20"/>
        </w:rPr>
        <w:tab/>
        <w:t xml:space="preserve">Finančné prostriedky vo výške podľa bodu 15.2 časti A.1 Pokyny pre </w:t>
      </w:r>
      <w:r w:rsidR="00C414C7">
        <w:rPr>
          <w:rFonts w:ascii="Arial" w:hAnsi="Arial" w:cs="Arial"/>
          <w:sz w:val="20"/>
          <w:szCs w:val="20"/>
        </w:rPr>
        <w:t>záujemcov/</w:t>
      </w:r>
      <w:r w:rsidRPr="00C10512">
        <w:rPr>
          <w:rFonts w:ascii="Arial" w:hAnsi="Arial" w:cs="Arial"/>
          <w:sz w:val="20"/>
          <w:szCs w:val="20"/>
        </w:rPr>
        <w:t>uchádzačov týchto SP musia byť zložené na účet verejného obstarávateľa určený pre zábezpeky vedenom v</w:t>
      </w:r>
      <w:r w:rsidR="00626DE3">
        <w:rPr>
          <w:rFonts w:ascii="Arial" w:hAnsi="Arial" w:cs="Arial"/>
          <w:sz w:val="20"/>
          <w:szCs w:val="20"/>
        </w:rPr>
        <w:t> </w:t>
      </w:r>
      <w:r w:rsidRPr="00C10512">
        <w:rPr>
          <w:rFonts w:ascii="Arial" w:hAnsi="Arial" w:cs="Arial"/>
          <w:sz w:val="20"/>
          <w:szCs w:val="20"/>
        </w:rPr>
        <w:t>banke</w:t>
      </w:r>
      <w:r w:rsidR="00626DE3">
        <w:rPr>
          <w:rFonts w:ascii="Arial" w:hAnsi="Arial" w:cs="Arial"/>
          <w:sz w:val="20"/>
          <w:szCs w:val="20"/>
        </w:rPr>
        <w:t xml:space="preserve"> Štátna pokladnica</w:t>
      </w:r>
      <w:r w:rsidRPr="00C10512">
        <w:rPr>
          <w:rFonts w:ascii="Arial" w:hAnsi="Arial" w:cs="Arial"/>
          <w:sz w:val="20"/>
          <w:szCs w:val="20"/>
        </w:rPr>
        <w:t xml:space="preserve">, na číslo účtu: </w:t>
      </w:r>
    </w:p>
    <w:p w14:paraId="41AEF74C" w14:textId="77777777" w:rsidR="00063795" w:rsidRPr="00C10512" w:rsidRDefault="00063795" w:rsidP="00045F0C">
      <w:pPr>
        <w:tabs>
          <w:tab w:val="left" w:pos="2127"/>
        </w:tabs>
        <w:spacing w:after="0" w:line="240" w:lineRule="auto"/>
        <w:ind w:left="2127" w:hanging="851"/>
        <w:jc w:val="both"/>
        <w:rPr>
          <w:rFonts w:ascii="Arial" w:hAnsi="Arial" w:cs="Arial"/>
          <w:sz w:val="20"/>
          <w:szCs w:val="20"/>
        </w:rPr>
      </w:pPr>
    </w:p>
    <w:p w14:paraId="31C69BC6" w14:textId="63030B50" w:rsidR="00305C67" w:rsidRPr="00C10512" w:rsidRDefault="00305C67" w:rsidP="00045F0C">
      <w:pPr>
        <w:tabs>
          <w:tab w:val="left" w:pos="2127"/>
        </w:tabs>
        <w:spacing w:after="0" w:line="240" w:lineRule="auto"/>
        <w:jc w:val="both"/>
        <w:rPr>
          <w:rFonts w:ascii="Arial" w:hAnsi="Arial" w:cs="Arial"/>
          <w:b/>
          <w:sz w:val="20"/>
          <w:szCs w:val="20"/>
        </w:rPr>
      </w:pPr>
      <w:r w:rsidRPr="00C10512">
        <w:rPr>
          <w:rFonts w:ascii="Arial" w:hAnsi="Arial" w:cs="Arial"/>
          <w:sz w:val="20"/>
          <w:szCs w:val="20"/>
        </w:rPr>
        <w:tab/>
      </w:r>
      <w:r w:rsidRPr="00C10512">
        <w:rPr>
          <w:rFonts w:ascii="Arial" w:hAnsi="Arial" w:cs="Arial"/>
          <w:b/>
          <w:sz w:val="20"/>
          <w:szCs w:val="20"/>
        </w:rPr>
        <w:t>IBAN:</w:t>
      </w:r>
      <w:r w:rsidRPr="00C10512">
        <w:rPr>
          <w:rFonts w:ascii="Arial" w:hAnsi="Arial" w:cs="Arial"/>
          <w:b/>
          <w:sz w:val="20"/>
          <w:szCs w:val="20"/>
        </w:rPr>
        <w:tab/>
      </w:r>
      <w:r w:rsidRPr="00C10512">
        <w:rPr>
          <w:rFonts w:ascii="Arial" w:hAnsi="Arial" w:cs="Arial"/>
          <w:b/>
          <w:sz w:val="20"/>
          <w:szCs w:val="20"/>
        </w:rPr>
        <w:tab/>
      </w:r>
      <w:r w:rsidRPr="00C10512">
        <w:rPr>
          <w:rFonts w:ascii="Arial" w:hAnsi="Arial" w:cs="Arial"/>
          <w:b/>
          <w:sz w:val="20"/>
          <w:szCs w:val="20"/>
        </w:rPr>
        <w:tab/>
      </w:r>
      <w:r w:rsidRPr="00C10512">
        <w:rPr>
          <w:rFonts w:ascii="Arial" w:hAnsi="Arial" w:cs="Arial"/>
          <w:b/>
          <w:sz w:val="20"/>
          <w:szCs w:val="20"/>
        </w:rPr>
        <w:tab/>
      </w:r>
      <w:r w:rsidRPr="00C10512">
        <w:rPr>
          <w:rFonts w:ascii="Arial" w:hAnsi="Arial" w:cs="Arial"/>
          <w:b/>
          <w:sz w:val="20"/>
          <w:szCs w:val="20"/>
        </w:rPr>
        <w:tab/>
      </w:r>
      <w:r w:rsidR="00626DE3">
        <w:rPr>
          <w:rFonts w:ascii="Arial" w:hAnsi="Arial" w:cs="Arial"/>
          <w:b/>
          <w:sz w:val="20"/>
          <w:szCs w:val="20"/>
        </w:rPr>
        <w:t>SK13 8180 0000 0070 0069 4614</w:t>
      </w:r>
    </w:p>
    <w:p w14:paraId="2B52CEB3" w14:textId="06D5F081" w:rsidR="00305C67" w:rsidRPr="00C10512" w:rsidRDefault="00305C67" w:rsidP="00045F0C">
      <w:pPr>
        <w:tabs>
          <w:tab w:val="left" w:pos="-284"/>
          <w:tab w:val="left" w:pos="2127"/>
        </w:tabs>
        <w:spacing w:after="0" w:line="240" w:lineRule="auto"/>
        <w:jc w:val="both"/>
        <w:rPr>
          <w:rFonts w:ascii="Arial" w:hAnsi="Arial" w:cs="Arial"/>
          <w:b/>
          <w:sz w:val="20"/>
          <w:szCs w:val="20"/>
        </w:rPr>
      </w:pPr>
      <w:r w:rsidRPr="00C10512">
        <w:rPr>
          <w:rFonts w:ascii="Arial" w:hAnsi="Arial" w:cs="Arial"/>
          <w:b/>
          <w:sz w:val="20"/>
          <w:szCs w:val="20"/>
        </w:rPr>
        <w:tab/>
        <w:t>SWIFT (BIC)</w:t>
      </w:r>
      <w:r w:rsidR="000F042F" w:rsidRPr="00C10512">
        <w:rPr>
          <w:rFonts w:ascii="Arial" w:hAnsi="Arial" w:cs="Arial"/>
          <w:b/>
          <w:sz w:val="20"/>
          <w:szCs w:val="20"/>
        </w:rPr>
        <w:t xml:space="preserve"> kód</w:t>
      </w:r>
      <w:r w:rsidRPr="00C10512">
        <w:rPr>
          <w:rFonts w:ascii="Arial" w:hAnsi="Arial" w:cs="Arial"/>
          <w:b/>
          <w:sz w:val="20"/>
          <w:szCs w:val="20"/>
        </w:rPr>
        <w:t xml:space="preserve">: </w:t>
      </w:r>
      <w:r w:rsidRPr="00C10512">
        <w:rPr>
          <w:rFonts w:ascii="Arial" w:hAnsi="Arial" w:cs="Arial"/>
          <w:b/>
          <w:sz w:val="20"/>
          <w:szCs w:val="20"/>
        </w:rPr>
        <w:tab/>
      </w:r>
      <w:r w:rsidR="00626DE3">
        <w:rPr>
          <w:rStyle w:val="Styl11bModr"/>
          <w:rFonts w:ascii="Arial" w:hAnsi="Arial" w:cs="Arial"/>
          <w:b/>
          <w:sz w:val="20"/>
          <w:szCs w:val="20"/>
        </w:rPr>
        <w:t>SPSRSKBA</w:t>
      </w:r>
    </w:p>
    <w:p w14:paraId="22D085B7" w14:textId="5C801713" w:rsidR="00305C67" w:rsidRPr="00C10512" w:rsidRDefault="00305C67" w:rsidP="00045F0C">
      <w:pPr>
        <w:tabs>
          <w:tab w:val="right" w:leader="dot" w:pos="-709"/>
          <w:tab w:val="left" w:pos="2127"/>
        </w:tabs>
        <w:spacing w:after="0" w:line="240" w:lineRule="auto"/>
        <w:jc w:val="both"/>
        <w:rPr>
          <w:rFonts w:ascii="Arial" w:hAnsi="Arial" w:cs="Arial"/>
          <w:b/>
          <w:sz w:val="20"/>
          <w:szCs w:val="20"/>
        </w:rPr>
      </w:pPr>
      <w:r w:rsidRPr="00C10512">
        <w:rPr>
          <w:rFonts w:ascii="Arial" w:hAnsi="Arial" w:cs="Arial"/>
          <w:b/>
          <w:sz w:val="20"/>
          <w:szCs w:val="20"/>
        </w:rPr>
        <w:tab/>
      </w:r>
      <w:r w:rsidR="000F042F" w:rsidRPr="00C10512">
        <w:rPr>
          <w:rFonts w:ascii="Arial" w:hAnsi="Arial" w:cs="Arial"/>
          <w:b/>
          <w:sz w:val="20"/>
          <w:szCs w:val="20"/>
        </w:rPr>
        <w:t>V</w:t>
      </w:r>
      <w:r w:rsidRPr="00C10512">
        <w:rPr>
          <w:rFonts w:ascii="Arial" w:hAnsi="Arial" w:cs="Arial"/>
          <w:b/>
          <w:sz w:val="20"/>
          <w:szCs w:val="20"/>
        </w:rPr>
        <w:t>ariabilný symbol:</w:t>
      </w:r>
      <w:r w:rsidRPr="00C10512">
        <w:rPr>
          <w:rFonts w:ascii="Arial" w:hAnsi="Arial" w:cs="Arial"/>
          <w:b/>
          <w:sz w:val="20"/>
          <w:szCs w:val="20"/>
        </w:rPr>
        <w:tab/>
      </w:r>
      <w:r w:rsidR="00B551E3">
        <w:rPr>
          <w:rFonts w:ascii="Arial" w:hAnsi="Arial" w:cs="Arial"/>
          <w:b/>
          <w:sz w:val="20"/>
          <w:szCs w:val="20"/>
        </w:rPr>
        <w:t>03103012025</w:t>
      </w:r>
      <w:r w:rsidR="002C0790" w:rsidRPr="00C10512">
        <w:rPr>
          <w:rFonts w:ascii="Arial" w:hAnsi="Arial" w:cs="Arial"/>
          <w:b/>
          <w:sz w:val="20"/>
          <w:szCs w:val="20"/>
        </w:rPr>
        <w:t xml:space="preserve">  </w:t>
      </w:r>
    </w:p>
    <w:p w14:paraId="34A68B68" w14:textId="0065EB68" w:rsidR="00305C67" w:rsidRPr="00C10512" w:rsidRDefault="00305C67" w:rsidP="00045F0C">
      <w:pPr>
        <w:tabs>
          <w:tab w:val="left" w:pos="2127"/>
        </w:tabs>
        <w:spacing w:after="0" w:line="240" w:lineRule="auto"/>
        <w:ind w:left="2127" w:right="70" w:hanging="850"/>
        <w:jc w:val="both"/>
        <w:rPr>
          <w:rFonts w:ascii="Arial" w:hAnsi="Arial" w:cs="Arial"/>
          <w:sz w:val="20"/>
          <w:szCs w:val="20"/>
        </w:rPr>
      </w:pPr>
      <w:r w:rsidRPr="00C10512">
        <w:rPr>
          <w:rFonts w:ascii="Arial" w:hAnsi="Arial" w:cs="Arial"/>
          <w:sz w:val="20"/>
          <w:szCs w:val="20"/>
        </w:rPr>
        <w:t>15.4.1.2</w:t>
      </w:r>
      <w:r w:rsidRPr="00C10512">
        <w:rPr>
          <w:rFonts w:ascii="Arial" w:hAnsi="Arial" w:cs="Arial"/>
          <w:sz w:val="20"/>
          <w:szCs w:val="20"/>
        </w:rPr>
        <w:tab/>
        <w:t>Finančné prostriedky musia byť pripísané na úče</w:t>
      </w:r>
      <w:r w:rsidR="000F042F" w:rsidRPr="00C10512">
        <w:rPr>
          <w:rFonts w:ascii="Arial" w:hAnsi="Arial" w:cs="Arial"/>
          <w:sz w:val="20"/>
          <w:szCs w:val="20"/>
        </w:rPr>
        <w:t>t</w:t>
      </w:r>
      <w:r w:rsidRPr="00C10512">
        <w:rPr>
          <w:rFonts w:ascii="Arial" w:hAnsi="Arial" w:cs="Arial"/>
          <w:sz w:val="20"/>
          <w:szCs w:val="20"/>
        </w:rPr>
        <w:t xml:space="preserve"> verejného obstarávateľa najneskôr v lehot</w:t>
      </w:r>
      <w:r w:rsidR="00485A32" w:rsidRPr="00C10512">
        <w:rPr>
          <w:rFonts w:ascii="Arial" w:hAnsi="Arial" w:cs="Arial"/>
          <w:sz w:val="20"/>
          <w:szCs w:val="20"/>
        </w:rPr>
        <w:t>e</w:t>
      </w:r>
      <w:r w:rsidRPr="00C10512">
        <w:rPr>
          <w:rFonts w:ascii="Arial" w:hAnsi="Arial" w:cs="Arial"/>
          <w:sz w:val="20"/>
          <w:szCs w:val="20"/>
        </w:rPr>
        <w:t xml:space="preserve"> na predkladanie ponúk podľa bodu 20.1 časti A.1 Pokyny pre </w:t>
      </w:r>
      <w:r w:rsidR="00A318BE">
        <w:rPr>
          <w:rFonts w:ascii="Arial" w:hAnsi="Arial" w:cs="Arial"/>
          <w:sz w:val="20"/>
          <w:szCs w:val="20"/>
        </w:rPr>
        <w:t>záujemcov/</w:t>
      </w:r>
      <w:r w:rsidRPr="00C10512">
        <w:rPr>
          <w:rFonts w:ascii="Arial" w:hAnsi="Arial" w:cs="Arial"/>
          <w:sz w:val="20"/>
          <w:szCs w:val="20"/>
        </w:rPr>
        <w:t>uchádzačov týchto SP</w:t>
      </w:r>
      <w:r w:rsidR="00EA4DD9" w:rsidRPr="00C10512">
        <w:rPr>
          <w:rFonts w:ascii="Arial" w:hAnsi="Arial" w:cs="Arial"/>
          <w:sz w:val="20"/>
          <w:szCs w:val="20"/>
        </w:rPr>
        <w:t>.</w:t>
      </w:r>
      <w:r w:rsidRPr="00C10512">
        <w:rPr>
          <w:rFonts w:ascii="Arial" w:hAnsi="Arial" w:cs="Arial"/>
          <w:sz w:val="20"/>
          <w:szCs w:val="20"/>
        </w:rPr>
        <w:t xml:space="preserve"> Doba platnosti zábezpeky formou zloženia finančných prostriedkov na účet verejného obstarávateľa trvá až do uplynutia lehoty viazanosti ponúk.</w:t>
      </w:r>
    </w:p>
    <w:p w14:paraId="743EEB05" w14:textId="77777777" w:rsidR="00305C67" w:rsidRPr="00C10512" w:rsidRDefault="00305C67" w:rsidP="00045F0C">
      <w:pPr>
        <w:tabs>
          <w:tab w:val="left" w:pos="2127"/>
        </w:tabs>
        <w:spacing w:after="0" w:line="240" w:lineRule="auto"/>
        <w:ind w:left="2127" w:hanging="854"/>
        <w:jc w:val="both"/>
        <w:rPr>
          <w:rFonts w:ascii="Arial" w:hAnsi="Arial" w:cs="Arial"/>
          <w:sz w:val="20"/>
          <w:szCs w:val="20"/>
        </w:rPr>
      </w:pPr>
      <w:r w:rsidRPr="00C10512">
        <w:rPr>
          <w:rFonts w:ascii="Arial" w:hAnsi="Arial" w:cs="Arial"/>
          <w:sz w:val="20"/>
          <w:szCs w:val="20"/>
        </w:rPr>
        <w:t xml:space="preserve">15.4.1.3 </w:t>
      </w:r>
      <w:r w:rsidRPr="00C10512">
        <w:rPr>
          <w:rFonts w:ascii="Arial" w:hAnsi="Arial" w:cs="Arial"/>
          <w:sz w:val="20"/>
          <w:szCs w:val="20"/>
        </w:rPr>
        <w:tab/>
        <w:t>Ak finančné prostriedky nebudú zložené na účte verejného obstarávateľa podľa bodov 15.4.1.1 a 15.4.1.2, bude ponuka uchádzača z verejnej súťaže vylúčená.</w:t>
      </w:r>
    </w:p>
    <w:p w14:paraId="2CCB21A5" w14:textId="70520123" w:rsidR="00305C67" w:rsidRPr="00C10512" w:rsidRDefault="00305C67" w:rsidP="00045F0C">
      <w:pPr>
        <w:tabs>
          <w:tab w:val="left" w:pos="2127"/>
        </w:tabs>
        <w:spacing w:after="0" w:line="240" w:lineRule="auto"/>
        <w:ind w:left="2127" w:hanging="854"/>
        <w:jc w:val="both"/>
        <w:rPr>
          <w:rFonts w:ascii="Arial" w:hAnsi="Arial" w:cs="Arial"/>
          <w:sz w:val="20"/>
          <w:szCs w:val="20"/>
        </w:rPr>
      </w:pPr>
      <w:r w:rsidRPr="00C10512">
        <w:rPr>
          <w:rFonts w:ascii="Arial" w:hAnsi="Arial" w:cs="Arial"/>
          <w:sz w:val="20"/>
          <w:szCs w:val="20"/>
        </w:rPr>
        <w:tab/>
        <w:t>Verejný obstarávateľ odporúča, aby uchádzač doložil k svojej ponuke výpis z bankového účtu o vklade požadovanej čiastky na daný účet verejného obstarávateľa.</w:t>
      </w:r>
    </w:p>
    <w:p w14:paraId="15029673" w14:textId="77777777" w:rsidR="00063795" w:rsidRPr="00C10512" w:rsidRDefault="00063795" w:rsidP="00045F0C">
      <w:pPr>
        <w:tabs>
          <w:tab w:val="left" w:pos="2127"/>
        </w:tabs>
        <w:spacing w:after="0" w:line="240" w:lineRule="auto"/>
        <w:ind w:left="2127" w:hanging="854"/>
        <w:jc w:val="both"/>
        <w:rPr>
          <w:rFonts w:ascii="Arial" w:hAnsi="Arial" w:cs="Arial"/>
          <w:sz w:val="20"/>
          <w:szCs w:val="20"/>
        </w:rPr>
      </w:pPr>
    </w:p>
    <w:p w14:paraId="07D6701E" w14:textId="77777777" w:rsidR="00305C67" w:rsidRPr="00C10512" w:rsidRDefault="00305C67" w:rsidP="00045F0C">
      <w:pPr>
        <w:tabs>
          <w:tab w:val="left" w:pos="1276"/>
        </w:tabs>
        <w:spacing w:after="0" w:line="240" w:lineRule="auto"/>
        <w:ind w:left="1276" w:hanging="709"/>
        <w:jc w:val="both"/>
        <w:rPr>
          <w:rFonts w:ascii="Arial" w:hAnsi="Arial" w:cs="Arial"/>
          <w:sz w:val="20"/>
          <w:szCs w:val="20"/>
          <w:u w:val="single"/>
        </w:rPr>
      </w:pPr>
      <w:r w:rsidRPr="00C10512">
        <w:rPr>
          <w:rFonts w:ascii="Arial" w:hAnsi="Arial" w:cs="Arial"/>
          <w:sz w:val="20"/>
          <w:szCs w:val="20"/>
        </w:rPr>
        <w:t>15.4.2</w:t>
      </w:r>
      <w:r w:rsidRPr="00C10512">
        <w:rPr>
          <w:rFonts w:ascii="Arial" w:hAnsi="Arial" w:cs="Arial"/>
          <w:sz w:val="20"/>
          <w:szCs w:val="20"/>
        </w:rPr>
        <w:tab/>
      </w:r>
      <w:r w:rsidRPr="00C10512">
        <w:rPr>
          <w:rFonts w:ascii="Arial" w:hAnsi="Arial" w:cs="Arial"/>
          <w:sz w:val="20"/>
          <w:szCs w:val="20"/>
          <w:u w:val="single"/>
        </w:rPr>
        <w:t>Poskytnutie bankovej záruky za uchádzača</w:t>
      </w:r>
    </w:p>
    <w:p w14:paraId="4897D2B7" w14:textId="1D10AF2C"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 xml:space="preserve">15.4.2.1  </w:t>
      </w:r>
      <w:r w:rsidRPr="00C10512">
        <w:rPr>
          <w:rFonts w:ascii="Arial" w:hAnsi="Arial" w:cs="Arial"/>
          <w:sz w:val="20"/>
          <w:szCs w:val="20"/>
        </w:rPr>
        <w:tab/>
        <w:t xml:space="preserve">V prípade, že uchádzač použije možnosť poskytnutia bankovej záruky podľa bodu 15.3.2 časti A.1 Pokyny pre </w:t>
      </w:r>
      <w:r w:rsidR="00A318BE">
        <w:rPr>
          <w:rFonts w:ascii="Arial" w:hAnsi="Arial" w:cs="Arial"/>
          <w:sz w:val="20"/>
          <w:szCs w:val="20"/>
        </w:rPr>
        <w:t>záujemcov/</w:t>
      </w:r>
      <w:r w:rsidRPr="00C10512">
        <w:rPr>
          <w:rFonts w:ascii="Arial" w:hAnsi="Arial" w:cs="Arial"/>
          <w:sz w:val="20"/>
          <w:szCs w:val="20"/>
        </w:rPr>
        <w:t>uchádzačov týchto SP, je povinný predložiť v ponuke predloženej prostredníctvom systému JOSEPHINE kópiu (s</w:t>
      </w:r>
      <w:r w:rsidR="000F042F" w:rsidRPr="00C10512">
        <w:rPr>
          <w:rFonts w:ascii="Arial" w:hAnsi="Arial" w:cs="Arial"/>
          <w:sz w:val="20"/>
          <w:szCs w:val="20"/>
        </w:rPr>
        <w:t>ke</w:t>
      </w:r>
      <w:r w:rsidRPr="00C10512">
        <w:rPr>
          <w:rFonts w:ascii="Arial" w:hAnsi="Arial" w:cs="Arial"/>
          <w:sz w:val="20"/>
          <w:szCs w:val="20"/>
        </w:rPr>
        <w:t>n originálu) bankovej záruky.</w:t>
      </w:r>
    </w:p>
    <w:p w14:paraId="037B8994" w14:textId="330FEE7C" w:rsidR="00305C67" w:rsidRPr="00C10512" w:rsidRDefault="00305C67" w:rsidP="00045F0C">
      <w:pPr>
        <w:spacing w:after="0" w:line="240" w:lineRule="auto"/>
        <w:ind w:left="3119" w:hanging="992"/>
        <w:jc w:val="both"/>
        <w:rPr>
          <w:rFonts w:ascii="Arial" w:eastAsia="Calibri" w:hAnsi="Arial" w:cs="Arial"/>
          <w:sz w:val="20"/>
          <w:szCs w:val="20"/>
          <w:lang w:eastAsia="sk-SK"/>
        </w:rPr>
      </w:pPr>
      <w:r w:rsidRPr="00C10512">
        <w:rPr>
          <w:rFonts w:ascii="Arial" w:eastAsia="Calibri" w:hAnsi="Arial" w:cs="Arial"/>
          <w:sz w:val="20"/>
          <w:szCs w:val="20"/>
          <w:lang w:eastAsia="sk-SK"/>
        </w:rPr>
        <w:t xml:space="preserve">15.4.2.1.1 </w:t>
      </w:r>
      <w:r w:rsidRPr="00C10512">
        <w:rPr>
          <w:rFonts w:ascii="Arial" w:eastAsia="Calibri" w:hAnsi="Arial" w:cs="Arial"/>
          <w:sz w:val="20"/>
          <w:szCs w:val="20"/>
        </w:rPr>
        <w:tab/>
      </w:r>
      <w:r w:rsidRPr="00C10512">
        <w:rPr>
          <w:rFonts w:ascii="Arial" w:eastAsia="Calibri" w:hAnsi="Arial" w:cs="Arial"/>
          <w:sz w:val="20"/>
          <w:szCs w:val="20"/>
          <w:lang w:eastAsia="sk-SK"/>
        </w:rPr>
        <w:t>Originál bankovej záruky vystavený bankou musí</w:t>
      </w:r>
      <w:r w:rsidR="00F97B05" w:rsidRPr="00C10512">
        <w:rPr>
          <w:rFonts w:ascii="Arial" w:eastAsia="Calibri" w:hAnsi="Arial" w:cs="Arial"/>
          <w:sz w:val="20"/>
          <w:szCs w:val="20"/>
          <w:lang w:eastAsia="sk-SK"/>
        </w:rPr>
        <w:t xml:space="preserve"> </w:t>
      </w:r>
      <w:r w:rsidRPr="00C10512">
        <w:rPr>
          <w:rFonts w:ascii="Arial" w:eastAsia="Calibri" w:hAnsi="Arial" w:cs="Arial"/>
          <w:sz w:val="20"/>
          <w:szCs w:val="20"/>
          <w:lang w:eastAsia="sk-SK"/>
        </w:rPr>
        <w:t>uchádzač doručiť verejnému obstarávateľovi v uzatvorenej obálke v lehote na predkladanie ponúk osobne alebo poštou na adresu verejného obstarávateľa:</w:t>
      </w:r>
    </w:p>
    <w:p w14:paraId="29301D44" w14:textId="77777777" w:rsidR="001A0BEE" w:rsidRPr="00C10512" w:rsidRDefault="001A0BEE" w:rsidP="00045F0C">
      <w:pPr>
        <w:spacing w:after="0" w:line="240" w:lineRule="auto"/>
        <w:ind w:left="3119" w:hanging="992"/>
        <w:jc w:val="both"/>
        <w:rPr>
          <w:rFonts w:ascii="Arial" w:eastAsia="Calibri" w:hAnsi="Arial" w:cs="Arial"/>
          <w:sz w:val="20"/>
          <w:szCs w:val="20"/>
          <w:lang w:eastAsia="sk-SK"/>
        </w:rPr>
      </w:pPr>
    </w:p>
    <w:p w14:paraId="3559B71A" w14:textId="77777777" w:rsidR="00305C67" w:rsidRPr="00C10512" w:rsidRDefault="00305C67" w:rsidP="00045F0C">
      <w:pPr>
        <w:spacing w:after="0" w:line="240" w:lineRule="auto"/>
        <w:ind w:left="3119"/>
        <w:jc w:val="both"/>
        <w:rPr>
          <w:rFonts w:ascii="Arial" w:hAnsi="Arial" w:cs="Arial"/>
          <w:b/>
          <w:sz w:val="20"/>
          <w:szCs w:val="20"/>
        </w:rPr>
      </w:pPr>
      <w:r w:rsidRPr="00C10512">
        <w:rPr>
          <w:rFonts w:ascii="Arial" w:hAnsi="Arial" w:cs="Arial"/>
          <w:b/>
          <w:sz w:val="20"/>
          <w:szCs w:val="20"/>
        </w:rPr>
        <w:t>Národná diaľničná spoločnosť, a.s.</w:t>
      </w:r>
    </w:p>
    <w:p w14:paraId="4DD22D19" w14:textId="77777777" w:rsidR="00305C67" w:rsidRPr="00C10512" w:rsidRDefault="00305C67" w:rsidP="00045F0C">
      <w:pPr>
        <w:spacing w:after="0" w:line="240" w:lineRule="auto"/>
        <w:ind w:left="3119"/>
        <w:jc w:val="both"/>
        <w:rPr>
          <w:rFonts w:ascii="Arial" w:hAnsi="Arial" w:cs="Arial"/>
          <w:b/>
          <w:sz w:val="20"/>
          <w:szCs w:val="20"/>
        </w:rPr>
      </w:pPr>
      <w:r w:rsidRPr="00C10512">
        <w:rPr>
          <w:rFonts w:ascii="Arial" w:hAnsi="Arial" w:cs="Arial"/>
          <w:b/>
          <w:sz w:val="20"/>
          <w:szCs w:val="20"/>
        </w:rPr>
        <w:t>Dúbravská cesta 14</w:t>
      </w:r>
    </w:p>
    <w:p w14:paraId="1318EAF5" w14:textId="35DF841C" w:rsidR="00305C67" w:rsidRPr="00C10512" w:rsidRDefault="00305C67" w:rsidP="00045F0C">
      <w:pPr>
        <w:spacing w:after="0" w:line="240" w:lineRule="auto"/>
        <w:ind w:left="3119"/>
        <w:jc w:val="both"/>
        <w:rPr>
          <w:rFonts w:ascii="Arial" w:hAnsi="Arial" w:cs="Arial"/>
          <w:b/>
          <w:sz w:val="20"/>
          <w:szCs w:val="20"/>
        </w:rPr>
      </w:pPr>
      <w:r w:rsidRPr="00C10512">
        <w:rPr>
          <w:rFonts w:ascii="Arial" w:hAnsi="Arial" w:cs="Arial"/>
          <w:b/>
          <w:sz w:val="20"/>
          <w:szCs w:val="20"/>
        </w:rPr>
        <w:t>841 04 Bratislava</w:t>
      </w:r>
    </w:p>
    <w:p w14:paraId="37808D37" w14:textId="36F45695" w:rsidR="001A0BEE" w:rsidRPr="00C10512" w:rsidRDefault="001A0BEE" w:rsidP="00045F0C">
      <w:pPr>
        <w:spacing w:after="0" w:line="240" w:lineRule="auto"/>
        <w:ind w:left="3119"/>
        <w:jc w:val="both"/>
        <w:rPr>
          <w:rFonts w:ascii="Arial" w:hAnsi="Arial" w:cs="Arial"/>
          <w:b/>
          <w:sz w:val="20"/>
          <w:szCs w:val="20"/>
        </w:rPr>
      </w:pPr>
      <w:r w:rsidRPr="00C10512">
        <w:rPr>
          <w:rFonts w:ascii="Arial" w:hAnsi="Arial" w:cs="Arial"/>
          <w:b/>
          <w:sz w:val="20"/>
          <w:szCs w:val="20"/>
        </w:rPr>
        <w:t xml:space="preserve">Kontaktné miesto: prízemie - podateľňa </w:t>
      </w:r>
      <w:r w:rsidR="00A318BE" w:rsidRPr="00A318BE">
        <w:rPr>
          <w:rFonts w:ascii="Arial" w:hAnsi="Arial" w:cs="Arial"/>
          <w:b/>
          <w:sz w:val="20"/>
          <w:szCs w:val="20"/>
        </w:rPr>
        <w:t>v pracovných dňoch pondelok až piatok</w:t>
      </w:r>
      <w:r w:rsidR="00A318BE">
        <w:rPr>
          <w:rFonts w:ascii="Arial" w:hAnsi="Arial" w:cs="Arial"/>
          <w:b/>
          <w:sz w:val="20"/>
          <w:szCs w:val="20"/>
        </w:rPr>
        <w:t xml:space="preserve">, </w:t>
      </w:r>
      <w:r w:rsidRPr="00C10512">
        <w:rPr>
          <w:rFonts w:ascii="Arial" w:hAnsi="Arial" w:cs="Arial"/>
          <w:b/>
          <w:sz w:val="20"/>
          <w:szCs w:val="20"/>
        </w:rPr>
        <w:t>v čase: 8:00 –15:00 hod.</w:t>
      </w:r>
    </w:p>
    <w:p w14:paraId="2774ADCB" w14:textId="77777777" w:rsidR="00B3533A" w:rsidRPr="00C10512" w:rsidRDefault="00B3533A" w:rsidP="00045F0C">
      <w:pPr>
        <w:spacing w:after="0" w:line="240" w:lineRule="auto"/>
        <w:ind w:left="3119"/>
        <w:jc w:val="both"/>
        <w:rPr>
          <w:rFonts w:ascii="Arial" w:hAnsi="Arial" w:cs="Arial"/>
          <w:b/>
          <w:sz w:val="20"/>
          <w:szCs w:val="20"/>
        </w:rPr>
      </w:pPr>
    </w:p>
    <w:p w14:paraId="4A854357" w14:textId="56AA6021" w:rsidR="00305C67" w:rsidRPr="00371923" w:rsidRDefault="00305C67" w:rsidP="00371923">
      <w:pPr>
        <w:spacing w:after="0" w:line="240" w:lineRule="auto"/>
        <w:ind w:left="3119" w:hanging="992"/>
        <w:jc w:val="both"/>
        <w:rPr>
          <w:rFonts w:ascii="Arial" w:hAnsi="Arial" w:cs="Arial"/>
          <w:sz w:val="20"/>
          <w:szCs w:val="20"/>
        </w:rPr>
      </w:pPr>
      <w:r w:rsidRPr="00A318BE">
        <w:rPr>
          <w:rFonts w:ascii="Arial" w:eastAsia="Calibri" w:hAnsi="Arial" w:cs="Arial"/>
          <w:sz w:val="20"/>
          <w:szCs w:val="20"/>
          <w:lang w:eastAsia="sk-SK"/>
        </w:rPr>
        <w:t>15.4.2.1.2</w:t>
      </w:r>
      <w:r w:rsidR="00A318BE">
        <w:rPr>
          <w:rFonts w:ascii="Arial" w:eastAsia="Calibri" w:hAnsi="Arial" w:cs="Arial"/>
          <w:sz w:val="20"/>
          <w:szCs w:val="20"/>
          <w:lang w:eastAsia="sk-SK"/>
        </w:rPr>
        <w:t xml:space="preserve"> </w:t>
      </w:r>
      <w:r w:rsidRPr="00A318BE">
        <w:rPr>
          <w:rFonts w:ascii="Arial" w:eastAsia="Calibri" w:hAnsi="Arial" w:cs="Arial"/>
          <w:sz w:val="20"/>
          <w:szCs w:val="20"/>
          <w:lang w:eastAsia="sk-SK"/>
        </w:rPr>
        <w:t xml:space="preserve">Obálku s originálom bankovej záruky uchádzač označí </w:t>
      </w:r>
      <w:r w:rsidRPr="00371923">
        <w:rPr>
          <w:rFonts w:ascii="Arial" w:eastAsia="Calibri" w:hAnsi="Arial" w:cs="Arial"/>
          <w:sz w:val="20"/>
          <w:szCs w:val="20"/>
          <w:lang w:eastAsia="sk-SK"/>
        </w:rPr>
        <w:t>„</w:t>
      </w:r>
      <w:r w:rsidRPr="00A318BE">
        <w:rPr>
          <w:rFonts w:ascii="Arial" w:eastAsia="Calibri" w:hAnsi="Arial" w:cs="Arial"/>
          <w:b/>
          <w:sz w:val="20"/>
          <w:szCs w:val="20"/>
          <w:lang w:eastAsia="sk-SK"/>
        </w:rPr>
        <w:t xml:space="preserve">Verejná </w:t>
      </w:r>
      <w:r w:rsidR="00CB147A" w:rsidRPr="00A318BE">
        <w:rPr>
          <w:rFonts w:ascii="Arial" w:eastAsia="Calibri" w:hAnsi="Arial" w:cs="Arial"/>
          <w:b/>
          <w:sz w:val="20"/>
          <w:szCs w:val="20"/>
          <w:lang w:eastAsia="sk-SK"/>
        </w:rPr>
        <w:t xml:space="preserve"> </w:t>
      </w:r>
      <w:r w:rsidRPr="00A318BE">
        <w:rPr>
          <w:rFonts w:ascii="Arial" w:eastAsia="Calibri" w:hAnsi="Arial" w:cs="Arial"/>
          <w:b/>
          <w:sz w:val="20"/>
          <w:szCs w:val="20"/>
          <w:lang w:eastAsia="sk-SK"/>
        </w:rPr>
        <w:t>súťaž – neotvárať</w:t>
      </w:r>
      <w:r w:rsidRPr="00371923">
        <w:rPr>
          <w:rFonts w:ascii="Arial" w:eastAsia="Calibri" w:hAnsi="Arial" w:cs="Arial"/>
          <w:sz w:val="20"/>
          <w:szCs w:val="20"/>
          <w:lang w:eastAsia="sk-SK"/>
        </w:rPr>
        <w:t>“</w:t>
      </w:r>
      <w:r w:rsidRPr="00A318BE">
        <w:rPr>
          <w:rFonts w:ascii="Arial" w:eastAsia="Calibri" w:hAnsi="Arial" w:cs="Arial"/>
          <w:sz w:val="20"/>
          <w:szCs w:val="20"/>
          <w:lang w:eastAsia="sk-SK"/>
        </w:rPr>
        <w:t xml:space="preserve"> a doplní heslom: </w:t>
      </w:r>
      <w:r w:rsidRPr="00A318BE">
        <w:rPr>
          <w:rFonts w:ascii="Arial" w:eastAsia="Calibri" w:hAnsi="Arial" w:cs="Arial"/>
          <w:b/>
          <w:sz w:val="20"/>
          <w:szCs w:val="20"/>
          <w:lang w:eastAsia="sk-SK"/>
        </w:rPr>
        <w:t xml:space="preserve">„Banková záruka – </w:t>
      </w:r>
      <w:r w:rsidR="00CB53D7" w:rsidRPr="00A318BE">
        <w:rPr>
          <w:rFonts w:ascii="Arial" w:eastAsia="Calibri" w:hAnsi="Arial" w:cs="Arial"/>
          <w:b/>
          <w:sz w:val="20"/>
          <w:szCs w:val="20"/>
          <w:lang w:eastAsia="sk-SK"/>
        </w:rPr>
        <w:t xml:space="preserve">Diaľnica </w:t>
      </w:r>
      <w:r w:rsidR="00771A20" w:rsidRPr="00371923">
        <w:rPr>
          <w:rFonts w:ascii="Arial" w:eastAsia="Calibri" w:hAnsi="Arial" w:cs="Arial"/>
          <w:b/>
          <w:sz w:val="20"/>
          <w:szCs w:val="20"/>
          <w:lang w:eastAsia="sk-SK"/>
        </w:rPr>
        <w:t xml:space="preserve">D2 </w:t>
      </w:r>
      <w:r w:rsidR="00CB53D7" w:rsidRPr="00371923">
        <w:rPr>
          <w:rFonts w:ascii="Arial" w:eastAsia="Calibri" w:hAnsi="Arial" w:cs="Arial"/>
          <w:b/>
          <w:sz w:val="20"/>
          <w:szCs w:val="20"/>
          <w:lang w:eastAsia="sk-SK"/>
        </w:rPr>
        <w:t>k</w:t>
      </w:r>
      <w:r w:rsidR="00771A20" w:rsidRPr="00371923">
        <w:rPr>
          <w:rFonts w:ascii="Arial" w:eastAsia="Calibri" w:hAnsi="Arial" w:cs="Arial"/>
          <w:b/>
          <w:sz w:val="20"/>
          <w:szCs w:val="20"/>
          <w:lang w:eastAsia="sk-SK"/>
        </w:rPr>
        <w:t>rižovatka Bratislava  - Čunovo</w:t>
      </w:r>
      <w:r w:rsidR="00CB147A" w:rsidRPr="00371923">
        <w:rPr>
          <w:rFonts w:ascii="Arial" w:eastAsia="Calibri" w:hAnsi="Arial" w:cs="Arial"/>
          <w:b/>
          <w:sz w:val="20"/>
          <w:szCs w:val="20"/>
          <w:lang w:eastAsia="sk-SK"/>
        </w:rPr>
        <w:t>“</w:t>
      </w:r>
    </w:p>
    <w:p w14:paraId="47A09847" w14:textId="77777777" w:rsidR="0035259C" w:rsidRPr="00C10512" w:rsidRDefault="0035259C" w:rsidP="00045F0C">
      <w:pPr>
        <w:spacing w:after="0" w:line="240" w:lineRule="auto"/>
        <w:ind w:left="3119" w:hanging="993"/>
        <w:jc w:val="both"/>
        <w:rPr>
          <w:rFonts w:ascii="Arial" w:hAnsi="Arial" w:cs="Arial"/>
          <w:b/>
          <w:sz w:val="20"/>
          <w:szCs w:val="20"/>
        </w:rPr>
      </w:pPr>
    </w:p>
    <w:p w14:paraId="75753259" w14:textId="7B31116F"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15.4.2.2  </w:t>
      </w:r>
      <w:r w:rsidRPr="00C10512">
        <w:rPr>
          <w:rFonts w:ascii="Arial" w:hAnsi="Arial" w:cs="Arial"/>
          <w:sz w:val="20"/>
          <w:szCs w:val="20"/>
        </w:rPr>
        <w:tab/>
        <w:t>Ak záručná listina nebude súčasťou ponuky podľa bodu 15.4.2.1</w:t>
      </w:r>
      <w:r w:rsidR="00A318BE" w:rsidRPr="00A318BE">
        <w:rPr>
          <w:rFonts w:ascii="Arial" w:hAnsi="Arial" w:cs="Arial"/>
          <w:sz w:val="20"/>
          <w:szCs w:val="20"/>
        </w:rPr>
        <w:t xml:space="preserve"> </w:t>
      </w:r>
      <w:r w:rsidR="00A318BE">
        <w:rPr>
          <w:rFonts w:ascii="Arial" w:hAnsi="Arial" w:cs="Arial"/>
          <w:sz w:val="20"/>
          <w:szCs w:val="20"/>
        </w:rPr>
        <w:t>časť</w:t>
      </w:r>
      <w:r w:rsidR="00A318BE" w:rsidRPr="00C10512">
        <w:rPr>
          <w:rFonts w:ascii="Arial" w:hAnsi="Arial" w:cs="Arial"/>
          <w:sz w:val="20"/>
          <w:szCs w:val="20"/>
        </w:rPr>
        <w:t xml:space="preserve"> A.1 Pokyny pre </w:t>
      </w:r>
      <w:r w:rsidR="00A318BE">
        <w:rPr>
          <w:rFonts w:ascii="Arial" w:hAnsi="Arial" w:cs="Arial"/>
          <w:sz w:val="20"/>
          <w:szCs w:val="20"/>
        </w:rPr>
        <w:t>záujemcov/</w:t>
      </w:r>
      <w:r w:rsidR="00A318BE" w:rsidRPr="00C10512">
        <w:rPr>
          <w:rFonts w:ascii="Arial" w:hAnsi="Arial" w:cs="Arial"/>
          <w:sz w:val="20"/>
          <w:szCs w:val="20"/>
        </w:rPr>
        <w:t>uchádzačov týchto SP</w:t>
      </w:r>
      <w:r w:rsidRPr="00C10512">
        <w:rPr>
          <w:rFonts w:ascii="Arial" w:hAnsi="Arial" w:cs="Arial"/>
          <w:sz w:val="20"/>
          <w:szCs w:val="20"/>
        </w:rPr>
        <w:t>, bude</w:t>
      </w:r>
      <w:r w:rsidR="000B0BA4" w:rsidRPr="00C10512">
        <w:rPr>
          <w:rFonts w:ascii="Arial" w:hAnsi="Arial" w:cs="Arial"/>
          <w:sz w:val="20"/>
          <w:szCs w:val="20"/>
        </w:rPr>
        <w:t xml:space="preserve"> ponuka</w:t>
      </w:r>
      <w:r w:rsidRPr="00C10512">
        <w:rPr>
          <w:rFonts w:ascii="Arial" w:hAnsi="Arial" w:cs="Arial"/>
          <w:sz w:val="20"/>
          <w:szCs w:val="20"/>
        </w:rPr>
        <w:t xml:space="preserve"> uchádzač</w:t>
      </w:r>
      <w:r w:rsidR="000B0BA4" w:rsidRPr="00C10512">
        <w:rPr>
          <w:rFonts w:ascii="Arial" w:hAnsi="Arial" w:cs="Arial"/>
          <w:sz w:val="20"/>
          <w:szCs w:val="20"/>
        </w:rPr>
        <w:t>a</w:t>
      </w:r>
      <w:r w:rsidRPr="00C10512">
        <w:rPr>
          <w:rFonts w:ascii="Arial" w:hAnsi="Arial" w:cs="Arial"/>
          <w:sz w:val="20"/>
          <w:szCs w:val="20"/>
        </w:rPr>
        <w:t xml:space="preserve"> z verejnej súťaže vylúčen</w:t>
      </w:r>
      <w:r w:rsidR="000B0BA4" w:rsidRPr="00C10512">
        <w:rPr>
          <w:rFonts w:ascii="Arial" w:hAnsi="Arial" w:cs="Arial"/>
          <w:sz w:val="20"/>
          <w:szCs w:val="20"/>
        </w:rPr>
        <w:t>á</w:t>
      </w:r>
      <w:r w:rsidRPr="00C10512">
        <w:rPr>
          <w:rFonts w:ascii="Arial" w:hAnsi="Arial" w:cs="Arial"/>
          <w:sz w:val="20"/>
          <w:szCs w:val="20"/>
        </w:rPr>
        <w:t xml:space="preserve">. </w:t>
      </w:r>
    </w:p>
    <w:p w14:paraId="2C19870E" w14:textId="4442AF37"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15.4.2.3 </w:t>
      </w:r>
      <w:r w:rsidRPr="00C10512">
        <w:rPr>
          <w:rFonts w:ascii="Arial" w:hAnsi="Arial" w:cs="Arial"/>
          <w:sz w:val="20"/>
          <w:szCs w:val="20"/>
        </w:rPr>
        <w:tab/>
        <w:t xml:space="preserve">V záručnej listine musí banka písomne vyhlásiť, že uspokojí verejného obstarávateľa (veriteľa) </w:t>
      </w:r>
      <w:r w:rsidR="00A318BE">
        <w:rPr>
          <w:rFonts w:ascii="Arial" w:hAnsi="Arial" w:cs="Arial"/>
          <w:sz w:val="20"/>
          <w:szCs w:val="20"/>
        </w:rPr>
        <w:t xml:space="preserve">pre tento predmet zákazky </w:t>
      </w:r>
      <w:r w:rsidRPr="00C10512">
        <w:rPr>
          <w:rFonts w:ascii="Arial" w:hAnsi="Arial" w:cs="Arial"/>
          <w:sz w:val="20"/>
          <w:szCs w:val="20"/>
        </w:rPr>
        <w:t>za uchádzača do výšky finančných prostriedkov, ktoré veriteľ požaduje ako zábezpeku viazanosti ponuky uchádzača.</w:t>
      </w:r>
    </w:p>
    <w:p w14:paraId="6862BD35" w14:textId="1F5281A3" w:rsidR="0027132D" w:rsidRPr="00C10512" w:rsidRDefault="0027132D"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w:t>
      </w:r>
      <w:r w:rsidR="00EB3B2C" w:rsidRPr="00C10512">
        <w:rPr>
          <w:rFonts w:ascii="Arial" w:hAnsi="Arial" w:cs="Arial"/>
          <w:sz w:val="20"/>
          <w:szCs w:val="20"/>
        </w:rPr>
        <w:t xml:space="preserve">2.4 </w:t>
      </w:r>
      <w:r w:rsidRPr="00C10512">
        <w:rPr>
          <w:rFonts w:ascii="Arial" w:hAnsi="Arial" w:cs="Arial"/>
          <w:sz w:val="20"/>
          <w:szCs w:val="20"/>
        </w:rPr>
        <w:t xml:space="preserve">Verejný obstarávateľ akceptuje predloženie </w:t>
      </w:r>
      <w:r w:rsidR="00EB3B2C" w:rsidRPr="00C10512">
        <w:rPr>
          <w:rFonts w:ascii="Arial" w:hAnsi="Arial" w:cs="Arial"/>
          <w:sz w:val="20"/>
          <w:szCs w:val="20"/>
        </w:rPr>
        <w:t>bankovej</w:t>
      </w:r>
      <w:r w:rsidRPr="00C10512">
        <w:rPr>
          <w:rFonts w:ascii="Arial" w:hAnsi="Arial" w:cs="Arial"/>
          <w:sz w:val="20"/>
          <w:szCs w:val="20"/>
        </w:rPr>
        <w:t xml:space="preserve"> záruky v podobe elektronického dokumentu, ktorý bude podpísaný kvalifikovaným elektronickým </w:t>
      </w:r>
      <w:r w:rsidRPr="00C10512">
        <w:rPr>
          <w:rFonts w:ascii="Arial" w:hAnsi="Arial" w:cs="Arial"/>
          <w:sz w:val="20"/>
          <w:szCs w:val="20"/>
        </w:rPr>
        <w:lastRenderedPageBreak/>
        <w:t xml:space="preserve">podpisom </w:t>
      </w:r>
      <w:r w:rsidR="00EB3B2C" w:rsidRPr="00C10512">
        <w:rPr>
          <w:rFonts w:ascii="Arial" w:hAnsi="Arial" w:cs="Arial"/>
          <w:sz w:val="20"/>
          <w:szCs w:val="20"/>
        </w:rPr>
        <w:t>banky</w:t>
      </w:r>
      <w:r w:rsidRPr="00C10512">
        <w:rPr>
          <w:rFonts w:ascii="Arial" w:hAnsi="Arial" w:cs="Arial"/>
          <w:sz w:val="20"/>
          <w:szCs w:val="20"/>
        </w:rPr>
        <w:t xml:space="preserve">, resp. osobou/osobami oprávnenou/-ými za </w:t>
      </w:r>
      <w:r w:rsidR="00EB3B2C" w:rsidRPr="00C10512">
        <w:rPr>
          <w:rFonts w:ascii="Arial" w:hAnsi="Arial" w:cs="Arial"/>
          <w:sz w:val="20"/>
          <w:szCs w:val="20"/>
        </w:rPr>
        <w:t>banku</w:t>
      </w:r>
      <w:r w:rsidRPr="00C10512">
        <w:rPr>
          <w:rFonts w:ascii="Arial" w:hAnsi="Arial" w:cs="Arial"/>
          <w:sz w:val="20"/>
          <w:szCs w:val="20"/>
        </w:rPr>
        <w:t xml:space="preserve"> takýto dokument podpisovať.</w:t>
      </w:r>
    </w:p>
    <w:p w14:paraId="3B44051C" w14:textId="77777777" w:rsidR="00063795" w:rsidRPr="00C10512" w:rsidRDefault="00063795" w:rsidP="00045F0C">
      <w:pPr>
        <w:pStyle w:val="Zkladntext2"/>
        <w:tabs>
          <w:tab w:val="left" w:pos="2127"/>
        </w:tabs>
        <w:spacing w:after="0" w:line="240" w:lineRule="auto"/>
        <w:ind w:left="2127" w:hanging="851"/>
        <w:jc w:val="both"/>
        <w:rPr>
          <w:rFonts w:ascii="Arial" w:hAnsi="Arial" w:cs="Arial"/>
          <w:sz w:val="20"/>
          <w:szCs w:val="20"/>
        </w:rPr>
      </w:pPr>
    </w:p>
    <w:p w14:paraId="6A5EEE56" w14:textId="77777777" w:rsidR="00305C67" w:rsidRPr="00C10512" w:rsidRDefault="00305C67" w:rsidP="000049DE">
      <w:pPr>
        <w:pStyle w:val="Odsekzoznamu"/>
        <w:numPr>
          <w:ilvl w:val="2"/>
          <w:numId w:val="43"/>
        </w:numPr>
        <w:tabs>
          <w:tab w:val="left" w:pos="851"/>
          <w:tab w:val="left" w:pos="1276"/>
        </w:tabs>
        <w:autoSpaceDE w:val="0"/>
        <w:autoSpaceDN w:val="0"/>
        <w:ind w:left="1276" w:hanging="709"/>
        <w:jc w:val="both"/>
        <w:rPr>
          <w:rFonts w:cs="Arial"/>
          <w:sz w:val="20"/>
          <w:szCs w:val="20"/>
          <w:u w:val="single"/>
        </w:rPr>
      </w:pPr>
      <w:r w:rsidRPr="00C10512">
        <w:rPr>
          <w:rFonts w:cs="Arial"/>
          <w:sz w:val="20"/>
          <w:szCs w:val="20"/>
          <w:u w:val="single"/>
        </w:rPr>
        <w:t>Poskytnutie poistenia záruky za uchádzača</w:t>
      </w:r>
    </w:p>
    <w:p w14:paraId="56EA59AB" w14:textId="6E903578"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 xml:space="preserve">15.4.3.1  </w:t>
      </w:r>
      <w:r w:rsidRPr="00C10512">
        <w:rPr>
          <w:rFonts w:ascii="Arial" w:hAnsi="Arial" w:cs="Arial"/>
          <w:sz w:val="20"/>
          <w:szCs w:val="20"/>
        </w:rPr>
        <w:tab/>
        <w:t xml:space="preserve">V prípade, že uchádzač použije možnosť poskytnutia poistenia záruky podľa bodu 15.3.3 časti A.1 Pokyny pre </w:t>
      </w:r>
      <w:r w:rsidR="005531F4">
        <w:rPr>
          <w:rFonts w:ascii="Arial" w:hAnsi="Arial" w:cs="Arial"/>
          <w:sz w:val="20"/>
          <w:szCs w:val="20"/>
        </w:rPr>
        <w:t>záujemcov/</w:t>
      </w:r>
      <w:r w:rsidRPr="00C10512">
        <w:rPr>
          <w:rFonts w:ascii="Arial" w:hAnsi="Arial" w:cs="Arial"/>
          <w:sz w:val="20"/>
          <w:szCs w:val="20"/>
        </w:rPr>
        <w:t>uchádzačov týchto SP</w:t>
      </w:r>
      <w:r w:rsidR="0060238D" w:rsidRPr="00C10512">
        <w:rPr>
          <w:rFonts w:ascii="Arial" w:hAnsi="Arial" w:cs="Arial"/>
          <w:sz w:val="20"/>
          <w:szCs w:val="20"/>
        </w:rPr>
        <w:t>,</w:t>
      </w:r>
      <w:r w:rsidRPr="00C10512">
        <w:rPr>
          <w:rFonts w:ascii="Arial" w:hAnsi="Arial" w:cs="Arial"/>
          <w:sz w:val="20"/>
          <w:szCs w:val="20"/>
        </w:rPr>
        <w:t xml:space="preserve"> je povinný predložiť v ponuke predloženej prostredníctvom systému JOSEPHINE kópiu (s</w:t>
      </w:r>
      <w:r w:rsidR="000F042F" w:rsidRPr="00C10512">
        <w:rPr>
          <w:rFonts w:ascii="Arial" w:hAnsi="Arial" w:cs="Arial"/>
          <w:sz w:val="20"/>
          <w:szCs w:val="20"/>
        </w:rPr>
        <w:t>ke</w:t>
      </w:r>
      <w:r w:rsidRPr="00C10512">
        <w:rPr>
          <w:rFonts w:ascii="Arial" w:hAnsi="Arial" w:cs="Arial"/>
          <w:sz w:val="20"/>
          <w:szCs w:val="20"/>
        </w:rPr>
        <w:t>n originálu) poistenia záruky.</w:t>
      </w:r>
    </w:p>
    <w:p w14:paraId="777EDBB2" w14:textId="0F55E39F" w:rsidR="00305C67" w:rsidRPr="00C10512" w:rsidRDefault="00305C67" w:rsidP="005531F4">
      <w:pPr>
        <w:spacing w:after="0" w:line="240" w:lineRule="auto"/>
        <w:ind w:left="3119" w:hanging="992"/>
        <w:jc w:val="both"/>
        <w:rPr>
          <w:rFonts w:ascii="Arial" w:eastAsia="Calibri" w:hAnsi="Arial" w:cs="Arial"/>
          <w:sz w:val="20"/>
          <w:szCs w:val="20"/>
          <w:lang w:eastAsia="sk-SK"/>
        </w:rPr>
      </w:pPr>
      <w:r w:rsidRPr="00C10512">
        <w:rPr>
          <w:rFonts w:ascii="Arial" w:hAnsi="Arial" w:cs="Arial"/>
          <w:sz w:val="20"/>
          <w:szCs w:val="20"/>
        </w:rPr>
        <w:t>15</w:t>
      </w:r>
      <w:r w:rsidRPr="00C10512">
        <w:rPr>
          <w:rFonts w:ascii="Arial" w:eastAsia="Calibri" w:hAnsi="Arial" w:cs="Arial"/>
          <w:sz w:val="20"/>
          <w:szCs w:val="20"/>
          <w:lang w:eastAsia="sk-SK"/>
        </w:rPr>
        <w:t>.4.3.</w:t>
      </w:r>
      <w:r w:rsidRPr="00C10512">
        <w:rPr>
          <w:rFonts w:ascii="Arial" w:hAnsi="Arial" w:cs="Arial"/>
          <w:sz w:val="20"/>
          <w:szCs w:val="20"/>
        </w:rPr>
        <w:t>1.1</w:t>
      </w:r>
      <w:r w:rsidRPr="00C10512">
        <w:rPr>
          <w:rFonts w:ascii="Arial" w:eastAsia="Calibri" w:hAnsi="Arial" w:cs="Arial"/>
          <w:sz w:val="20"/>
          <w:szCs w:val="20"/>
          <w:lang w:eastAsia="sk-SK"/>
        </w:rPr>
        <w:t xml:space="preserve"> </w:t>
      </w:r>
      <w:r w:rsidRPr="00C10512">
        <w:rPr>
          <w:rFonts w:ascii="Arial" w:hAnsi="Arial" w:cs="Arial"/>
          <w:sz w:val="20"/>
          <w:szCs w:val="20"/>
        </w:rPr>
        <w:tab/>
      </w:r>
      <w:r w:rsidRPr="00C10512">
        <w:rPr>
          <w:rFonts w:ascii="Arial" w:eastAsia="Calibri" w:hAnsi="Arial" w:cs="Arial"/>
          <w:sz w:val="20"/>
          <w:szCs w:val="20"/>
          <w:lang w:eastAsia="sk-SK"/>
        </w:rPr>
        <w:t xml:space="preserve">Originál poistenia záruky </w:t>
      </w:r>
      <w:r w:rsidR="005531F4">
        <w:rPr>
          <w:rFonts w:ascii="Arial" w:eastAsia="Calibri" w:hAnsi="Arial" w:cs="Arial"/>
          <w:sz w:val="20"/>
          <w:szCs w:val="20"/>
          <w:lang w:eastAsia="sk-SK"/>
        </w:rPr>
        <w:t xml:space="preserve">vystavený poisťovateľom </w:t>
      </w:r>
      <w:r w:rsidRPr="00C10512">
        <w:rPr>
          <w:rFonts w:ascii="Arial" w:eastAsia="Calibri" w:hAnsi="Arial" w:cs="Arial"/>
          <w:sz w:val="20"/>
          <w:szCs w:val="20"/>
          <w:lang w:eastAsia="sk-SK"/>
        </w:rPr>
        <w:t>musí</w:t>
      </w:r>
      <w:r w:rsidR="000F042F" w:rsidRPr="00C10512">
        <w:rPr>
          <w:rFonts w:ascii="Arial" w:eastAsia="Calibri" w:hAnsi="Arial" w:cs="Arial"/>
          <w:sz w:val="20"/>
          <w:szCs w:val="20"/>
          <w:lang w:eastAsia="sk-SK"/>
        </w:rPr>
        <w:t xml:space="preserve"> </w:t>
      </w:r>
      <w:r w:rsidRPr="00C10512">
        <w:rPr>
          <w:rFonts w:ascii="Arial" w:eastAsia="Calibri" w:hAnsi="Arial" w:cs="Arial"/>
          <w:sz w:val="20"/>
          <w:szCs w:val="20"/>
          <w:lang w:eastAsia="sk-SK"/>
        </w:rPr>
        <w:t>uchádzač doručiť verejnému obstarávateľovi v uzatvorenej obálke v lehote na predkladanie ponúk osobne alebo poštou na adresu verejného obstarávateľa</w:t>
      </w:r>
      <w:r w:rsidRPr="00C10512">
        <w:rPr>
          <w:rFonts w:ascii="Arial" w:eastAsia="Calibri" w:hAnsi="Arial" w:cs="Arial"/>
          <w:sz w:val="20"/>
          <w:szCs w:val="20"/>
        </w:rPr>
        <w:t xml:space="preserve"> podľa bodu 15.4.2.1.1</w:t>
      </w:r>
      <w:r w:rsidR="005531F4" w:rsidRPr="005531F4">
        <w:rPr>
          <w:rFonts w:ascii="Arial" w:hAnsi="Arial" w:cs="Arial"/>
          <w:sz w:val="20"/>
          <w:szCs w:val="20"/>
        </w:rPr>
        <w:t xml:space="preserve"> </w:t>
      </w:r>
      <w:r w:rsidR="005531F4">
        <w:rPr>
          <w:rFonts w:ascii="Arial" w:hAnsi="Arial" w:cs="Arial"/>
          <w:sz w:val="20"/>
          <w:szCs w:val="20"/>
        </w:rPr>
        <w:t>časť</w:t>
      </w:r>
      <w:r w:rsidR="005531F4" w:rsidRPr="00C10512">
        <w:rPr>
          <w:rFonts w:ascii="Arial" w:hAnsi="Arial" w:cs="Arial"/>
          <w:sz w:val="20"/>
          <w:szCs w:val="20"/>
        </w:rPr>
        <w:t xml:space="preserve"> A.1 Pokyny pre </w:t>
      </w:r>
      <w:r w:rsidR="005531F4">
        <w:rPr>
          <w:rFonts w:ascii="Arial" w:hAnsi="Arial" w:cs="Arial"/>
          <w:sz w:val="20"/>
          <w:szCs w:val="20"/>
        </w:rPr>
        <w:t>záujemcov/</w:t>
      </w:r>
      <w:r w:rsidR="005531F4" w:rsidRPr="00C10512">
        <w:rPr>
          <w:rFonts w:ascii="Arial" w:hAnsi="Arial" w:cs="Arial"/>
          <w:sz w:val="20"/>
          <w:szCs w:val="20"/>
        </w:rPr>
        <w:t>uchádzačov týchto SP</w:t>
      </w:r>
      <w:r w:rsidRPr="00C10512">
        <w:rPr>
          <w:rFonts w:ascii="Arial" w:eastAsia="Calibri" w:hAnsi="Arial" w:cs="Arial"/>
          <w:sz w:val="20"/>
          <w:szCs w:val="20"/>
        </w:rPr>
        <w:t>.</w:t>
      </w:r>
    </w:p>
    <w:p w14:paraId="58BF2F0D" w14:textId="43C26752" w:rsidR="00305C67" w:rsidRPr="002C4E5C" w:rsidRDefault="00305C67" w:rsidP="005531F4">
      <w:pPr>
        <w:pStyle w:val="Zarkazkladnhotextu2"/>
        <w:ind w:left="3119" w:hanging="992"/>
        <w:rPr>
          <w:rFonts w:ascii="Arial" w:hAnsi="Arial" w:cs="Arial"/>
          <w:b/>
          <w:color w:val="000000"/>
          <w:sz w:val="20"/>
          <w:szCs w:val="20"/>
        </w:rPr>
      </w:pPr>
      <w:r w:rsidRPr="00C10512">
        <w:rPr>
          <w:rFonts w:ascii="Arial" w:hAnsi="Arial" w:cs="Arial"/>
          <w:sz w:val="20"/>
          <w:szCs w:val="20"/>
        </w:rPr>
        <w:t>15.4.3.1.2</w:t>
      </w:r>
      <w:r w:rsidRPr="00C10512">
        <w:rPr>
          <w:rFonts w:ascii="Arial" w:hAnsi="Arial" w:cs="Arial"/>
          <w:sz w:val="20"/>
          <w:szCs w:val="20"/>
        </w:rPr>
        <w:tab/>
        <w:t xml:space="preserve">Obálku s originálom poistenia záruky uchádzač označí </w:t>
      </w:r>
      <w:r w:rsidRPr="00C10512">
        <w:rPr>
          <w:rFonts w:ascii="Arial" w:hAnsi="Arial" w:cs="Arial"/>
          <w:b/>
          <w:sz w:val="20"/>
          <w:szCs w:val="20"/>
        </w:rPr>
        <w:t>„Verejná súťaž – neotvárať“</w:t>
      </w:r>
      <w:r w:rsidRPr="00C10512">
        <w:rPr>
          <w:rFonts w:ascii="Arial" w:hAnsi="Arial" w:cs="Arial"/>
          <w:sz w:val="20"/>
          <w:szCs w:val="20"/>
        </w:rPr>
        <w:t xml:space="preserve"> a doplní heslom: </w:t>
      </w:r>
      <w:r w:rsidRPr="00C10512">
        <w:rPr>
          <w:rFonts w:ascii="Arial" w:hAnsi="Arial" w:cs="Arial"/>
          <w:b/>
          <w:sz w:val="20"/>
          <w:szCs w:val="20"/>
        </w:rPr>
        <w:t>„Poistenie záruky –</w:t>
      </w:r>
      <w:r w:rsidR="008C45B4" w:rsidRPr="008C45B4">
        <w:rPr>
          <w:rFonts w:ascii="Arial" w:hAnsi="Arial" w:cs="Arial"/>
          <w:b/>
          <w:color w:val="000000"/>
          <w:sz w:val="20"/>
          <w:szCs w:val="20"/>
        </w:rPr>
        <w:t xml:space="preserve"> </w:t>
      </w:r>
      <w:r w:rsidR="00746EF8">
        <w:rPr>
          <w:rFonts w:ascii="Arial" w:hAnsi="Arial" w:cs="Arial"/>
          <w:b/>
          <w:color w:val="000000"/>
          <w:sz w:val="20"/>
          <w:szCs w:val="20"/>
        </w:rPr>
        <w:t xml:space="preserve">Diaľnica </w:t>
      </w:r>
      <w:r w:rsidR="008C45B4">
        <w:rPr>
          <w:rFonts w:ascii="Arial" w:hAnsi="Arial" w:cs="Arial"/>
          <w:b/>
          <w:color w:val="000000"/>
          <w:sz w:val="20"/>
          <w:szCs w:val="20"/>
        </w:rPr>
        <w:t>D2 Križovatka Bratislava  - Čunovo</w:t>
      </w:r>
      <w:r w:rsidR="008C45B4" w:rsidRPr="001D4D62">
        <w:rPr>
          <w:rFonts w:ascii="Arial" w:hAnsi="Arial" w:cs="Arial"/>
          <w:b/>
          <w:color w:val="000000"/>
          <w:sz w:val="20"/>
          <w:szCs w:val="20"/>
        </w:rPr>
        <w:t>“</w:t>
      </w:r>
    </w:p>
    <w:p w14:paraId="397CFB70" w14:textId="73DD408E"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15.4.3.2  </w:t>
      </w:r>
      <w:r w:rsidRPr="00C10512">
        <w:rPr>
          <w:rFonts w:ascii="Arial" w:hAnsi="Arial" w:cs="Arial"/>
          <w:sz w:val="20"/>
          <w:szCs w:val="20"/>
        </w:rPr>
        <w:tab/>
        <w:t>Ak poistná listina nebude súčasťou ponuky podľa bodu 15.4.3.1</w:t>
      </w:r>
      <w:r w:rsidR="005531F4" w:rsidRPr="005531F4">
        <w:rPr>
          <w:rFonts w:ascii="Arial" w:hAnsi="Arial" w:cs="Arial"/>
          <w:sz w:val="20"/>
          <w:szCs w:val="20"/>
        </w:rPr>
        <w:t xml:space="preserve"> </w:t>
      </w:r>
      <w:r w:rsidR="005531F4">
        <w:rPr>
          <w:rFonts w:ascii="Arial" w:hAnsi="Arial" w:cs="Arial"/>
          <w:sz w:val="20"/>
          <w:szCs w:val="20"/>
        </w:rPr>
        <w:t>časť</w:t>
      </w:r>
      <w:r w:rsidR="005531F4" w:rsidRPr="00C10512">
        <w:rPr>
          <w:rFonts w:ascii="Arial" w:hAnsi="Arial" w:cs="Arial"/>
          <w:sz w:val="20"/>
          <w:szCs w:val="20"/>
        </w:rPr>
        <w:t xml:space="preserve"> A.1 Pokyny pre </w:t>
      </w:r>
      <w:r w:rsidR="005531F4">
        <w:rPr>
          <w:rFonts w:ascii="Arial" w:hAnsi="Arial" w:cs="Arial"/>
          <w:sz w:val="20"/>
          <w:szCs w:val="20"/>
        </w:rPr>
        <w:t>záujemcov/</w:t>
      </w:r>
      <w:r w:rsidR="005531F4" w:rsidRPr="00C10512">
        <w:rPr>
          <w:rFonts w:ascii="Arial" w:hAnsi="Arial" w:cs="Arial"/>
          <w:sz w:val="20"/>
          <w:szCs w:val="20"/>
        </w:rPr>
        <w:t>uchádzačov týchto SP</w:t>
      </w:r>
      <w:r w:rsidRPr="00C10512">
        <w:rPr>
          <w:rFonts w:ascii="Arial" w:hAnsi="Arial" w:cs="Arial"/>
          <w:sz w:val="20"/>
          <w:szCs w:val="20"/>
        </w:rPr>
        <w:t xml:space="preserve">, bude </w:t>
      </w:r>
      <w:r w:rsidR="000B0BA4" w:rsidRPr="00C10512">
        <w:rPr>
          <w:rFonts w:ascii="Arial" w:hAnsi="Arial" w:cs="Arial"/>
          <w:sz w:val="20"/>
          <w:szCs w:val="20"/>
        </w:rPr>
        <w:t xml:space="preserve">ponuka </w:t>
      </w:r>
      <w:r w:rsidRPr="00C10512">
        <w:rPr>
          <w:rFonts w:ascii="Arial" w:hAnsi="Arial" w:cs="Arial"/>
          <w:sz w:val="20"/>
          <w:szCs w:val="20"/>
        </w:rPr>
        <w:t>uchádzač</w:t>
      </w:r>
      <w:r w:rsidR="000B0BA4" w:rsidRPr="00C10512">
        <w:rPr>
          <w:rFonts w:ascii="Arial" w:hAnsi="Arial" w:cs="Arial"/>
          <w:sz w:val="20"/>
          <w:szCs w:val="20"/>
        </w:rPr>
        <w:t>a</w:t>
      </w:r>
      <w:r w:rsidRPr="00C10512">
        <w:rPr>
          <w:rFonts w:ascii="Arial" w:hAnsi="Arial" w:cs="Arial"/>
          <w:sz w:val="20"/>
          <w:szCs w:val="20"/>
        </w:rPr>
        <w:t xml:space="preserve"> z verejnej súťaže vylúčen</w:t>
      </w:r>
      <w:r w:rsidR="000B0BA4" w:rsidRPr="00C10512">
        <w:rPr>
          <w:rFonts w:ascii="Arial" w:hAnsi="Arial" w:cs="Arial"/>
          <w:sz w:val="20"/>
          <w:szCs w:val="20"/>
        </w:rPr>
        <w:t>á</w:t>
      </w:r>
      <w:r w:rsidRPr="00C10512">
        <w:rPr>
          <w:rFonts w:ascii="Arial" w:hAnsi="Arial" w:cs="Arial"/>
          <w:sz w:val="20"/>
          <w:szCs w:val="20"/>
        </w:rPr>
        <w:t xml:space="preserve">. </w:t>
      </w:r>
    </w:p>
    <w:p w14:paraId="0AC6B8E1" w14:textId="5B1D83DC"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15.4.3.3 </w:t>
      </w:r>
      <w:r w:rsidRPr="00C10512">
        <w:rPr>
          <w:rFonts w:ascii="Arial" w:hAnsi="Arial" w:cs="Arial"/>
          <w:sz w:val="20"/>
          <w:szCs w:val="20"/>
        </w:rPr>
        <w:tab/>
        <w:t xml:space="preserve">V poistnej listine musí poisťovateľ písomne vyhlásiť, že uspokojí verejného obstarávateľa (veriteľa) </w:t>
      </w:r>
      <w:r w:rsidR="005531F4">
        <w:rPr>
          <w:rFonts w:ascii="Arial" w:hAnsi="Arial" w:cs="Arial"/>
          <w:sz w:val="20"/>
          <w:szCs w:val="20"/>
        </w:rPr>
        <w:t xml:space="preserve">pre tento predmet zákazky </w:t>
      </w:r>
      <w:r w:rsidRPr="00C10512">
        <w:rPr>
          <w:rFonts w:ascii="Arial" w:hAnsi="Arial" w:cs="Arial"/>
          <w:sz w:val="20"/>
          <w:szCs w:val="20"/>
        </w:rPr>
        <w:t>za uchádzača do výšky finančných prostriedkov, ktoré veriteľ požaduje ako zábezpeku viazanosti ponuky uchádzača.</w:t>
      </w:r>
    </w:p>
    <w:p w14:paraId="1B0C9A85" w14:textId="3B84D42C" w:rsidR="004E1DBA" w:rsidRPr="00C10512" w:rsidRDefault="004E1DBA"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15.4.3.4</w:t>
      </w:r>
      <w:bookmarkStart w:id="25" w:name="_Hlk89941031"/>
      <w:r w:rsidR="0027132D" w:rsidRPr="00C10512">
        <w:rPr>
          <w:rFonts w:ascii="Arial" w:hAnsi="Arial" w:cs="Arial"/>
          <w:sz w:val="20"/>
          <w:szCs w:val="20"/>
        </w:rPr>
        <w:t xml:space="preserve"> </w:t>
      </w:r>
      <w:bookmarkStart w:id="26" w:name="_Hlk89941307"/>
      <w:r w:rsidRPr="00C10512">
        <w:rPr>
          <w:rFonts w:ascii="Arial" w:hAnsi="Arial" w:cs="Arial"/>
          <w:sz w:val="20"/>
          <w:szCs w:val="20"/>
        </w:rPr>
        <w:t>Verejný obstarávateľ akceptuje predloženie poistenia záruky v</w:t>
      </w:r>
      <w:r w:rsidR="0027132D" w:rsidRPr="00C10512">
        <w:rPr>
          <w:rFonts w:ascii="Arial" w:hAnsi="Arial" w:cs="Arial"/>
          <w:sz w:val="20"/>
          <w:szCs w:val="20"/>
        </w:rPr>
        <w:t xml:space="preserve"> </w:t>
      </w:r>
      <w:r w:rsidRPr="00C10512">
        <w:rPr>
          <w:rFonts w:ascii="Arial" w:hAnsi="Arial" w:cs="Arial"/>
          <w:sz w:val="20"/>
          <w:szCs w:val="20"/>
        </w:rPr>
        <w:t>podobe elektronického dokumentu, ktorý bude podpísaný kvalifikovaným elektronickým podpisom poisťovateľa, resp. osobou/osobami oprávnenou/-ými za poisťovateľa takýto dokument podpisovať.</w:t>
      </w:r>
    </w:p>
    <w:p w14:paraId="71CC5D05" w14:textId="77777777" w:rsidR="00063795" w:rsidRPr="00C10512" w:rsidRDefault="00063795" w:rsidP="00045F0C">
      <w:pPr>
        <w:pStyle w:val="Zkladntext2"/>
        <w:tabs>
          <w:tab w:val="left" w:pos="2127"/>
        </w:tabs>
        <w:spacing w:after="0" w:line="240" w:lineRule="auto"/>
        <w:ind w:left="2127" w:hanging="851"/>
        <w:jc w:val="both"/>
        <w:rPr>
          <w:rFonts w:ascii="Arial" w:hAnsi="Arial" w:cs="Arial"/>
          <w:sz w:val="20"/>
          <w:szCs w:val="20"/>
        </w:rPr>
      </w:pPr>
    </w:p>
    <w:bookmarkEnd w:id="25"/>
    <w:bookmarkEnd w:id="26"/>
    <w:p w14:paraId="04AF4444" w14:textId="77777777" w:rsidR="00B53117" w:rsidRPr="00C10512" w:rsidRDefault="00796CF2" w:rsidP="00045F0C">
      <w:pPr>
        <w:spacing w:after="0" w:line="240" w:lineRule="auto"/>
        <w:ind w:left="568" w:hanging="568"/>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00B53117" w:rsidRPr="00C10512">
        <w:rPr>
          <w:rFonts w:ascii="Arial" w:hAnsi="Arial" w:cs="Arial"/>
          <w:sz w:val="20"/>
          <w:szCs w:val="20"/>
        </w:rPr>
        <w:tab/>
      </w:r>
      <w:r w:rsidR="00B53117" w:rsidRPr="00C10512">
        <w:rPr>
          <w:rFonts w:ascii="Arial" w:hAnsi="Arial" w:cs="Arial"/>
          <w:b/>
          <w:sz w:val="20"/>
          <w:szCs w:val="20"/>
        </w:rPr>
        <w:t>Podmienky uvoľnenia alebo vrátenia zábezpeky</w:t>
      </w:r>
      <w:r w:rsidR="00A317A8" w:rsidRPr="00C10512">
        <w:rPr>
          <w:rFonts w:ascii="Arial" w:hAnsi="Arial" w:cs="Arial"/>
          <w:b/>
          <w:sz w:val="20"/>
          <w:szCs w:val="20"/>
        </w:rPr>
        <w:t>:</w:t>
      </w:r>
      <w:r w:rsidR="00B53117" w:rsidRPr="00C10512">
        <w:rPr>
          <w:rFonts w:ascii="Arial" w:hAnsi="Arial" w:cs="Arial"/>
          <w:sz w:val="20"/>
          <w:szCs w:val="20"/>
        </w:rPr>
        <w:t xml:space="preserve"> </w:t>
      </w:r>
    </w:p>
    <w:p w14:paraId="52DAA4D7" w14:textId="65B206A6" w:rsidR="00B53117" w:rsidRPr="00C10512" w:rsidRDefault="00B53117" w:rsidP="00045F0C">
      <w:pPr>
        <w:spacing w:after="0" w:line="240" w:lineRule="auto"/>
        <w:ind w:left="1276" w:hanging="709"/>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 xml:space="preserve">.1 </w:t>
      </w:r>
      <w:r w:rsidRPr="00C10512">
        <w:rPr>
          <w:rFonts w:ascii="Arial" w:hAnsi="Arial" w:cs="Arial"/>
          <w:sz w:val="20"/>
          <w:szCs w:val="20"/>
        </w:rPr>
        <w:tab/>
        <w:t xml:space="preserve">Verejný obstarávateľ uvoľní alebo vráti uchádzačovi zábezpeku do </w:t>
      </w:r>
      <w:r w:rsidR="001A0BEE" w:rsidRPr="00C10512">
        <w:rPr>
          <w:rFonts w:ascii="Arial" w:hAnsi="Arial" w:cs="Arial"/>
          <w:sz w:val="20"/>
          <w:szCs w:val="20"/>
        </w:rPr>
        <w:t xml:space="preserve">(7) </w:t>
      </w:r>
      <w:r w:rsidRPr="00C10512">
        <w:rPr>
          <w:rFonts w:ascii="Arial" w:hAnsi="Arial" w:cs="Arial"/>
          <w:sz w:val="20"/>
          <w:szCs w:val="20"/>
        </w:rPr>
        <w:t>siedmich dní odo dňa:</w:t>
      </w:r>
    </w:p>
    <w:p w14:paraId="28F2B887" w14:textId="77777777" w:rsidR="00B22544" w:rsidRPr="00C10512" w:rsidRDefault="00B53117" w:rsidP="00045F0C">
      <w:pPr>
        <w:spacing w:after="0" w:line="240" w:lineRule="auto"/>
        <w:ind w:left="2127" w:hanging="851"/>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 xml:space="preserve">.1.1 </w:t>
      </w:r>
      <w:r w:rsidRPr="00C10512">
        <w:rPr>
          <w:rFonts w:ascii="Arial" w:hAnsi="Arial" w:cs="Arial"/>
          <w:sz w:val="20"/>
          <w:szCs w:val="20"/>
        </w:rPr>
        <w:tab/>
      </w:r>
      <w:r w:rsidR="00B22544" w:rsidRPr="00C10512">
        <w:rPr>
          <w:rFonts w:ascii="Arial" w:hAnsi="Arial" w:cs="Arial"/>
          <w:sz w:val="20"/>
          <w:szCs w:val="20"/>
        </w:rPr>
        <w:t>uplynutia lehoty viazanosti ponúk,</w:t>
      </w:r>
    </w:p>
    <w:p w14:paraId="029DE684" w14:textId="77777777" w:rsidR="00B53117" w:rsidRPr="00C10512" w:rsidRDefault="00B22544" w:rsidP="00045F0C">
      <w:pPr>
        <w:spacing w:after="0" w:line="240" w:lineRule="auto"/>
        <w:ind w:left="2127" w:hanging="851"/>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.1.2</w:t>
      </w:r>
      <w:r w:rsidRPr="00C10512">
        <w:rPr>
          <w:rFonts w:ascii="Arial" w:hAnsi="Arial" w:cs="Arial"/>
          <w:sz w:val="20"/>
          <w:szCs w:val="20"/>
        </w:rPr>
        <w:tab/>
      </w:r>
      <w:r w:rsidR="00B53117" w:rsidRPr="00C10512">
        <w:rPr>
          <w:rFonts w:ascii="Arial" w:hAnsi="Arial" w:cs="Arial"/>
          <w:sz w:val="20"/>
          <w:szCs w:val="20"/>
        </w:rPr>
        <w:t>márneho uplynutia lehoty na doručenie námietky, ak ho verejný obstarávateľ vylúčil z verejného obstarávania, alebo ak verejný obstarávateľ zruší použitý postup zadávania zákazky,</w:t>
      </w:r>
      <w:r w:rsidRPr="00C10512">
        <w:rPr>
          <w:rFonts w:ascii="Arial" w:hAnsi="Arial" w:cs="Arial"/>
          <w:sz w:val="20"/>
          <w:szCs w:val="20"/>
        </w:rPr>
        <w:t xml:space="preserve"> alebo</w:t>
      </w:r>
    </w:p>
    <w:p w14:paraId="7EA116C3" w14:textId="37B3A226" w:rsidR="00B53117" w:rsidRPr="00C10512" w:rsidRDefault="00B53117" w:rsidP="00045F0C">
      <w:pPr>
        <w:spacing w:after="0" w:line="240" w:lineRule="auto"/>
        <w:ind w:left="2127" w:hanging="851"/>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.1.</w:t>
      </w:r>
      <w:r w:rsidR="00C050AA" w:rsidRPr="00C10512">
        <w:rPr>
          <w:rFonts w:ascii="Arial" w:hAnsi="Arial" w:cs="Arial"/>
          <w:sz w:val="20"/>
          <w:szCs w:val="20"/>
        </w:rPr>
        <w:t>3</w:t>
      </w:r>
      <w:r w:rsidRPr="00C10512">
        <w:rPr>
          <w:rFonts w:ascii="Arial" w:hAnsi="Arial" w:cs="Arial"/>
          <w:sz w:val="20"/>
          <w:szCs w:val="20"/>
        </w:rPr>
        <w:tab/>
        <w:t xml:space="preserve">uzavretia </w:t>
      </w:r>
      <w:r w:rsidR="00A317A8" w:rsidRPr="00C10512">
        <w:rPr>
          <w:rFonts w:ascii="Arial" w:hAnsi="Arial" w:cs="Arial"/>
          <w:sz w:val="20"/>
          <w:szCs w:val="20"/>
        </w:rPr>
        <w:t>Z</w:t>
      </w:r>
      <w:r w:rsidRPr="00C10512">
        <w:rPr>
          <w:rFonts w:ascii="Arial" w:hAnsi="Arial" w:cs="Arial"/>
          <w:sz w:val="20"/>
          <w:szCs w:val="20"/>
        </w:rPr>
        <w:t>mluvy.</w:t>
      </w:r>
    </w:p>
    <w:p w14:paraId="01606712" w14:textId="77777777" w:rsidR="00063795" w:rsidRPr="00C10512" w:rsidRDefault="00063795" w:rsidP="00045F0C">
      <w:pPr>
        <w:spacing w:after="0" w:line="240" w:lineRule="auto"/>
        <w:ind w:left="2127" w:hanging="851"/>
        <w:jc w:val="both"/>
        <w:rPr>
          <w:rFonts w:ascii="Arial" w:hAnsi="Arial" w:cs="Arial"/>
          <w:sz w:val="20"/>
          <w:szCs w:val="20"/>
        </w:rPr>
      </w:pPr>
    </w:p>
    <w:p w14:paraId="04F33B9E" w14:textId="40299768" w:rsidR="00C92A3A" w:rsidRPr="00C10512" w:rsidRDefault="00C92A3A" w:rsidP="00045F0C">
      <w:pPr>
        <w:spacing w:after="0" w:line="240" w:lineRule="auto"/>
        <w:ind w:left="567" w:hanging="567"/>
        <w:jc w:val="both"/>
        <w:rPr>
          <w:rFonts w:ascii="Arial" w:hAnsi="Arial" w:cs="Arial"/>
          <w:sz w:val="20"/>
          <w:szCs w:val="20"/>
        </w:rPr>
      </w:pPr>
      <w:r w:rsidRPr="00C10512">
        <w:rPr>
          <w:rFonts w:ascii="Arial" w:hAnsi="Arial" w:cs="Arial"/>
          <w:sz w:val="20"/>
          <w:szCs w:val="20"/>
        </w:rPr>
        <w:t>15.6</w:t>
      </w:r>
      <w:r w:rsidRPr="00C10512">
        <w:rPr>
          <w:rFonts w:ascii="Arial" w:hAnsi="Arial" w:cs="Arial"/>
          <w:sz w:val="20"/>
          <w:szCs w:val="20"/>
        </w:rPr>
        <w:tab/>
        <w:t>Zábezpeka prepadne v</w:t>
      </w:r>
      <w:r w:rsidR="00EB3B2C" w:rsidRPr="00C10512">
        <w:rPr>
          <w:rFonts w:ascii="Arial" w:hAnsi="Arial" w:cs="Arial"/>
          <w:sz w:val="20"/>
          <w:szCs w:val="20"/>
        </w:rPr>
        <w:t xml:space="preserve"> </w:t>
      </w:r>
      <w:r w:rsidRPr="00C10512">
        <w:rPr>
          <w:rFonts w:ascii="Arial" w:hAnsi="Arial" w:cs="Arial"/>
          <w:sz w:val="20"/>
          <w:szCs w:val="20"/>
        </w:rPr>
        <w:t xml:space="preserve">prospech verejného obstarávateľa, ak </w:t>
      </w:r>
      <w:r w:rsidRPr="00C10512">
        <w:rPr>
          <w:rFonts w:ascii="Arial" w:hAnsi="Arial" w:cs="Arial"/>
          <w:b/>
          <w:sz w:val="20"/>
          <w:szCs w:val="20"/>
        </w:rPr>
        <w:t>uchádzač</w:t>
      </w:r>
      <w:r w:rsidRPr="00C10512">
        <w:rPr>
          <w:rFonts w:ascii="Arial" w:hAnsi="Arial" w:cs="Arial"/>
          <w:sz w:val="20"/>
          <w:szCs w:val="20"/>
        </w:rPr>
        <w:t xml:space="preserve"> </w:t>
      </w:r>
      <w:r w:rsidR="00A96C5B" w:rsidRPr="00C10512">
        <w:rPr>
          <w:rFonts w:ascii="Arial" w:hAnsi="Arial" w:cs="Arial"/>
          <w:sz w:val="20"/>
          <w:szCs w:val="20"/>
        </w:rPr>
        <w:t>v</w:t>
      </w:r>
      <w:r w:rsidR="00EB3B2C" w:rsidRPr="00C10512">
        <w:rPr>
          <w:rFonts w:ascii="Arial" w:hAnsi="Arial" w:cs="Arial"/>
          <w:sz w:val="20"/>
          <w:szCs w:val="20"/>
        </w:rPr>
        <w:t xml:space="preserve"> </w:t>
      </w:r>
      <w:r w:rsidR="00A96C5B" w:rsidRPr="00C10512">
        <w:rPr>
          <w:rFonts w:ascii="Arial" w:hAnsi="Arial" w:cs="Arial"/>
          <w:sz w:val="20"/>
          <w:szCs w:val="20"/>
        </w:rPr>
        <w:t xml:space="preserve">lehote viazanosti ponúk </w:t>
      </w:r>
      <w:r w:rsidRPr="00C10512">
        <w:rPr>
          <w:rFonts w:ascii="Arial" w:hAnsi="Arial" w:cs="Arial"/>
          <w:b/>
          <w:sz w:val="20"/>
          <w:szCs w:val="20"/>
        </w:rPr>
        <w:t>odstúpi od svojej ponuky</w:t>
      </w:r>
      <w:r w:rsidRPr="00C10512">
        <w:rPr>
          <w:rFonts w:ascii="Arial" w:hAnsi="Arial" w:cs="Arial"/>
          <w:sz w:val="20"/>
          <w:szCs w:val="20"/>
        </w:rPr>
        <w:t xml:space="preserve"> alebo </w:t>
      </w:r>
      <w:r w:rsidR="000F042F" w:rsidRPr="00C10512">
        <w:rPr>
          <w:rFonts w:ascii="Arial" w:hAnsi="Arial" w:cs="Arial"/>
          <w:sz w:val="20"/>
          <w:szCs w:val="20"/>
        </w:rPr>
        <w:t xml:space="preserve">ak </w:t>
      </w:r>
      <w:r w:rsidRPr="00C10512">
        <w:rPr>
          <w:rFonts w:ascii="Arial" w:hAnsi="Arial" w:cs="Arial"/>
          <w:sz w:val="20"/>
          <w:szCs w:val="20"/>
        </w:rPr>
        <w:t xml:space="preserve">neposkytne súčinnosť alebo odmietne uzavrieť Zmluvu podľa § 56 ods. </w:t>
      </w:r>
      <w:r w:rsidR="005531F4">
        <w:rPr>
          <w:rFonts w:ascii="Arial" w:hAnsi="Arial" w:cs="Arial"/>
          <w:sz w:val="20"/>
          <w:szCs w:val="20"/>
        </w:rPr>
        <w:t>5</w:t>
      </w:r>
      <w:r w:rsidRPr="00C10512">
        <w:rPr>
          <w:rFonts w:ascii="Arial" w:hAnsi="Arial" w:cs="Arial"/>
          <w:sz w:val="20"/>
          <w:szCs w:val="20"/>
        </w:rPr>
        <w:t xml:space="preserve"> až </w:t>
      </w:r>
      <w:r w:rsidR="005531F4">
        <w:rPr>
          <w:rFonts w:ascii="Arial" w:hAnsi="Arial" w:cs="Arial"/>
          <w:sz w:val="20"/>
          <w:szCs w:val="20"/>
        </w:rPr>
        <w:t>9</w:t>
      </w:r>
      <w:r w:rsidRPr="00C10512">
        <w:rPr>
          <w:rFonts w:ascii="Arial" w:hAnsi="Arial" w:cs="Arial"/>
          <w:sz w:val="20"/>
          <w:szCs w:val="20"/>
        </w:rPr>
        <w:t xml:space="preserve"> Zákona.</w:t>
      </w:r>
    </w:p>
    <w:p w14:paraId="07B475A2" w14:textId="77777777" w:rsidR="00063795" w:rsidRPr="00C10512" w:rsidRDefault="00063795" w:rsidP="00045F0C">
      <w:pPr>
        <w:spacing w:after="0" w:line="240" w:lineRule="auto"/>
        <w:ind w:left="567" w:hanging="567"/>
        <w:jc w:val="both"/>
        <w:rPr>
          <w:rFonts w:ascii="Arial" w:hAnsi="Arial" w:cs="Arial"/>
          <w:sz w:val="20"/>
          <w:szCs w:val="20"/>
        </w:rPr>
      </w:pPr>
    </w:p>
    <w:p w14:paraId="0242E1DC" w14:textId="31117B54" w:rsidR="00C92A3A" w:rsidRPr="00C10512" w:rsidRDefault="00C92A3A" w:rsidP="00045F0C">
      <w:pPr>
        <w:spacing w:after="0" w:line="240" w:lineRule="auto"/>
        <w:ind w:left="568" w:hanging="568"/>
        <w:jc w:val="both"/>
        <w:rPr>
          <w:rFonts w:ascii="Arial" w:hAnsi="Arial" w:cs="Arial"/>
          <w:sz w:val="20"/>
          <w:szCs w:val="20"/>
        </w:rPr>
      </w:pPr>
      <w:r w:rsidRPr="00C10512">
        <w:rPr>
          <w:rFonts w:ascii="Arial" w:hAnsi="Arial" w:cs="Arial"/>
          <w:sz w:val="20"/>
          <w:szCs w:val="20"/>
        </w:rPr>
        <w:t xml:space="preserve">15.7 </w:t>
      </w:r>
      <w:r w:rsidRPr="00C10512">
        <w:rPr>
          <w:rFonts w:ascii="Arial" w:hAnsi="Arial" w:cs="Arial"/>
          <w:sz w:val="20"/>
          <w:szCs w:val="20"/>
        </w:rPr>
        <w:tab/>
        <w:t xml:space="preserve">Odstúpenie od svojej ponuky uchádzač bezodkladne oznámi prostredníctvom určeného spôsobu komunikácie verejnému obstarávateľovi. </w:t>
      </w:r>
    </w:p>
    <w:p w14:paraId="06B51731" w14:textId="77777777" w:rsidR="00063795" w:rsidRPr="00C10512" w:rsidRDefault="00063795" w:rsidP="00045F0C">
      <w:pPr>
        <w:spacing w:after="0" w:line="240" w:lineRule="auto"/>
        <w:ind w:left="568" w:hanging="568"/>
        <w:jc w:val="both"/>
        <w:rPr>
          <w:rFonts w:ascii="Arial" w:hAnsi="Arial" w:cs="Arial"/>
          <w:sz w:val="20"/>
          <w:szCs w:val="20"/>
        </w:rPr>
      </w:pPr>
    </w:p>
    <w:p w14:paraId="5ADF7702" w14:textId="077CDB4A" w:rsidR="00C92A3A" w:rsidRPr="00C10512" w:rsidRDefault="00E269D8" w:rsidP="00045F0C">
      <w:pPr>
        <w:spacing w:after="0" w:line="240" w:lineRule="auto"/>
        <w:ind w:left="567" w:hanging="567"/>
        <w:jc w:val="both"/>
        <w:rPr>
          <w:rFonts w:ascii="Arial" w:hAnsi="Arial" w:cs="Arial"/>
          <w:sz w:val="20"/>
          <w:szCs w:val="20"/>
        </w:rPr>
      </w:pPr>
      <w:r w:rsidRPr="00C10512">
        <w:rPr>
          <w:rFonts w:ascii="Arial" w:hAnsi="Arial" w:cs="Arial"/>
          <w:sz w:val="20"/>
          <w:szCs w:val="20"/>
        </w:rPr>
        <w:t>15.</w:t>
      </w:r>
      <w:r w:rsidR="007E78B3" w:rsidRPr="00C10512">
        <w:rPr>
          <w:rFonts w:ascii="Arial" w:hAnsi="Arial" w:cs="Arial"/>
          <w:sz w:val="20"/>
          <w:szCs w:val="20"/>
        </w:rPr>
        <w:t>8</w:t>
      </w:r>
      <w:r w:rsidRPr="00C10512">
        <w:rPr>
          <w:rFonts w:ascii="Arial" w:hAnsi="Arial" w:cs="Arial"/>
          <w:sz w:val="20"/>
          <w:szCs w:val="20"/>
        </w:rPr>
        <w:tab/>
        <w:t>V prípade predĺženia lehoty viazanosti ponúk uchádzačov</w:t>
      </w:r>
      <w:r w:rsidR="000F042F" w:rsidRPr="00C10512">
        <w:rPr>
          <w:rFonts w:ascii="Arial" w:hAnsi="Arial" w:cs="Arial"/>
          <w:sz w:val="20"/>
          <w:szCs w:val="20"/>
        </w:rPr>
        <w:t xml:space="preserve">, </w:t>
      </w:r>
      <w:r w:rsidR="00C92A3A" w:rsidRPr="00C10512">
        <w:rPr>
          <w:rFonts w:ascii="Arial" w:hAnsi="Arial" w:cs="Arial"/>
          <w:sz w:val="20"/>
          <w:szCs w:val="20"/>
        </w:rPr>
        <w:t>verejný obstarávateľ oznámi uchádzačom cez systém JOSEPHINE novú lehotu viazanosti ponúk.</w:t>
      </w:r>
    </w:p>
    <w:p w14:paraId="49E56983" w14:textId="77777777" w:rsidR="00C92A3A" w:rsidRPr="00C10512" w:rsidRDefault="00C92A3A" w:rsidP="000049DE">
      <w:pPr>
        <w:pStyle w:val="Odsekzoznamu"/>
        <w:numPr>
          <w:ilvl w:val="2"/>
          <w:numId w:val="44"/>
        </w:numPr>
        <w:tabs>
          <w:tab w:val="left" w:pos="1276"/>
        </w:tabs>
        <w:autoSpaceDE w:val="0"/>
        <w:autoSpaceDN w:val="0"/>
        <w:ind w:left="1276" w:hanging="709"/>
        <w:jc w:val="both"/>
        <w:rPr>
          <w:rFonts w:cs="Arial"/>
          <w:sz w:val="20"/>
          <w:szCs w:val="20"/>
        </w:rPr>
      </w:pPr>
      <w:r w:rsidRPr="00C10512">
        <w:rPr>
          <w:rFonts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010D92A5" w14:textId="61E71C87" w:rsidR="00C92A3A" w:rsidRPr="00C10512" w:rsidRDefault="00C92A3A" w:rsidP="000049DE">
      <w:pPr>
        <w:pStyle w:val="Odsekzoznamu"/>
        <w:numPr>
          <w:ilvl w:val="2"/>
          <w:numId w:val="44"/>
        </w:numPr>
        <w:tabs>
          <w:tab w:val="left" w:pos="1276"/>
        </w:tabs>
        <w:autoSpaceDE w:val="0"/>
        <w:autoSpaceDN w:val="0"/>
        <w:ind w:left="1276" w:hanging="709"/>
        <w:jc w:val="both"/>
        <w:rPr>
          <w:rFonts w:cs="Arial"/>
          <w:sz w:val="20"/>
          <w:szCs w:val="20"/>
        </w:rPr>
      </w:pPr>
      <w:r w:rsidRPr="00C10512">
        <w:rPr>
          <w:rFonts w:cs="Arial"/>
          <w:sz w:val="20"/>
          <w:szCs w:val="20"/>
        </w:rPr>
        <w:t>Platnosť zábezpeky vo forme bankovej záruky alebo poistenia záruky v</w:t>
      </w:r>
      <w:r w:rsidR="00EB3B2C" w:rsidRPr="00C10512">
        <w:rPr>
          <w:rFonts w:cs="Arial"/>
          <w:sz w:val="20"/>
          <w:szCs w:val="20"/>
        </w:rPr>
        <w:t xml:space="preserve"> </w:t>
      </w:r>
      <w:r w:rsidRPr="00C10512">
        <w:rPr>
          <w:rFonts w:cs="Arial"/>
          <w:sz w:val="20"/>
          <w:szCs w:val="20"/>
        </w:rPr>
        <w:t>prípade predĺženia lehoty viazanosti ponúk je uchádzač povinný predĺžiť a doručiť bankov</w:t>
      </w:r>
      <w:r w:rsidR="004941D1">
        <w:rPr>
          <w:rFonts w:cs="Arial"/>
          <w:sz w:val="20"/>
          <w:szCs w:val="20"/>
        </w:rPr>
        <w:t>ú</w:t>
      </w:r>
      <w:r w:rsidRPr="00C10512">
        <w:rPr>
          <w:rFonts w:cs="Arial"/>
          <w:sz w:val="20"/>
          <w:szCs w:val="20"/>
        </w:rPr>
        <w:t xml:space="preserve"> záruk</w:t>
      </w:r>
      <w:r w:rsidR="004941D1">
        <w:rPr>
          <w:rFonts w:cs="Arial"/>
          <w:sz w:val="20"/>
          <w:szCs w:val="20"/>
        </w:rPr>
        <w:t>u</w:t>
      </w:r>
      <w:r w:rsidRPr="00C10512">
        <w:rPr>
          <w:rFonts w:cs="Arial"/>
          <w:sz w:val="20"/>
          <w:szCs w:val="20"/>
        </w:rPr>
        <w:t xml:space="preserve"> alebo poisteni</w:t>
      </w:r>
      <w:r w:rsidR="004941D1">
        <w:rPr>
          <w:rFonts w:cs="Arial"/>
          <w:sz w:val="20"/>
          <w:szCs w:val="20"/>
        </w:rPr>
        <w:t>e</w:t>
      </w:r>
      <w:r w:rsidRPr="00C10512">
        <w:rPr>
          <w:rFonts w:cs="Arial"/>
          <w:sz w:val="20"/>
          <w:szCs w:val="20"/>
        </w:rPr>
        <w:t xml:space="preserve"> záruky</w:t>
      </w:r>
      <w:r w:rsidR="00F07758" w:rsidRPr="00C10512">
        <w:rPr>
          <w:rFonts w:cs="Arial"/>
          <w:sz w:val="20"/>
          <w:szCs w:val="20"/>
        </w:rPr>
        <w:t>, prípadne ich dodatok</w:t>
      </w:r>
      <w:r w:rsidR="00D15D11" w:rsidRPr="00C10512">
        <w:rPr>
          <w:rFonts w:cs="Arial"/>
          <w:sz w:val="20"/>
          <w:szCs w:val="20"/>
        </w:rPr>
        <w:t xml:space="preserve"> </w:t>
      </w:r>
      <w:r w:rsidR="004941D1" w:rsidRPr="008F6990">
        <w:rPr>
          <w:rFonts w:cs="Arial"/>
          <w:sz w:val="20"/>
          <w:szCs w:val="20"/>
        </w:rPr>
        <w:t xml:space="preserve">podľa bodov 15.4.2 a 15.4.3 Časť A.1 </w:t>
      </w:r>
      <w:r w:rsidR="004941D1" w:rsidRPr="00C10512">
        <w:rPr>
          <w:rFonts w:cs="Arial"/>
          <w:sz w:val="20"/>
          <w:szCs w:val="20"/>
        </w:rPr>
        <w:t xml:space="preserve">Pokyny pre </w:t>
      </w:r>
      <w:r w:rsidR="004941D1">
        <w:rPr>
          <w:rFonts w:cs="Arial"/>
          <w:sz w:val="20"/>
          <w:szCs w:val="20"/>
        </w:rPr>
        <w:t>záujemcov/</w:t>
      </w:r>
      <w:r w:rsidR="004941D1" w:rsidRPr="00C10512">
        <w:rPr>
          <w:rFonts w:cs="Arial"/>
          <w:sz w:val="20"/>
          <w:szCs w:val="20"/>
        </w:rPr>
        <w:t>uchádzačov</w:t>
      </w:r>
      <w:r w:rsidR="004941D1" w:rsidRPr="008F6990">
        <w:rPr>
          <w:rFonts w:cs="Arial"/>
          <w:sz w:val="20"/>
          <w:szCs w:val="20"/>
        </w:rPr>
        <w:t xml:space="preserve"> týchto SP</w:t>
      </w:r>
      <w:r w:rsidRPr="00C10512">
        <w:rPr>
          <w:rFonts w:cs="Arial"/>
          <w:sz w:val="20"/>
          <w:szCs w:val="20"/>
        </w:rPr>
        <w:t>. Uchádzač môže nahradiť bankovú záruku alebo poistenie záruky zložením finančných prostriedkov na bankový účet verejného obstarávateľa v požadovanej výške v tejto lehote.</w:t>
      </w:r>
    </w:p>
    <w:p w14:paraId="00BF856F" w14:textId="50D0A8D4" w:rsidR="00C92A3A" w:rsidRDefault="00C92A3A" w:rsidP="000049DE">
      <w:pPr>
        <w:pStyle w:val="Odsekzoznamu"/>
        <w:numPr>
          <w:ilvl w:val="2"/>
          <w:numId w:val="44"/>
        </w:numPr>
        <w:tabs>
          <w:tab w:val="left" w:pos="1276"/>
        </w:tabs>
        <w:autoSpaceDE w:val="0"/>
        <w:autoSpaceDN w:val="0"/>
        <w:ind w:left="1276" w:hanging="709"/>
        <w:jc w:val="both"/>
        <w:rPr>
          <w:rFonts w:cs="Arial"/>
          <w:sz w:val="20"/>
          <w:szCs w:val="20"/>
        </w:rPr>
      </w:pPr>
      <w:r w:rsidRPr="00C10512">
        <w:rPr>
          <w:rFonts w:cs="Arial"/>
          <w:sz w:val="20"/>
          <w:szCs w:val="20"/>
        </w:rPr>
        <w:t xml:space="preserve">V prípade predĺženia </w:t>
      </w:r>
      <w:r w:rsidR="00F07758" w:rsidRPr="00C10512">
        <w:rPr>
          <w:rFonts w:cs="Arial"/>
          <w:sz w:val="20"/>
          <w:szCs w:val="20"/>
        </w:rPr>
        <w:t xml:space="preserve">lehoty viazanosti ponúk </w:t>
      </w:r>
      <w:r w:rsidRPr="00C10512">
        <w:rPr>
          <w:rFonts w:cs="Arial"/>
          <w:sz w:val="20"/>
          <w:szCs w:val="20"/>
        </w:rPr>
        <w:t xml:space="preserve">bude verejný obstarávateľ postupovať v zmysle § </w:t>
      </w:r>
      <w:r w:rsidR="00A96C5B" w:rsidRPr="00C10512">
        <w:rPr>
          <w:rFonts w:cs="Arial"/>
          <w:sz w:val="20"/>
          <w:szCs w:val="20"/>
        </w:rPr>
        <w:t>46</w:t>
      </w:r>
      <w:r w:rsidRPr="00C10512">
        <w:rPr>
          <w:rFonts w:cs="Arial"/>
          <w:sz w:val="20"/>
          <w:szCs w:val="20"/>
        </w:rPr>
        <w:t xml:space="preserve"> ods. </w:t>
      </w:r>
      <w:r w:rsidR="00A96C5B" w:rsidRPr="00C10512">
        <w:rPr>
          <w:rFonts w:cs="Arial"/>
          <w:sz w:val="20"/>
          <w:szCs w:val="20"/>
        </w:rPr>
        <w:t>2</w:t>
      </w:r>
      <w:r w:rsidRPr="00C10512">
        <w:rPr>
          <w:rFonts w:cs="Arial"/>
          <w:sz w:val="20"/>
          <w:szCs w:val="20"/>
        </w:rPr>
        <w:t xml:space="preserve"> Z</w:t>
      </w:r>
      <w:r w:rsidR="000F042F" w:rsidRPr="00C10512">
        <w:rPr>
          <w:rFonts w:cs="Arial"/>
          <w:sz w:val="20"/>
          <w:szCs w:val="20"/>
        </w:rPr>
        <w:t>ákona</w:t>
      </w:r>
      <w:r w:rsidRPr="00C10512">
        <w:rPr>
          <w:rFonts w:cs="Arial"/>
          <w:sz w:val="20"/>
          <w:szCs w:val="20"/>
        </w:rPr>
        <w:t xml:space="preserve">. </w:t>
      </w:r>
    </w:p>
    <w:p w14:paraId="4E6E9D5C" w14:textId="5810B521" w:rsidR="00796CF2" w:rsidRPr="00C10512" w:rsidRDefault="00796CF2" w:rsidP="00045F0C">
      <w:pPr>
        <w:autoSpaceDE w:val="0"/>
        <w:autoSpaceDN w:val="0"/>
        <w:spacing w:after="0" w:line="240" w:lineRule="auto"/>
        <w:jc w:val="both"/>
        <w:rPr>
          <w:rFonts w:ascii="Arial" w:hAnsi="Arial" w:cs="Arial"/>
          <w:bCs/>
          <w:iCs/>
          <w:sz w:val="20"/>
          <w:szCs w:val="20"/>
        </w:rPr>
      </w:pPr>
    </w:p>
    <w:p w14:paraId="5E5F069C" w14:textId="00C3CC65" w:rsidR="001A0BEE" w:rsidRPr="00D35B6D" w:rsidRDefault="00796CF2" w:rsidP="00045F0C">
      <w:pPr>
        <w:pStyle w:val="Nadpis3"/>
        <w:numPr>
          <w:ilvl w:val="0"/>
          <w:numId w:val="32"/>
        </w:numPr>
        <w:tabs>
          <w:tab w:val="left" w:pos="567"/>
        </w:tabs>
        <w:spacing w:after="0"/>
        <w:ind w:hanging="644"/>
        <w:rPr>
          <w:rFonts w:cs="Arial"/>
          <w:noProof/>
        </w:rPr>
      </w:pPr>
      <w:bookmarkStart w:id="27" w:name="_Toc461981369"/>
      <w:r w:rsidRPr="00C10512">
        <w:rPr>
          <w:rFonts w:cs="Arial"/>
          <w:noProof/>
        </w:rPr>
        <w:t>Obsah ponuky</w:t>
      </w:r>
      <w:bookmarkEnd w:id="27"/>
    </w:p>
    <w:p w14:paraId="4ADEE3CA" w14:textId="7A3E5137" w:rsidR="00297001" w:rsidRPr="00C10512" w:rsidRDefault="001A0BEE" w:rsidP="00045F0C">
      <w:pPr>
        <w:pStyle w:val="Odsekzoznamu"/>
        <w:tabs>
          <w:tab w:val="left" w:pos="567"/>
        </w:tabs>
        <w:autoSpaceDE w:val="0"/>
        <w:autoSpaceDN w:val="0"/>
        <w:ind w:left="0"/>
        <w:jc w:val="both"/>
        <w:rPr>
          <w:rFonts w:cs="Arial"/>
          <w:vanish/>
          <w:sz w:val="20"/>
          <w:szCs w:val="20"/>
        </w:rPr>
      </w:pPr>
      <w:r w:rsidRPr="00C10512">
        <w:rPr>
          <w:rFonts w:cs="Arial"/>
          <w:b/>
          <w:sz w:val="20"/>
          <w:szCs w:val="20"/>
        </w:rPr>
        <w:lastRenderedPageBreak/>
        <w:tab/>
      </w:r>
      <w:r w:rsidR="00730B68" w:rsidRPr="00C10512">
        <w:rPr>
          <w:rFonts w:cs="Arial"/>
          <w:b/>
          <w:sz w:val="20"/>
          <w:szCs w:val="20"/>
        </w:rPr>
        <w:t xml:space="preserve">Ponuka predložená </w:t>
      </w:r>
      <w:r w:rsidR="00D25A63" w:rsidRPr="00C10512">
        <w:rPr>
          <w:rFonts w:cs="Arial"/>
          <w:b/>
          <w:sz w:val="20"/>
          <w:szCs w:val="20"/>
        </w:rPr>
        <w:t xml:space="preserve">uchádzačom </w:t>
      </w:r>
      <w:r w:rsidR="00297001" w:rsidRPr="00C10512">
        <w:rPr>
          <w:rFonts w:cs="Arial"/>
          <w:b/>
          <w:sz w:val="20"/>
          <w:szCs w:val="20"/>
        </w:rPr>
        <w:t>elektronicky prostredníctvom systému JOSEPHINE</w:t>
      </w:r>
      <w:r w:rsidR="00297001" w:rsidRPr="00C10512">
        <w:rPr>
          <w:rFonts w:cs="Arial"/>
          <w:sz w:val="20"/>
          <w:szCs w:val="20"/>
        </w:rPr>
        <w:t xml:space="preserve"> </w:t>
      </w:r>
      <w:r w:rsidR="00297001" w:rsidRPr="00C10512">
        <w:rPr>
          <w:rFonts w:cs="Arial"/>
          <w:b/>
          <w:sz w:val="20"/>
          <w:szCs w:val="20"/>
        </w:rPr>
        <w:t xml:space="preserve">musí </w:t>
      </w:r>
      <w:r w:rsidRPr="00C10512">
        <w:rPr>
          <w:rFonts w:cs="Arial"/>
          <w:b/>
          <w:sz w:val="20"/>
          <w:szCs w:val="20"/>
        </w:rPr>
        <w:tab/>
      </w:r>
      <w:r w:rsidR="00297001" w:rsidRPr="00C10512">
        <w:rPr>
          <w:rFonts w:cs="Arial"/>
          <w:b/>
          <w:sz w:val="20"/>
          <w:szCs w:val="20"/>
        </w:rPr>
        <w:t xml:space="preserve">obsahovať </w:t>
      </w:r>
      <w:r w:rsidR="00EC153F">
        <w:rPr>
          <w:rFonts w:cs="Arial"/>
          <w:b/>
          <w:sz w:val="20"/>
          <w:szCs w:val="20"/>
        </w:rPr>
        <w:t xml:space="preserve">nasledovné </w:t>
      </w:r>
      <w:r w:rsidR="00297001" w:rsidRPr="00C10512">
        <w:rPr>
          <w:rFonts w:cs="Arial"/>
          <w:b/>
          <w:sz w:val="20"/>
          <w:szCs w:val="20"/>
        </w:rPr>
        <w:t>doklady:</w:t>
      </w:r>
    </w:p>
    <w:p w14:paraId="63D5A1E9" w14:textId="77777777" w:rsidR="00297001" w:rsidRPr="00C10512" w:rsidRDefault="00297001" w:rsidP="000049DE">
      <w:pPr>
        <w:pStyle w:val="Nadpis3"/>
        <w:numPr>
          <w:ilvl w:val="0"/>
          <w:numId w:val="33"/>
        </w:numPr>
        <w:spacing w:after="0"/>
        <w:rPr>
          <w:rFonts w:cs="Arial"/>
          <w:noProof/>
          <w:vanish/>
        </w:rPr>
      </w:pPr>
    </w:p>
    <w:p w14:paraId="15B14635" w14:textId="77777777" w:rsidR="00297001" w:rsidRPr="00C10512" w:rsidRDefault="00297001" w:rsidP="000049DE">
      <w:pPr>
        <w:pStyle w:val="Odsekzoznamu"/>
        <w:numPr>
          <w:ilvl w:val="1"/>
          <w:numId w:val="33"/>
        </w:numPr>
        <w:autoSpaceDE w:val="0"/>
        <w:autoSpaceDN w:val="0"/>
        <w:jc w:val="both"/>
        <w:rPr>
          <w:rFonts w:cs="Arial"/>
          <w:vanish/>
          <w:sz w:val="20"/>
          <w:szCs w:val="20"/>
        </w:rPr>
      </w:pPr>
    </w:p>
    <w:p w14:paraId="4CDF1B92" w14:textId="259CFD26" w:rsidR="00297001" w:rsidRPr="004944AE" w:rsidRDefault="00297001" w:rsidP="000049DE">
      <w:pPr>
        <w:numPr>
          <w:ilvl w:val="2"/>
          <w:numId w:val="34"/>
        </w:numPr>
        <w:autoSpaceDE w:val="0"/>
        <w:autoSpaceDN w:val="0"/>
        <w:spacing w:after="0" w:line="240" w:lineRule="auto"/>
        <w:jc w:val="both"/>
        <w:rPr>
          <w:rFonts w:ascii="Arial" w:hAnsi="Arial" w:cs="Arial"/>
          <w:sz w:val="20"/>
          <w:szCs w:val="20"/>
        </w:rPr>
      </w:pPr>
      <w:r w:rsidRPr="00C10512">
        <w:rPr>
          <w:rFonts w:ascii="Arial" w:hAnsi="Arial" w:cs="Arial"/>
          <w:b/>
          <w:sz w:val="20"/>
          <w:szCs w:val="20"/>
        </w:rPr>
        <w:t xml:space="preserve"> </w:t>
      </w:r>
      <w:r w:rsidRPr="004944AE">
        <w:rPr>
          <w:rFonts w:ascii="Arial" w:hAnsi="Arial" w:cs="Arial"/>
          <w:b/>
          <w:sz w:val="20"/>
          <w:szCs w:val="20"/>
        </w:rPr>
        <w:t xml:space="preserve">  </w:t>
      </w:r>
    </w:p>
    <w:p w14:paraId="3D542B15" w14:textId="77777777" w:rsidR="001A0BEE" w:rsidRPr="00C10512" w:rsidRDefault="001A0BEE" w:rsidP="00045F0C">
      <w:pPr>
        <w:autoSpaceDE w:val="0"/>
        <w:autoSpaceDN w:val="0"/>
        <w:spacing w:after="0" w:line="240" w:lineRule="auto"/>
        <w:ind w:left="1080"/>
        <w:jc w:val="both"/>
        <w:rPr>
          <w:rFonts w:ascii="Arial" w:hAnsi="Arial" w:cs="Arial"/>
          <w:sz w:val="20"/>
          <w:szCs w:val="20"/>
        </w:rPr>
      </w:pPr>
    </w:p>
    <w:p w14:paraId="26319259" w14:textId="2CB8CA47" w:rsidR="00EE4225" w:rsidRPr="00C10512" w:rsidRDefault="00560077" w:rsidP="00045F0C">
      <w:pPr>
        <w:pStyle w:val="Odsekzoznamu"/>
        <w:autoSpaceDE w:val="0"/>
        <w:autoSpaceDN w:val="0"/>
        <w:ind w:left="567" w:hanging="567"/>
        <w:jc w:val="both"/>
        <w:rPr>
          <w:rFonts w:cs="Arial"/>
          <w:sz w:val="20"/>
          <w:szCs w:val="20"/>
        </w:rPr>
      </w:pPr>
      <w:r w:rsidRPr="00C10512">
        <w:rPr>
          <w:rFonts w:cs="Arial"/>
          <w:sz w:val="20"/>
          <w:szCs w:val="20"/>
        </w:rPr>
        <w:t>16.1</w:t>
      </w:r>
      <w:r w:rsidRPr="00C10512">
        <w:rPr>
          <w:rFonts w:cs="Arial"/>
          <w:b/>
          <w:sz w:val="20"/>
          <w:szCs w:val="20"/>
        </w:rPr>
        <w:tab/>
      </w:r>
      <w:r w:rsidR="00EE4225" w:rsidRPr="00C10512">
        <w:rPr>
          <w:rFonts w:cs="Arial"/>
          <w:b/>
          <w:sz w:val="20"/>
          <w:szCs w:val="20"/>
        </w:rPr>
        <w:t>Titulný list ponuky</w:t>
      </w:r>
      <w:r w:rsidR="00EE4225" w:rsidRPr="00C10512">
        <w:rPr>
          <w:rFonts w:cs="Arial"/>
          <w:sz w:val="20"/>
          <w:szCs w:val="20"/>
        </w:rPr>
        <w:t xml:space="preserve"> </w:t>
      </w:r>
      <w:r w:rsidR="00EE4225" w:rsidRPr="00C10512">
        <w:rPr>
          <w:rFonts w:cs="Arial"/>
          <w:b/>
          <w:sz w:val="20"/>
          <w:szCs w:val="20"/>
        </w:rPr>
        <w:t>s označením</w:t>
      </w:r>
      <w:r w:rsidR="00EE4225" w:rsidRPr="00C10512">
        <w:rPr>
          <w:rFonts w:cs="Arial"/>
          <w:sz w:val="20"/>
          <w:szCs w:val="20"/>
        </w:rPr>
        <w:t xml:space="preserve">, z ktorého jednoznačne vyplýva, že ide o ponuku na predmet zákazky podľa týchto </w:t>
      </w:r>
      <w:r w:rsidR="00A14944" w:rsidRPr="00C10512">
        <w:rPr>
          <w:rFonts w:cs="Arial"/>
          <w:sz w:val="20"/>
          <w:szCs w:val="20"/>
        </w:rPr>
        <w:t>SP</w:t>
      </w:r>
      <w:r w:rsidR="00EE4225" w:rsidRPr="00C10512">
        <w:rPr>
          <w:rFonts w:cs="Arial"/>
          <w:sz w:val="20"/>
          <w:szCs w:val="20"/>
        </w:rPr>
        <w:t>.</w:t>
      </w:r>
    </w:p>
    <w:p w14:paraId="4834D1C5" w14:textId="77777777" w:rsidR="00063795" w:rsidRPr="00C10512" w:rsidRDefault="00063795" w:rsidP="00045F0C">
      <w:pPr>
        <w:pStyle w:val="Odsekzoznamu"/>
        <w:autoSpaceDE w:val="0"/>
        <w:autoSpaceDN w:val="0"/>
        <w:ind w:left="567" w:hanging="567"/>
        <w:jc w:val="both"/>
        <w:rPr>
          <w:rFonts w:cs="Arial"/>
          <w:sz w:val="20"/>
          <w:szCs w:val="20"/>
        </w:rPr>
      </w:pPr>
    </w:p>
    <w:p w14:paraId="56C81FCC" w14:textId="2D605373" w:rsidR="00EE4225" w:rsidRPr="00C10512" w:rsidRDefault="00560077" w:rsidP="000049DE">
      <w:pPr>
        <w:numPr>
          <w:ilvl w:val="1"/>
          <w:numId w:val="28"/>
        </w:numPr>
        <w:autoSpaceDE w:val="0"/>
        <w:autoSpaceDN w:val="0"/>
        <w:spacing w:after="0" w:line="240" w:lineRule="auto"/>
        <w:ind w:left="567" w:hanging="567"/>
        <w:jc w:val="both"/>
        <w:rPr>
          <w:rFonts w:ascii="Arial" w:hAnsi="Arial" w:cs="Arial"/>
          <w:sz w:val="20"/>
          <w:szCs w:val="20"/>
        </w:rPr>
      </w:pPr>
      <w:r w:rsidRPr="00C10512">
        <w:rPr>
          <w:rFonts w:ascii="Arial" w:hAnsi="Arial" w:cs="Arial"/>
          <w:b/>
          <w:sz w:val="20"/>
          <w:szCs w:val="20"/>
        </w:rPr>
        <w:tab/>
      </w:r>
      <w:r w:rsidR="00EE4225" w:rsidRPr="00C10512">
        <w:rPr>
          <w:rFonts w:ascii="Arial" w:hAnsi="Arial" w:cs="Arial"/>
          <w:b/>
          <w:sz w:val="20"/>
          <w:szCs w:val="20"/>
        </w:rPr>
        <w:t>Obsah ponuky</w:t>
      </w:r>
      <w:r w:rsidR="00EE4225" w:rsidRPr="00C10512">
        <w:rPr>
          <w:rFonts w:ascii="Arial" w:hAnsi="Arial" w:cs="Arial"/>
          <w:sz w:val="20"/>
          <w:szCs w:val="20"/>
        </w:rPr>
        <w:t xml:space="preserve"> (index – položkový zoznam) s odkazom na očíslované strany.</w:t>
      </w:r>
    </w:p>
    <w:p w14:paraId="636E374B"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5678A92E" w14:textId="43BE9395" w:rsidR="00EE4225" w:rsidRPr="00C10512" w:rsidRDefault="00560077"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16.3</w:t>
      </w:r>
      <w:r w:rsidR="00EE4225" w:rsidRPr="00C10512">
        <w:rPr>
          <w:rFonts w:ascii="Arial" w:hAnsi="Arial" w:cs="Arial"/>
          <w:sz w:val="20"/>
          <w:szCs w:val="20"/>
        </w:rPr>
        <w:t xml:space="preserve"> </w:t>
      </w:r>
      <w:r w:rsidRPr="00C10512">
        <w:rPr>
          <w:rFonts w:ascii="Arial" w:hAnsi="Arial" w:cs="Arial"/>
          <w:sz w:val="20"/>
          <w:szCs w:val="20"/>
        </w:rPr>
        <w:tab/>
      </w:r>
      <w:r w:rsidR="00EE4225" w:rsidRPr="00C10512">
        <w:rPr>
          <w:rFonts w:ascii="Arial" w:hAnsi="Arial" w:cs="Arial"/>
          <w:sz w:val="20"/>
          <w:szCs w:val="20"/>
        </w:rPr>
        <w:t xml:space="preserve">Vyplnený formulár </w:t>
      </w:r>
      <w:r w:rsidR="00EE4225" w:rsidRPr="00C10512">
        <w:rPr>
          <w:rFonts w:ascii="Arial" w:hAnsi="Arial" w:cs="Arial"/>
          <w:b/>
          <w:sz w:val="20"/>
          <w:szCs w:val="20"/>
        </w:rPr>
        <w:t>„Všeobecné informácie o uchádzačovi“</w:t>
      </w:r>
      <w:r w:rsidR="00EE4225" w:rsidRPr="00C10512">
        <w:rPr>
          <w:rFonts w:ascii="Arial" w:hAnsi="Arial" w:cs="Arial"/>
          <w:sz w:val="20"/>
          <w:szCs w:val="20"/>
        </w:rPr>
        <w:t xml:space="preserve"> (</w:t>
      </w:r>
      <w:r w:rsidRPr="00C10512">
        <w:rPr>
          <w:rFonts w:ascii="Arial" w:hAnsi="Arial" w:cs="Arial"/>
          <w:sz w:val="20"/>
          <w:szCs w:val="20"/>
        </w:rPr>
        <w:t>P</w:t>
      </w:r>
      <w:r w:rsidR="00EE4225" w:rsidRPr="00C10512">
        <w:rPr>
          <w:rFonts w:ascii="Arial" w:hAnsi="Arial" w:cs="Arial"/>
          <w:sz w:val="20"/>
          <w:szCs w:val="20"/>
        </w:rPr>
        <w:t xml:space="preserve">ríloha č. 1 k časti A.1 </w:t>
      </w:r>
      <w:r w:rsidR="00B40FEF" w:rsidRPr="00C10512">
        <w:rPr>
          <w:rFonts w:ascii="Arial" w:hAnsi="Arial" w:cs="Arial"/>
          <w:sz w:val="20"/>
          <w:szCs w:val="20"/>
        </w:rPr>
        <w:t xml:space="preserve">Pokyny pre </w:t>
      </w:r>
      <w:r w:rsidR="00280F9D">
        <w:rPr>
          <w:rFonts w:ascii="Arial" w:hAnsi="Arial" w:cs="Arial"/>
          <w:sz w:val="20"/>
          <w:szCs w:val="20"/>
        </w:rPr>
        <w:t>záujemcov/</w:t>
      </w:r>
      <w:r w:rsidR="00B40FEF" w:rsidRPr="00C10512">
        <w:rPr>
          <w:rFonts w:ascii="Arial" w:hAnsi="Arial" w:cs="Arial"/>
          <w:sz w:val="20"/>
          <w:szCs w:val="20"/>
        </w:rPr>
        <w:t>uchádzačov týchto SP</w:t>
      </w:r>
      <w:r w:rsidR="00EE4225" w:rsidRPr="00C10512">
        <w:rPr>
          <w:rFonts w:ascii="Arial" w:hAnsi="Arial" w:cs="Arial"/>
          <w:sz w:val="20"/>
          <w:szCs w:val="20"/>
        </w:rPr>
        <w:t xml:space="preserve">). </w:t>
      </w:r>
    </w:p>
    <w:p w14:paraId="047D6CB2"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32FEFAF3" w14:textId="48840379" w:rsidR="00280F9D" w:rsidRDefault="00280F9D" w:rsidP="00045F0C">
      <w:pPr>
        <w:autoSpaceDE w:val="0"/>
        <w:autoSpaceDN w:val="0"/>
        <w:spacing w:after="0" w:line="240" w:lineRule="auto"/>
        <w:ind w:left="568" w:hanging="568"/>
        <w:jc w:val="both"/>
        <w:rPr>
          <w:rFonts w:ascii="Arial" w:hAnsi="Arial" w:cs="Arial"/>
          <w:sz w:val="20"/>
          <w:szCs w:val="20"/>
        </w:rPr>
      </w:pPr>
      <w:r>
        <w:rPr>
          <w:rFonts w:ascii="Arial" w:hAnsi="Arial" w:cs="Arial"/>
          <w:sz w:val="20"/>
          <w:szCs w:val="20"/>
        </w:rPr>
        <w:t>16.4</w:t>
      </w:r>
      <w:r w:rsidRPr="00C10512">
        <w:rPr>
          <w:rFonts w:ascii="Arial" w:hAnsi="Arial" w:cs="Arial"/>
          <w:sz w:val="20"/>
          <w:szCs w:val="20"/>
        </w:rPr>
        <w:t xml:space="preserve"> </w:t>
      </w:r>
      <w:r w:rsidRPr="00C10512">
        <w:rPr>
          <w:rFonts w:ascii="Arial" w:hAnsi="Arial" w:cs="Arial"/>
          <w:sz w:val="20"/>
          <w:szCs w:val="20"/>
        </w:rPr>
        <w:tab/>
      </w:r>
      <w:r w:rsidRPr="008F6990">
        <w:rPr>
          <w:rFonts w:ascii="Arial" w:hAnsi="Arial" w:cs="Arial"/>
          <w:sz w:val="20"/>
          <w:szCs w:val="20"/>
        </w:rPr>
        <w:t xml:space="preserve">V prípade, ak ponuku predkladá skupina dodávateľov, v súlade s bodom 18.6.1 Časť A.1 </w:t>
      </w:r>
      <w:r w:rsidRPr="00C10512">
        <w:rPr>
          <w:rFonts w:ascii="Arial" w:hAnsi="Arial" w:cs="Arial"/>
          <w:sz w:val="20"/>
          <w:szCs w:val="20"/>
        </w:rPr>
        <w:t xml:space="preserve">Pokyny pre </w:t>
      </w:r>
      <w:r>
        <w:rPr>
          <w:rFonts w:ascii="Arial" w:hAnsi="Arial" w:cs="Arial"/>
          <w:sz w:val="20"/>
          <w:szCs w:val="20"/>
        </w:rPr>
        <w:t>záujemcov/</w:t>
      </w:r>
      <w:r w:rsidRPr="00C10512">
        <w:rPr>
          <w:rFonts w:ascii="Arial" w:hAnsi="Arial" w:cs="Arial"/>
          <w:sz w:val="20"/>
          <w:szCs w:val="20"/>
        </w:rPr>
        <w:t>uchádzačov</w:t>
      </w:r>
      <w:r w:rsidRPr="008F6990">
        <w:rPr>
          <w:rFonts w:ascii="Arial" w:hAnsi="Arial" w:cs="Arial"/>
          <w:sz w:val="20"/>
          <w:szCs w:val="20"/>
        </w:rPr>
        <w:t xml:space="preserve"> týchto SP, </w:t>
      </w:r>
      <w:r w:rsidRPr="008F6990">
        <w:rPr>
          <w:rFonts w:ascii="Arial" w:hAnsi="Arial" w:cs="Arial"/>
          <w:b/>
          <w:sz w:val="20"/>
          <w:szCs w:val="20"/>
        </w:rPr>
        <w:t>vystavenú plnú moc pre jedného z členov skupiny</w:t>
      </w:r>
      <w:r w:rsidRPr="008F6990">
        <w:rPr>
          <w:rFonts w:ascii="Arial" w:hAnsi="Arial"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0DB63C35" w14:textId="77777777" w:rsidR="00280F9D" w:rsidRDefault="00280F9D" w:rsidP="00045F0C">
      <w:pPr>
        <w:autoSpaceDE w:val="0"/>
        <w:autoSpaceDN w:val="0"/>
        <w:spacing w:after="0" w:line="240" w:lineRule="auto"/>
        <w:ind w:left="568" w:hanging="568"/>
        <w:jc w:val="both"/>
        <w:rPr>
          <w:rFonts w:ascii="Arial" w:hAnsi="Arial" w:cs="Arial"/>
          <w:sz w:val="20"/>
          <w:szCs w:val="20"/>
        </w:rPr>
      </w:pPr>
    </w:p>
    <w:p w14:paraId="6DFF1BE8" w14:textId="7A39E181" w:rsidR="00EE4225" w:rsidRPr="00C10512" w:rsidRDefault="00560077"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5</w:t>
      </w:r>
      <w:r w:rsidR="00EE4225" w:rsidRPr="00C10512">
        <w:rPr>
          <w:rFonts w:ascii="Arial" w:hAnsi="Arial" w:cs="Arial"/>
          <w:color w:val="FF0000"/>
          <w:sz w:val="20"/>
          <w:szCs w:val="20"/>
        </w:rPr>
        <w:t xml:space="preserve">  </w:t>
      </w:r>
      <w:r w:rsidR="007E1056" w:rsidRPr="00C10512">
        <w:rPr>
          <w:rFonts w:ascii="Arial" w:hAnsi="Arial" w:cs="Arial"/>
          <w:color w:val="FF0000"/>
          <w:sz w:val="20"/>
          <w:szCs w:val="20"/>
        </w:rPr>
        <w:tab/>
      </w:r>
      <w:r w:rsidR="00280F9D" w:rsidRPr="008F6990">
        <w:rPr>
          <w:rFonts w:ascii="Arial" w:hAnsi="Arial" w:cs="Arial"/>
          <w:b/>
          <w:sz w:val="20"/>
          <w:szCs w:val="20"/>
        </w:rPr>
        <w:t>V prípade, ak ponuku predkladá skupina dodávateľov,</w:t>
      </w:r>
      <w:r w:rsidR="00280F9D" w:rsidRPr="008F6990">
        <w:rPr>
          <w:rFonts w:ascii="Arial" w:hAnsi="Arial" w:cs="Arial"/>
          <w:sz w:val="20"/>
          <w:szCs w:val="20"/>
        </w:rPr>
        <w:t xml:space="preserve"> v súlade s bodom 18.3.1 Časť A.1 </w:t>
      </w:r>
      <w:r w:rsidR="00280F9D" w:rsidRPr="00C10512">
        <w:rPr>
          <w:rFonts w:ascii="Arial" w:hAnsi="Arial" w:cs="Arial"/>
          <w:sz w:val="20"/>
          <w:szCs w:val="20"/>
        </w:rPr>
        <w:t xml:space="preserve">Pokyny pre </w:t>
      </w:r>
      <w:r w:rsidR="00280F9D">
        <w:rPr>
          <w:rFonts w:ascii="Arial" w:hAnsi="Arial" w:cs="Arial"/>
          <w:sz w:val="20"/>
          <w:szCs w:val="20"/>
        </w:rPr>
        <w:t>záujemcov/</w:t>
      </w:r>
      <w:r w:rsidR="00280F9D" w:rsidRPr="00C10512">
        <w:rPr>
          <w:rFonts w:ascii="Arial" w:hAnsi="Arial" w:cs="Arial"/>
          <w:sz w:val="20"/>
          <w:szCs w:val="20"/>
        </w:rPr>
        <w:t>uchádzačov</w:t>
      </w:r>
      <w:r w:rsidR="00280F9D" w:rsidRPr="008F6990">
        <w:rPr>
          <w:rFonts w:ascii="Arial" w:hAnsi="Arial" w:cs="Arial"/>
          <w:sz w:val="20"/>
          <w:szCs w:val="20"/>
        </w:rPr>
        <w:t xml:space="preserve"> týchto SP, v ponuke skupiny dodávateľov </w:t>
      </w:r>
      <w:r w:rsidR="00280F9D" w:rsidRPr="008F6990">
        <w:rPr>
          <w:rFonts w:ascii="Arial" w:hAnsi="Arial" w:cs="Arial"/>
          <w:b/>
          <w:sz w:val="20"/>
          <w:szCs w:val="20"/>
        </w:rPr>
        <w:t>musí byť uvedený záväzok</w:t>
      </w:r>
      <w:r w:rsidR="00280F9D" w:rsidRPr="008F6990">
        <w:rPr>
          <w:rFonts w:ascii="Arial" w:hAnsi="Arial" w:cs="Arial"/>
          <w:sz w:val="20"/>
          <w:szCs w:val="20"/>
        </w:rPr>
        <w:t xml:space="preserve">, že táto skupina dodávateľov v prípade prijatia jej ponuky verejným obstarávateľom za účelom riadneho plnenia Zmluvy vytvorí niektorú z právnych foriem uvedených v bode 18.4 Časť A.1 </w:t>
      </w:r>
      <w:r w:rsidR="00280F9D" w:rsidRPr="00C10512">
        <w:rPr>
          <w:rFonts w:ascii="Arial" w:hAnsi="Arial" w:cs="Arial"/>
          <w:sz w:val="20"/>
          <w:szCs w:val="20"/>
        </w:rPr>
        <w:t xml:space="preserve">Pokyny pre </w:t>
      </w:r>
      <w:r w:rsidR="00280F9D">
        <w:rPr>
          <w:rFonts w:ascii="Arial" w:hAnsi="Arial" w:cs="Arial"/>
          <w:sz w:val="20"/>
          <w:szCs w:val="20"/>
        </w:rPr>
        <w:t>záujemcov/</w:t>
      </w:r>
      <w:r w:rsidR="00280F9D" w:rsidRPr="00C10512">
        <w:rPr>
          <w:rFonts w:ascii="Arial" w:hAnsi="Arial" w:cs="Arial"/>
          <w:sz w:val="20"/>
          <w:szCs w:val="20"/>
        </w:rPr>
        <w:t>uchádzačov</w:t>
      </w:r>
      <w:r w:rsidR="00280F9D" w:rsidRPr="008F6990">
        <w:rPr>
          <w:rFonts w:ascii="Arial" w:hAnsi="Arial" w:cs="Arial"/>
          <w:sz w:val="20"/>
          <w:szCs w:val="20"/>
        </w:rPr>
        <w:t xml:space="preserve"> týchto SP, pričom sa odporúča, aby obsahom jej ponuky bola aspoň zmluva o budúcej zmluve o vytvorení príslušnej právnej formy.</w:t>
      </w:r>
      <w:r w:rsidR="00F36A54" w:rsidRPr="00C10512">
        <w:rPr>
          <w:rFonts w:ascii="Arial" w:hAnsi="Arial" w:cs="Arial"/>
          <w:sz w:val="20"/>
          <w:szCs w:val="20"/>
        </w:rPr>
        <w:t xml:space="preserve"> </w:t>
      </w:r>
    </w:p>
    <w:p w14:paraId="3C7C60ED"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2B7BABA1" w14:textId="563867BA" w:rsidR="00095672" w:rsidRPr="00C10512" w:rsidRDefault="00095672" w:rsidP="007666DA">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6</w:t>
      </w:r>
      <w:r w:rsidRPr="00C10512">
        <w:rPr>
          <w:rFonts w:ascii="Arial" w:hAnsi="Arial" w:cs="Arial"/>
          <w:sz w:val="20"/>
          <w:szCs w:val="20"/>
        </w:rPr>
        <w:tab/>
      </w:r>
      <w:r w:rsidRPr="00C10512">
        <w:rPr>
          <w:rFonts w:ascii="Arial" w:hAnsi="Arial" w:cs="Arial"/>
          <w:b/>
          <w:sz w:val="20"/>
          <w:szCs w:val="20"/>
        </w:rPr>
        <w:t>Návrh Zmluvy</w:t>
      </w:r>
      <w:r w:rsidRPr="00C10512">
        <w:rPr>
          <w:rFonts w:ascii="Arial" w:hAnsi="Arial" w:cs="Arial"/>
          <w:sz w:val="20"/>
          <w:szCs w:val="20"/>
        </w:rPr>
        <w:t xml:space="preserve"> s vyplnenými cenami </w:t>
      </w:r>
      <w:r w:rsidR="00280F9D" w:rsidRPr="008F6990">
        <w:rPr>
          <w:rFonts w:ascii="Arial" w:hAnsi="Arial" w:cs="Arial"/>
          <w:sz w:val="20"/>
          <w:szCs w:val="20"/>
        </w:rPr>
        <w:t>(ak sú v Zmluve požadované)</w:t>
      </w:r>
      <w:r w:rsidR="00280F9D">
        <w:rPr>
          <w:rFonts w:ascii="Arial" w:hAnsi="Arial" w:cs="Arial"/>
          <w:sz w:val="20"/>
          <w:szCs w:val="20"/>
        </w:rPr>
        <w:t xml:space="preserve"> </w:t>
      </w:r>
      <w:r w:rsidR="009706EE" w:rsidRPr="00411ADF">
        <w:rPr>
          <w:rFonts w:ascii="Arial" w:hAnsi="Arial" w:cs="Arial"/>
          <w:sz w:val="20"/>
          <w:szCs w:val="20"/>
        </w:rPr>
        <w:t xml:space="preserve">podľa Prílohy č. 1 Špecifikácia ceny k časti B.2 Spôsob určenia ceny týchto SP, </w:t>
      </w:r>
      <w:r w:rsidR="00280F9D">
        <w:rPr>
          <w:rFonts w:ascii="Arial" w:hAnsi="Arial" w:cs="Arial"/>
          <w:sz w:val="20"/>
          <w:szCs w:val="20"/>
        </w:rPr>
        <w:t>okrem</w:t>
      </w:r>
      <w:r w:rsidR="00063795" w:rsidRPr="00C10512">
        <w:rPr>
          <w:rFonts w:ascii="Arial" w:hAnsi="Arial" w:cs="Arial"/>
          <w:sz w:val="20"/>
          <w:szCs w:val="20"/>
        </w:rPr>
        <w:t xml:space="preserve"> príloh k</w:t>
      </w:r>
      <w:r w:rsidR="009346F7">
        <w:rPr>
          <w:rFonts w:ascii="Arial" w:hAnsi="Arial" w:cs="Arial"/>
          <w:sz w:val="20"/>
          <w:szCs w:val="20"/>
        </w:rPr>
        <w:t> </w:t>
      </w:r>
      <w:r w:rsidR="00063795" w:rsidRPr="00C10512">
        <w:rPr>
          <w:rFonts w:ascii="Arial" w:hAnsi="Arial" w:cs="Arial"/>
          <w:sz w:val="20"/>
          <w:szCs w:val="20"/>
        </w:rPr>
        <w:t>Zmluve</w:t>
      </w:r>
      <w:r w:rsidR="009346F7">
        <w:rPr>
          <w:rFonts w:ascii="Arial" w:hAnsi="Arial" w:cs="Arial"/>
          <w:sz w:val="20"/>
          <w:szCs w:val="20"/>
        </w:rPr>
        <w:t xml:space="preserve"> </w:t>
      </w:r>
      <w:r w:rsidR="00063795" w:rsidRPr="00C10512">
        <w:rPr>
          <w:rFonts w:ascii="Arial" w:hAnsi="Arial" w:cs="Arial"/>
          <w:sz w:val="20"/>
          <w:szCs w:val="20"/>
        </w:rPr>
        <w:t xml:space="preserve">s časťou znenia obchodných podmienok </w:t>
      </w:r>
      <w:r w:rsidR="00280F9D">
        <w:rPr>
          <w:rFonts w:ascii="Arial" w:hAnsi="Arial" w:cs="Arial"/>
          <w:sz w:val="20"/>
          <w:szCs w:val="20"/>
        </w:rPr>
        <w:t>plnenia</w:t>
      </w:r>
      <w:r w:rsidR="00280F9D" w:rsidRPr="00C10512">
        <w:rPr>
          <w:rFonts w:ascii="Arial" w:hAnsi="Arial" w:cs="Arial"/>
          <w:sz w:val="20"/>
          <w:szCs w:val="20"/>
        </w:rPr>
        <w:t xml:space="preserve"> </w:t>
      </w:r>
      <w:r w:rsidR="00063795" w:rsidRPr="00C10512">
        <w:rPr>
          <w:rFonts w:ascii="Arial" w:hAnsi="Arial" w:cs="Arial"/>
          <w:sz w:val="20"/>
          <w:szCs w:val="20"/>
        </w:rPr>
        <w:t>predmetu zákazky podľa časti B.3 Obchodné podmienky plnenia predmetu zákazky a podľa časti B.1 Opis predmetu zákazky týchto SP. Návrh Zmluvy musí byť podpísaný uchádzačom, jeho štatutárnym orgánom alebo členom štatutárneho orgánu alebo iným zástupcom uchádzača, ktorý je oprávnený konať v mene uchádzača v záväzkových vzťahoch.</w:t>
      </w:r>
      <w:r w:rsidR="00320DC9">
        <w:rPr>
          <w:rFonts w:ascii="Arial" w:hAnsi="Arial" w:cs="Arial"/>
          <w:sz w:val="20"/>
          <w:szCs w:val="20"/>
        </w:rPr>
        <w:t xml:space="preserve"> </w:t>
      </w:r>
      <w:r w:rsidR="00320DC9" w:rsidRPr="008F6990">
        <w:rPr>
          <w:rFonts w:ascii="Arial" w:hAnsi="Arial" w:cs="Arial"/>
          <w:sz w:val="20"/>
          <w:szCs w:val="20"/>
        </w:rPr>
        <w:t>V prípade, ak ponuku predkladá skupina dodávateľov, návrh Zmluvy musí byť podpísaný všetkými členmi skupiny alebo osobou/osobami oprávnenými konať v danej veci za každého člena skupiny.</w:t>
      </w:r>
    </w:p>
    <w:p w14:paraId="50A68CE3"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5CD7AB10" w14:textId="4CF02203" w:rsidR="00095672" w:rsidRPr="00C10512" w:rsidRDefault="00095672"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7</w:t>
      </w:r>
      <w:r w:rsidRPr="00C10512">
        <w:rPr>
          <w:rFonts w:ascii="Arial" w:hAnsi="Arial" w:cs="Arial"/>
          <w:sz w:val="20"/>
          <w:szCs w:val="20"/>
        </w:rPr>
        <w:tab/>
      </w:r>
      <w:r w:rsidR="00437A00" w:rsidRPr="00C10512">
        <w:rPr>
          <w:rFonts w:ascii="Arial" w:hAnsi="Arial" w:cs="Arial"/>
          <w:sz w:val="20"/>
          <w:szCs w:val="20"/>
        </w:rPr>
        <w:t xml:space="preserve">Vyplnenú </w:t>
      </w:r>
      <w:r w:rsidR="001A0BEE" w:rsidRPr="00C10512">
        <w:rPr>
          <w:rFonts w:ascii="Arial" w:hAnsi="Arial" w:cs="Arial"/>
          <w:sz w:val="20"/>
          <w:szCs w:val="20"/>
        </w:rPr>
        <w:t>Prílohu č. 1</w:t>
      </w:r>
      <w:r w:rsidR="00045F0C" w:rsidRPr="00C10512">
        <w:rPr>
          <w:rFonts w:ascii="Arial" w:hAnsi="Arial" w:cs="Arial"/>
          <w:b/>
          <w:sz w:val="20"/>
          <w:szCs w:val="20"/>
        </w:rPr>
        <w:t xml:space="preserve"> </w:t>
      </w:r>
      <w:r w:rsidRPr="00C10512">
        <w:rPr>
          <w:rFonts w:ascii="Arial" w:hAnsi="Arial" w:cs="Arial"/>
          <w:b/>
          <w:sz w:val="20"/>
          <w:szCs w:val="20"/>
        </w:rPr>
        <w:t>Návrh na plnenie kritéria</w:t>
      </w:r>
      <w:r w:rsidRPr="00C10512">
        <w:rPr>
          <w:rFonts w:ascii="Arial" w:hAnsi="Arial" w:cs="Arial"/>
          <w:sz w:val="20"/>
          <w:szCs w:val="20"/>
        </w:rPr>
        <w:t xml:space="preserve"> k časti A.2 Kritériá na hodnotenie ponúk a pravidlá ich uplatnenia týchto SP </w:t>
      </w:r>
      <w:r w:rsidR="00045F0C" w:rsidRPr="00C10512">
        <w:rPr>
          <w:rFonts w:ascii="Arial" w:hAnsi="Arial" w:cs="Arial"/>
          <w:sz w:val="20"/>
          <w:szCs w:val="20"/>
        </w:rPr>
        <w:t xml:space="preserve">- v elektronickej forme so zabudovanou matematikou vo formáte Microsoft Excel </w:t>
      </w:r>
      <w:r w:rsidR="00045F0C" w:rsidRPr="00C10512">
        <w:rPr>
          <w:rFonts w:ascii="Arial" w:hAnsi="Arial" w:cs="Arial"/>
          <w:sz w:val="20"/>
          <w:szCs w:val="20"/>
          <w:rtl/>
        </w:rPr>
        <w:t>٭</w:t>
      </w:r>
      <w:r w:rsidR="00045F0C" w:rsidRPr="00C10512">
        <w:rPr>
          <w:rFonts w:ascii="Arial" w:hAnsi="Arial" w:cs="Arial"/>
          <w:sz w:val="20"/>
          <w:szCs w:val="20"/>
        </w:rPr>
        <w:t>.xls/*.xlsx, zároveň aj ako s</w:t>
      </w:r>
      <w:r w:rsidR="00063795" w:rsidRPr="00C10512">
        <w:rPr>
          <w:rFonts w:ascii="Arial" w:hAnsi="Arial" w:cs="Arial"/>
          <w:sz w:val="20"/>
          <w:szCs w:val="20"/>
        </w:rPr>
        <w:t>ke</w:t>
      </w:r>
      <w:r w:rsidR="00045F0C" w:rsidRPr="00C10512">
        <w:rPr>
          <w:rFonts w:ascii="Arial" w:hAnsi="Arial" w:cs="Arial"/>
          <w:sz w:val="20"/>
          <w:szCs w:val="20"/>
        </w:rPr>
        <w:t xml:space="preserve">n </w:t>
      </w:r>
      <w:r w:rsidRPr="00C10512">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sidR="00CD4D96" w:rsidRPr="00CD4D96">
        <w:t xml:space="preserve"> </w:t>
      </w:r>
      <w:r w:rsidR="00CD4D96" w:rsidRPr="00CD4D96">
        <w:rPr>
          <w:rFonts w:ascii="Arial" w:hAnsi="Arial" w:cs="Arial"/>
          <w:sz w:val="20"/>
          <w:szCs w:val="20"/>
        </w:rPr>
        <w:t>a zodpovedá za to, že ceny v oboch formátoch sa zhodujú</w:t>
      </w:r>
      <w:r w:rsidRPr="00C10512">
        <w:rPr>
          <w:rFonts w:ascii="Arial" w:hAnsi="Arial" w:cs="Arial"/>
          <w:sz w:val="20"/>
          <w:szCs w:val="20"/>
        </w:rPr>
        <w:t>.</w:t>
      </w:r>
    </w:p>
    <w:p w14:paraId="2FF608AF"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34B2DBB8" w14:textId="3355A5F5" w:rsidR="00095672" w:rsidRPr="00C10512" w:rsidRDefault="00320DC9" w:rsidP="00371923">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16.</w:t>
      </w:r>
      <w:r>
        <w:rPr>
          <w:rFonts w:ascii="Arial" w:hAnsi="Arial" w:cs="Arial"/>
          <w:sz w:val="20"/>
          <w:szCs w:val="20"/>
        </w:rPr>
        <w:t>8</w:t>
      </w:r>
      <w:r w:rsidRPr="00C10512">
        <w:rPr>
          <w:rFonts w:ascii="Arial" w:hAnsi="Arial" w:cs="Arial"/>
          <w:sz w:val="20"/>
          <w:szCs w:val="20"/>
        </w:rPr>
        <w:tab/>
      </w:r>
      <w:r w:rsidR="00095672" w:rsidRPr="00C10512">
        <w:rPr>
          <w:rFonts w:ascii="Arial" w:hAnsi="Arial" w:cs="Arial"/>
          <w:sz w:val="20"/>
          <w:szCs w:val="20"/>
        </w:rPr>
        <w:t>Vyplnenú Prílohu č. 1</w:t>
      </w:r>
      <w:r w:rsidR="00DA7BC5">
        <w:rPr>
          <w:rFonts w:ascii="Arial" w:hAnsi="Arial" w:cs="Arial"/>
          <w:sz w:val="20"/>
          <w:szCs w:val="20"/>
        </w:rPr>
        <w:t xml:space="preserve"> </w:t>
      </w:r>
      <w:r w:rsidR="00095672" w:rsidRPr="00C10512">
        <w:rPr>
          <w:rFonts w:ascii="Arial" w:hAnsi="Arial" w:cs="Arial"/>
          <w:b/>
          <w:sz w:val="20"/>
          <w:szCs w:val="20"/>
        </w:rPr>
        <w:t xml:space="preserve">Špecifikácia ceny </w:t>
      </w:r>
      <w:r w:rsidR="00095672" w:rsidRPr="00C10512">
        <w:rPr>
          <w:rFonts w:ascii="Arial" w:hAnsi="Arial" w:cs="Arial"/>
          <w:sz w:val="20"/>
          <w:szCs w:val="20"/>
        </w:rPr>
        <w:t xml:space="preserve">k časti B.2 Spôsob určenia ceny týchto SP - v  elektronickej  forme  so  zabudovanou  matematikou  vo  formáte  Microsoft Excel </w:t>
      </w:r>
      <w:r w:rsidR="00095672" w:rsidRPr="00C10512">
        <w:rPr>
          <w:rFonts w:ascii="Arial" w:hAnsi="Arial" w:cs="Arial"/>
          <w:sz w:val="20"/>
          <w:szCs w:val="20"/>
          <w:rtl/>
        </w:rPr>
        <w:t>٭</w:t>
      </w:r>
      <w:r w:rsidR="00095672" w:rsidRPr="00C10512">
        <w:rPr>
          <w:rFonts w:ascii="Arial" w:hAnsi="Arial" w:cs="Arial"/>
          <w:sz w:val="20"/>
          <w:szCs w:val="20"/>
        </w:rPr>
        <w:t>.xls/*.xlsx a zároveň aj ako s</w:t>
      </w:r>
      <w:r w:rsidR="00063795" w:rsidRPr="00C10512">
        <w:rPr>
          <w:rFonts w:ascii="Arial" w:hAnsi="Arial" w:cs="Arial"/>
          <w:sz w:val="20"/>
          <w:szCs w:val="20"/>
        </w:rPr>
        <w:t>ke</w:t>
      </w:r>
      <w:r w:rsidR="00095672" w:rsidRPr="00C10512">
        <w:rPr>
          <w:rFonts w:ascii="Arial" w:hAnsi="Arial" w:cs="Arial"/>
          <w:sz w:val="20"/>
          <w:szCs w:val="20"/>
        </w:rPr>
        <w:t xml:space="preserve">n, </w:t>
      </w:r>
      <w:bookmarkStart w:id="28" w:name="_Hlk106281703"/>
      <w:r w:rsidR="00095672" w:rsidRPr="00C10512">
        <w:rPr>
          <w:rFonts w:ascii="Arial" w:hAnsi="Arial" w:cs="Arial"/>
          <w:sz w:val="20"/>
          <w:szCs w:val="20"/>
        </w:rPr>
        <w:t xml:space="preserve">podpísaný uchádzačom, a to jeho štatutárnym orgánom alebo členom štatutárneho orgánu alebo iným zástupcom uchádzača, ktorý je oprávnený konať v menej uchádzača v záväzkových </w:t>
      </w:r>
      <w:r w:rsidR="00CD4D96" w:rsidRPr="00CD4D96">
        <w:rPr>
          <w:rFonts w:ascii="Arial" w:hAnsi="Arial" w:cs="Arial"/>
          <w:sz w:val="20"/>
          <w:szCs w:val="20"/>
        </w:rPr>
        <w:t>vzťahoch a zodpovedá za to, že ceny v oboch formátoch sa zhodujú</w:t>
      </w:r>
      <w:bookmarkEnd w:id="28"/>
      <w:r w:rsidR="00095672" w:rsidRPr="00C10512">
        <w:rPr>
          <w:rFonts w:ascii="Arial" w:hAnsi="Arial" w:cs="Arial"/>
          <w:sz w:val="20"/>
          <w:szCs w:val="20"/>
        </w:rPr>
        <w:t>. Verejný obstarávateľ požaduje oceniť všetky položky uvedené v Špecifikácii ceny.</w:t>
      </w:r>
    </w:p>
    <w:p w14:paraId="3C27B3C8"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79D8ED3D" w14:textId="4E006948" w:rsidR="000F042F" w:rsidRPr="00C10512" w:rsidRDefault="00320DC9" w:rsidP="00371923">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16.</w:t>
      </w:r>
      <w:r>
        <w:rPr>
          <w:rFonts w:ascii="Arial" w:hAnsi="Arial" w:cs="Arial"/>
          <w:sz w:val="20"/>
          <w:szCs w:val="20"/>
        </w:rPr>
        <w:t>9</w:t>
      </w:r>
      <w:r w:rsidRPr="00C10512">
        <w:rPr>
          <w:rFonts w:ascii="Arial" w:hAnsi="Arial" w:cs="Arial"/>
          <w:sz w:val="20"/>
          <w:szCs w:val="20"/>
        </w:rPr>
        <w:tab/>
      </w:r>
      <w:r w:rsidR="00FD33B3" w:rsidRPr="00C10512">
        <w:rPr>
          <w:rFonts w:ascii="Arial" w:hAnsi="Arial" w:cs="Arial"/>
          <w:b/>
          <w:sz w:val="20"/>
          <w:szCs w:val="20"/>
        </w:rPr>
        <w:t>Doklady preukazujúce splnenie podmienok účasti</w:t>
      </w:r>
      <w:r w:rsidR="00B60334" w:rsidRPr="00C10512">
        <w:rPr>
          <w:rFonts w:ascii="Arial" w:hAnsi="Arial" w:cs="Arial"/>
          <w:b/>
          <w:sz w:val="20"/>
          <w:szCs w:val="20"/>
        </w:rPr>
        <w:t xml:space="preserve"> </w:t>
      </w:r>
      <w:r w:rsidR="00B60334" w:rsidRPr="00C10512">
        <w:rPr>
          <w:rFonts w:ascii="Arial" w:hAnsi="Arial" w:cs="Arial"/>
          <w:sz w:val="20"/>
          <w:szCs w:val="20"/>
        </w:rPr>
        <w:t>týkajúce sa osobného postavenia a technickej spôsobilosti alebo odbornej spôsobilosti, uveden</w:t>
      </w:r>
      <w:r w:rsidR="000F042F" w:rsidRPr="00C10512">
        <w:rPr>
          <w:rFonts w:ascii="Arial" w:hAnsi="Arial" w:cs="Arial"/>
          <w:sz w:val="20"/>
          <w:szCs w:val="20"/>
        </w:rPr>
        <w:t>ých</w:t>
      </w:r>
      <w:r w:rsidR="00B60334" w:rsidRPr="00C10512">
        <w:rPr>
          <w:rFonts w:ascii="Arial" w:hAnsi="Arial" w:cs="Arial"/>
          <w:sz w:val="20"/>
          <w:szCs w:val="20"/>
        </w:rPr>
        <w:t xml:space="preserve"> </w:t>
      </w:r>
      <w:r w:rsidR="00B60334" w:rsidRPr="007612C6">
        <w:rPr>
          <w:rFonts w:ascii="Arial" w:hAnsi="Arial" w:cs="Arial"/>
          <w:sz w:val="20"/>
          <w:szCs w:val="20"/>
        </w:rPr>
        <w:t>v</w:t>
      </w:r>
      <w:r w:rsidR="00B9589E">
        <w:rPr>
          <w:rFonts w:ascii="Arial" w:hAnsi="Arial" w:cs="Arial"/>
          <w:sz w:val="20"/>
          <w:szCs w:val="20"/>
        </w:rPr>
        <w:t> </w:t>
      </w:r>
      <w:r w:rsidR="00B60334" w:rsidRPr="007612C6">
        <w:rPr>
          <w:rFonts w:ascii="Arial" w:hAnsi="Arial" w:cs="Arial"/>
          <w:sz w:val="20"/>
          <w:szCs w:val="20"/>
        </w:rPr>
        <w:t>Oznámení</w:t>
      </w:r>
      <w:r w:rsidR="00B9589E">
        <w:rPr>
          <w:rFonts w:ascii="Arial" w:hAnsi="Arial" w:cs="Arial"/>
          <w:sz w:val="20"/>
          <w:szCs w:val="20"/>
        </w:rPr>
        <w:t xml:space="preserve"> a v časti A.3 Podmienky účasti uchádzačov týchto SP</w:t>
      </w:r>
      <w:r w:rsidR="00B60334" w:rsidRPr="00C10512">
        <w:rPr>
          <w:rFonts w:ascii="Arial" w:hAnsi="Arial" w:cs="Arial"/>
          <w:sz w:val="20"/>
          <w:szCs w:val="20"/>
        </w:rPr>
        <w:t xml:space="preserve">, prostredníctvom ktorých uchádzač preukazuje splnenie podmienok účasti vo verejnom obstarávaní. Uchádzač môže </w:t>
      </w:r>
      <w:r w:rsidR="00B9589E" w:rsidRPr="008F6990">
        <w:rPr>
          <w:rFonts w:ascii="Arial" w:hAnsi="Arial" w:cs="Arial"/>
          <w:sz w:val="20"/>
          <w:szCs w:val="20"/>
        </w:rPr>
        <w:t>podľa § 39</w:t>
      </w:r>
      <w:r w:rsidR="00B9589E">
        <w:rPr>
          <w:rFonts w:ascii="Arial" w:hAnsi="Arial" w:cs="Arial"/>
          <w:sz w:val="20"/>
          <w:szCs w:val="20"/>
        </w:rPr>
        <w:t xml:space="preserve"> Z</w:t>
      </w:r>
      <w:r w:rsidR="00B9589E" w:rsidRPr="008F6990">
        <w:rPr>
          <w:rFonts w:ascii="Arial" w:hAnsi="Arial" w:cs="Arial"/>
          <w:sz w:val="20"/>
          <w:szCs w:val="20"/>
        </w:rPr>
        <w:t>ákona</w:t>
      </w:r>
      <w:r w:rsidR="00B9589E" w:rsidRPr="00C10512">
        <w:rPr>
          <w:rFonts w:ascii="Arial" w:hAnsi="Arial" w:cs="Arial"/>
          <w:sz w:val="20"/>
          <w:szCs w:val="20"/>
        </w:rPr>
        <w:t xml:space="preserve"> </w:t>
      </w:r>
      <w:r w:rsidR="00B60334" w:rsidRPr="00C10512">
        <w:rPr>
          <w:rFonts w:ascii="Arial" w:hAnsi="Arial" w:cs="Arial"/>
          <w:sz w:val="20"/>
          <w:szCs w:val="20"/>
        </w:rPr>
        <w:t>doklady na preukázanie splnenia podmienok účasti predbežne nahradiť</w:t>
      </w:r>
      <w:r w:rsidR="000F042F" w:rsidRPr="00C10512">
        <w:rPr>
          <w:rFonts w:ascii="Arial" w:hAnsi="Arial" w:cs="Arial"/>
          <w:sz w:val="20"/>
          <w:szCs w:val="20"/>
        </w:rPr>
        <w:t>:</w:t>
      </w:r>
    </w:p>
    <w:p w14:paraId="6EDE7715" w14:textId="66C6F604" w:rsidR="00B60334" w:rsidRPr="00C10512" w:rsidRDefault="00B60334" w:rsidP="000F042F">
      <w:pPr>
        <w:autoSpaceDE w:val="0"/>
        <w:autoSpaceDN w:val="0"/>
        <w:spacing w:after="0" w:line="240" w:lineRule="auto"/>
        <w:ind w:left="567"/>
        <w:jc w:val="both"/>
        <w:rPr>
          <w:rFonts w:ascii="Arial" w:hAnsi="Arial" w:cs="Arial"/>
          <w:sz w:val="20"/>
          <w:szCs w:val="20"/>
        </w:rPr>
      </w:pPr>
      <w:r w:rsidRPr="00C10512">
        <w:rPr>
          <w:rFonts w:ascii="Arial" w:hAnsi="Arial" w:cs="Arial"/>
          <w:b/>
          <w:sz w:val="20"/>
          <w:szCs w:val="20"/>
        </w:rPr>
        <w:t>Jednotným európskym dokumentom</w:t>
      </w:r>
      <w:r w:rsidRPr="00C10512">
        <w:rPr>
          <w:rFonts w:ascii="Arial" w:hAnsi="Arial" w:cs="Arial"/>
          <w:sz w:val="20"/>
          <w:szCs w:val="20"/>
        </w:rPr>
        <w:t xml:space="preserve"> (ďalej len „JED“):</w:t>
      </w:r>
    </w:p>
    <w:p w14:paraId="678B5EBB" w14:textId="00D3C16F" w:rsidR="00B60334" w:rsidRPr="00C10512"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.1</w:t>
      </w:r>
      <w:r w:rsidR="00B60334" w:rsidRPr="00C10512">
        <w:rPr>
          <w:rFonts w:ascii="Arial" w:hAnsi="Arial" w:cs="Arial"/>
          <w:sz w:val="20"/>
          <w:szCs w:val="20"/>
        </w:rPr>
        <w:tab/>
        <w:t xml:space="preserve">JED tvorí Prílohu č. </w:t>
      </w:r>
      <w:r w:rsidR="00E27AFF" w:rsidRPr="00C10512">
        <w:rPr>
          <w:rFonts w:ascii="Arial" w:hAnsi="Arial" w:cs="Arial"/>
          <w:sz w:val="20"/>
          <w:szCs w:val="20"/>
        </w:rPr>
        <w:t>1</w:t>
      </w:r>
      <w:r w:rsidR="00B60334" w:rsidRPr="00C10512">
        <w:rPr>
          <w:rFonts w:ascii="Arial" w:hAnsi="Arial" w:cs="Arial"/>
          <w:sz w:val="20"/>
          <w:szCs w:val="20"/>
        </w:rPr>
        <w:t xml:space="preserve"> k časti A.</w:t>
      </w:r>
      <w:r w:rsidR="00DA7BC5">
        <w:rPr>
          <w:rFonts w:ascii="Arial" w:hAnsi="Arial" w:cs="Arial"/>
          <w:sz w:val="20"/>
          <w:szCs w:val="20"/>
        </w:rPr>
        <w:t>3</w:t>
      </w:r>
      <w:r w:rsidR="000F042F" w:rsidRPr="00C10512">
        <w:rPr>
          <w:rFonts w:ascii="Arial" w:hAnsi="Arial" w:cs="Arial"/>
          <w:sz w:val="20"/>
          <w:szCs w:val="20"/>
        </w:rPr>
        <w:t xml:space="preserve"> </w:t>
      </w:r>
      <w:r w:rsidR="006517CE">
        <w:rPr>
          <w:rFonts w:ascii="Arial" w:hAnsi="Arial" w:cs="Arial"/>
          <w:sz w:val="20"/>
          <w:szCs w:val="20"/>
        </w:rPr>
        <w:t xml:space="preserve">Podmienky účasti uchádzačov </w:t>
      </w:r>
      <w:r w:rsidR="00B60334" w:rsidRPr="00C10512">
        <w:rPr>
          <w:rFonts w:ascii="Arial" w:hAnsi="Arial" w:cs="Arial"/>
          <w:sz w:val="20"/>
          <w:szCs w:val="20"/>
        </w:rPr>
        <w:t>týchto SP. Uchádzač vyplní časti I. až III. JED-u</w:t>
      </w:r>
      <w:r w:rsidR="00452BFE" w:rsidRPr="00C10512">
        <w:rPr>
          <w:rFonts w:ascii="Arial" w:hAnsi="Arial" w:cs="Arial"/>
          <w:sz w:val="20"/>
          <w:szCs w:val="20"/>
        </w:rPr>
        <w:t>, a zároveň mu je umožnené</w:t>
      </w:r>
      <w:r w:rsidR="00B60334" w:rsidRPr="00C10512">
        <w:rPr>
          <w:rFonts w:ascii="Arial" w:hAnsi="Arial" w:cs="Arial"/>
          <w:b/>
          <w:sz w:val="20"/>
          <w:szCs w:val="20"/>
        </w:rPr>
        <w:t xml:space="preserve"> vyplniť len oddiel α: GLOBÁLNY ÚDAJ </w:t>
      </w:r>
      <w:r w:rsidR="00B60334" w:rsidRPr="00C10512">
        <w:rPr>
          <w:rFonts w:ascii="Arial" w:hAnsi="Arial" w:cs="Arial"/>
          <w:b/>
          <w:sz w:val="20"/>
          <w:szCs w:val="20"/>
        </w:rPr>
        <w:lastRenderedPageBreak/>
        <w:t>PRE VŠETKY PODMIENKY ÚČASTI časti IV JED-u</w:t>
      </w:r>
      <w:r w:rsidR="00B60334" w:rsidRPr="00C10512">
        <w:rPr>
          <w:rFonts w:ascii="Arial" w:hAnsi="Arial" w:cs="Arial"/>
          <w:sz w:val="20"/>
          <w:szCs w:val="20"/>
        </w:rPr>
        <w:t xml:space="preserve"> bez toho, aby musel vyplniť iné oddiely časti IV JED-u.</w:t>
      </w:r>
    </w:p>
    <w:p w14:paraId="68BE20BF" w14:textId="56B05D5F" w:rsidR="00B60334" w:rsidRPr="00C10512"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w:t>
      </w:r>
      <w:r w:rsidR="00B60334" w:rsidRPr="00C10512">
        <w:rPr>
          <w:rFonts w:ascii="Arial" w:hAnsi="Arial" w:cs="Arial"/>
          <w:sz w:val="20"/>
          <w:szCs w:val="20"/>
        </w:rPr>
        <w:t>2</w:t>
      </w:r>
      <w:r w:rsidR="00B60334" w:rsidRPr="00C10512">
        <w:rPr>
          <w:rFonts w:ascii="Arial" w:hAnsi="Arial" w:cs="Arial"/>
          <w:sz w:val="20"/>
          <w:szCs w:val="20"/>
        </w:rPr>
        <w:tab/>
        <w:t>Ak uchádzač preukazuje technickú spôsobilosť alebo odbornú spôsobilosť prostredníctvom inej osoby, uchádzač je povinný predložiť JED aj pre túto</w:t>
      </w:r>
      <w:r w:rsidR="00B9589E">
        <w:rPr>
          <w:rFonts w:ascii="Arial" w:hAnsi="Arial" w:cs="Arial"/>
          <w:sz w:val="20"/>
          <w:szCs w:val="20"/>
        </w:rPr>
        <w:t>/tieto</w:t>
      </w:r>
      <w:r w:rsidR="00B60334" w:rsidRPr="00C10512">
        <w:rPr>
          <w:rFonts w:ascii="Arial" w:hAnsi="Arial" w:cs="Arial"/>
          <w:sz w:val="20"/>
          <w:szCs w:val="20"/>
        </w:rPr>
        <w:t xml:space="preserve"> osobu</w:t>
      </w:r>
      <w:r w:rsidR="00B9589E">
        <w:rPr>
          <w:rFonts w:ascii="Arial" w:hAnsi="Arial" w:cs="Arial"/>
          <w:sz w:val="20"/>
          <w:szCs w:val="20"/>
        </w:rPr>
        <w:t>/y</w:t>
      </w:r>
      <w:r w:rsidR="00B60334" w:rsidRPr="00C10512">
        <w:rPr>
          <w:rFonts w:ascii="Arial" w:hAnsi="Arial" w:cs="Arial"/>
          <w:sz w:val="20"/>
          <w:szCs w:val="20"/>
        </w:rPr>
        <w:t>.</w:t>
      </w:r>
    </w:p>
    <w:p w14:paraId="60FB200B" w14:textId="2068C791" w:rsidR="00B60334"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w:t>
      </w:r>
      <w:r w:rsidR="00B60334" w:rsidRPr="00C10512">
        <w:rPr>
          <w:rFonts w:ascii="Arial" w:hAnsi="Arial" w:cs="Arial"/>
          <w:sz w:val="20"/>
          <w:szCs w:val="20"/>
        </w:rPr>
        <w:t>3</w:t>
      </w:r>
      <w:r w:rsidR="00B60334" w:rsidRPr="00C10512">
        <w:rPr>
          <w:rFonts w:ascii="Arial" w:hAnsi="Arial" w:cs="Arial"/>
          <w:sz w:val="20"/>
          <w:szCs w:val="20"/>
        </w:rPr>
        <w:tab/>
      </w:r>
      <w:r w:rsidR="007C1575" w:rsidRPr="008F6990">
        <w:rPr>
          <w:rFonts w:ascii="Arial" w:hAnsi="Arial" w:cs="Arial"/>
          <w:bCs/>
          <w:sz w:val="20"/>
          <w:szCs w:val="20"/>
        </w:rPr>
        <w:t>Ak uchádzač využíva na plnenie zákazky subdodávateľa, ktorého technické a odborné kapacity nevyužíva na preukázanie splnenia podmienok účasti, uchádzač je povinný predložiť JED za každého takého subdodávateľa.</w:t>
      </w:r>
    </w:p>
    <w:p w14:paraId="22CDA1B4" w14:textId="1437E670" w:rsidR="007C1575" w:rsidRPr="00C10512" w:rsidRDefault="007C1575"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Pr>
          <w:rFonts w:ascii="Arial" w:hAnsi="Arial" w:cs="Arial"/>
          <w:sz w:val="20"/>
          <w:szCs w:val="20"/>
        </w:rPr>
        <w:t>9</w:t>
      </w:r>
      <w:r w:rsidRPr="00C10512">
        <w:rPr>
          <w:rFonts w:ascii="Arial" w:hAnsi="Arial" w:cs="Arial"/>
          <w:sz w:val="20"/>
          <w:szCs w:val="20"/>
        </w:rPr>
        <w:t>.</w:t>
      </w:r>
      <w:r>
        <w:rPr>
          <w:rFonts w:ascii="Arial" w:hAnsi="Arial" w:cs="Arial"/>
          <w:sz w:val="20"/>
          <w:szCs w:val="20"/>
        </w:rPr>
        <w:t>4</w:t>
      </w:r>
      <w:r w:rsidRPr="00C10512">
        <w:rPr>
          <w:rFonts w:ascii="Arial" w:hAnsi="Arial" w:cs="Arial"/>
          <w:sz w:val="20"/>
          <w:szCs w:val="20"/>
        </w:rPr>
        <w:tab/>
        <w:t>V prípade, ak ponuku predkladá skupina dodávateľov, je potrebné predložiť JED pre každého člena skupiny osobitne.</w:t>
      </w:r>
    </w:p>
    <w:p w14:paraId="1D092BFA" w14:textId="5D1730CC" w:rsidR="00E83A8F" w:rsidRPr="00C10512"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w:t>
      </w:r>
      <w:r w:rsidR="007C1575">
        <w:rPr>
          <w:rFonts w:ascii="Arial" w:hAnsi="Arial" w:cs="Arial"/>
          <w:sz w:val="20"/>
          <w:szCs w:val="20"/>
        </w:rPr>
        <w:t>5</w:t>
      </w:r>
      <w:r w:rsidR="00B60334" w:rsidRPr="00C10512">
        <w:rPr>
          <w:rFonts w:ascii="Arial" w:hAnsi="Arial" w:cs="Arial"/>
          <w:sz w:val="20"/>
          <w:szCs w:val="20"/>
        </w:rPr>
        <w:tab/>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69E256D3" w14:textId="77777777" w:rsidR="00063795" w:rsidRPr="00C10512" w:rsidRDefault="00063795" w:rsidP="00045F0C">
      <w:pPr>
        <w:autoSpaceDE w:val="0"/>
        <w:autoSpaceDN w:val="0"/>
        <w:spacing w:after="0" w:line="240" w:lineRule="auto"/>
        <w:ind w:left="1276" w:hanging="709"/>
        <w:jc w:val="both"/>
        <w:rPr>
          <w:rFonts w:ascii="Arial" w:hAnsi="Arial" w:cs="Arial"/>
          <w:sz w:val="20"/>
          <w:szCs w:val="20"/>
        </w:rPr>
      </w:pPr>
    </w:p>
    <w:p w14:paraId="180DDD33" w14:textId="5DB7F8B8" w:rsidR="00452BFE" w:rsidRPr="00C10512" w:rsidRDefault="0072393D"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095672" w:rsidRPr="00C10512">
        <w:rPr>
          <w:rFonts w:ascii="Arial" w:hAnsi="Arial" w:cs="Arial"/>
          <w:sz w:val="20"/>
          <w:szCs w:val="20"/>
        </w:rPr>
        <w:t>1</w:t>
      </w:r>
      <w:r w:rsidR="00B9589E">
        <w:rPr>
          <w:rFonts w:ascii="Arial" w:hAnsi="Arial" w:cs="Arial"/>
          <w:sz w:val="20"/>
          <w:szCs w:val="20"/>
        </w:rPr>
        <w:t>0</w:t>
      </w:r>
      <w:r w:rsidRPr="00C10512">
        <w:rPr>
          <w:rFonts w:ascii="Arial" w:hAnsi="Arial" w:cs="Arial"/>
          <w:b/>
          <w:sz w:val="20"/>
          <w:szCs w:val="20"/>
        </w:rPr>
        <w:tab/>
        <w:t>Doklad o zložení zábezpeky</w:t>
      </w:r>
      <w:r w:rsidRPr="00C10512">
        <w:rPr>
          <w:rFonts w:ascii="Arial" w:hAnsi="Arial" w:cs="Arial"/>
          <w:sz w:val="20"/>
          <w:szCs w:val="20"/>
        </w:rPr>
        <w:t xml:space="preserve"> </w:t>
      </w:r>
      <w:r w:rsidR="00452BFE" w:rsidRPr="00C10512">
        <w:rPr>
          <w:rFonts w:ascii="Arial" w:hAnsi="Arial" w:cs="Arial"/>
          <w:sz w:val="20"/>
          <w:szCs w:val="20"/>
        </w:rPr>
        <w:t>podľa</w:t>
      </w:r>
      <w:r w:rsidRPr="00C10512">
        <w:rPr>
          <w:rFonts w:ascii="Arial" w:hAnsi="Arial" w:cs="Arial"/>
          <w:sz w:val="20"/>
          <w:szCs w:val="20"/>
        </w:rPr>
        <w:t xml:space="preserve"> bodu 15 časti A.1 Pokyny pre </w:t>
      </w:r>
      <w:r w:rsidR="00320DC9">
        <w:rPr>
          <w:rFonts w:ascii="Arial" w:hAnsi="Arial" w:cs="Arial"/>
          <w:sz w:val="20"/>
          <w:szCs w:val="20"/>
        </w:rPr>
        <w:t>záujemcov/</w:t>
      </w:r>
      <w:r w:rsidRPr="00C10512">
        <w:rPr>
          <w:rFonts w:ascii="Arial" w:hAnsi="Arial" w:cs="Arial"/>
          <w:sz w:val="20"/>
          <w:szCs w:val="20"/>
        </w:rPr>
        <w:t xml:space="preserve">uchádzačov týchto SP. </w:t>
      </w:r>
      <w:r w:rsidR="004A1F22" w:rsidRPr="00C10512">
        <w:rPr>
          <w:rFonts w:ascii="Arial" w:hAnsi="Arial" w:cs="Arial"/>
          <w:sz w:val="20"/>
          <w:szCs w:val="20"/>
        </w:rPr>
        <w:t xml:space="preserve">        </w:t>
      </w:r>
    </w:p>
    <w:p w14:paraId="7AFE13F8" w14:textId="6B7E7BAE" w:rsidR="009B72A5" w:rsidRDefault="00452BFE" w:rsidP="00D73926">
      <w:pPr>
        <w:autoSpaceDE w:val="0"/>
        <w:autoSpaceDN w:val="0"/>
        <w:spacing w:after="0" w:line="240" w:lineRule="auto"/>
        <w:ind w:left="568" w:hanging="568"/>
        <w:jc w:val="both"/>
        <w:rPr>
          <w:rFonts w:ascii="Arial" w:hAnsi="Arial" w:cs="Arial"/>
          <w:sz w:val="20"/>
          <w:szCs w:val="20"/>
        </w:rPr>
      </w:pPr>
      <w:r w:rsidRPr="00C10512">
        <w:rPr>
          <w:rFonts w:ascii="Arial" w:hAnsi="Arial" w:cs="Arial"/>
          <w:b/>
          <w:sz w:val="20"/>
          <w:szCs w:val="20"/>
        </w:rPr>
        <w:tab/>
      </w:r>
      <w:r w:rsidR="004A1F22" w:rsidRPr="00C10512">
        <w:rPr>
          <w:rFonts w:ascii="Arial" w:hAnsi="Arial" w:cs="Arial"/>
          <w:sz w:val="20"/>
          <w:szCs w:val="20"/>
        </w:rPr>
        <w:t xml:space="preserve">V prípade, že uchádzač použije možnosť poskytnutia bankovej záruky podľa bodu 15.3.2 </w:t>
      </w:r>
      <w:r w:rsidR="00D8409E">
        <w:rPr>
          <w:rFonts w:ascii="Arial" w:hAnsi="Arial" w:cs="Arial"/>
          <w:sz w:val="20"/>
          <w:szCs w:val="20"/>
        </w:rPr>
        <w:t>časť</w:t>
      </w:r>
      <w:r w:rsidR="00D8409E" w:rsidRPr="00C10512">
        <w:rPr>
          <w:rFonts w:ascii="Arial" w:hAnsi="Arial" w:cs="Arial"/>
          <w:sz w:val="20"/>
          <w:szCs w:val="20"/>
        </w:rPr>
        <w:t xml:space="preserve"> A.1 Pokyny pre </w:t>
      </w:r>
      <w:r w:rsidR="00D8409E">
        <w:rPr>
          <w:rFonts w:ascii="Arial" w:hAnsi="Arial" w:cs="Arial"/>
          <w:sz w:val="20"/>
          <w:szCs w:val="20"/>
        </w:rPr>
        <w:t>záujemcov/</w:t>
      </w:r>
      <w:r w:rsidR="00D8409E" w:rsidRPr="00C10512">
        <w:rPr>
          <w:rFonts w:ascii="Arial" w:hAnsi="Arial" w:cs="Arial"/>
          <w:sz w:val="20"/>
          <w:szCs w:val="20"/>
        </w:rPr>
        <w:t xml:space="preserve">uchádzačov </w:t>
      </w:r>
      <w:r w:rsidR="00D8409E">
        <w:rPr>
          <w:rFonts w:ascii="Arial" w:hAnsi="Arial" w:cs="Arial"/>
          <w:sz w:val="20"/>
          <w:szCs w:val="20"/>
        </w:rPr>
        <w:t xml:space="preserve">týchto SP </w:t>
      </w:r>
      <w:r w:rsidR="004A1F22" w:rsidRPr="00C10512">
        <w:rPr>
          <w:rFonts w:ascii="Arial" w:hAnsi="Arial" w:cs="Arial"/>
          <w:sz w:val="20"/>
          <w:szCs w:val="20"/>
        </w:rPr>
        <w:t xml:space="preserve">alebo poistenia záruky podľa bodu 15.3.3 </w:t>
      </w:r>
      <w:r w:rsidR="00D8409E">
        <w:rPr>
          <w:rFonts w:ascii="Arial" w:hAnsi="Arial" w:cs="Arial"/>
          <w:sz w:val="20"/>
          <w:szCs w:val="20"/>
        </w:rPr>
        <w:t>časť</w:t>
      </w:r>
      <w:r w:rsidR="00D8409E" w:rsidRPr="00C10512">
        <w:rPr>
          <w:rFonts w:ascii="Arial" w:hAnsi="Arial" w:cs="Arial"/>
          <w:sz w:val="20"/>
          <w:szCs w:val="20"/>
        </w:rPr>
        <w:t xml:space="preserve"> A.1 Pokyny pre </w:t>
      </w:r>
      <w:r w:rsidR="00D8409E">
        <w:rPr>
          <w:rFonts w:ascii="Arial" w:hAnsi="Arial" w:cs="Arial"/>
          <w:sz w:val="20"/>
          <w:szCs w:val="20"/>
        </w:rPr>
        <w:t>záujemcov/</w:t>
      </w:r>
      <w:r w:rsidR="00D8409E" w:rsidRPr="00C10512">
        <w:rPr>
          <w:rFonts w:ascii="Arial" w:hAnsi="Arial" w:cs="Arial"/>
          <w:sz w:val="20"/>
          <w:szCs w:val="20"/>
        </w:rPr>
        <w:t>uchádzačov</w:t>
      </w:r>
      <w:r w:rsidR="004A1F22" w:rsidRPr="00C10512">
        <w:rPr>
          <w:rFonts w:ascii="Arial" w:hAnsi="Arial" w:cs="Arial"/>
          <w:sz w:val="20"/>
          <w:szCs w:val="20"/>
        </w:rPr>
        <w:t xml:space="preserve"> týchto SP, je povinný predložiť v ponuke predloženej prostredníctvom systému JOSEPHINE kópiu </w:t>
      </w:r>
      <w:r w:rsidR="00D8409E">
        <w:rPr>
          <w:rFonts w:ascii="Arial" w:hAnsi="Arial" w:cs="Arial"/>
          <w:sz w:val="20"/>
          <w:szCs w:val="20"/>
        </w:rPr>
        <w:t xml:space="preserve">(sken originálu) </w:t>
      </w:r>
      <w:r w:rsidR="004A1F22" w:rsidRPr="00C10512">
        <w:rPr>
          <w:rFonts w:ascii="Arial" w:hAnsi="Arial" w:cs="Arial"/>
          <w:sz w:val="20"/>
          <w:szCs w:val="20"/>
        </w:rPr>
        <w:t>bankovej záruky alebo poistenia záruky</w:t>
      </w:r>
      <w:r w:rsidR="00D8409E" w:rsidRPr="00D8409E">
        <w:rPr>
          <w:rFonts w:ascii="Arial" w:hAnsi="Arial" w:cs="Arial"/>
          <w:sz w:val="20"/>
          <w:szCs w:val="20"/>
        </w:rPr>
        <w:t xml:space="preserve"> </w:t>
      </w:r>
      <w:r w:rsidR="00D8409E" w:rsidRPr="008F6990">
        <w:rPr>
          <w:rFonts w:ascii="Arial" w:hAnsi="Arial" w:cs="Arial"/>
          <w:sz w:val="20"/>
          <w:szCs w:val="20"/>
        </w:rPr>
        <w:t xml:space="preserve">alebo elektronický dokument, podľa bodov 15.4.2.4 a 15.4.3.4 Časť A.1 </w:t>
      </w:r>
      <w:r w:rsidR="00D8409E" w:rsidRPr="00C10512">
        <w:rPr>
          <w:rFonts w:ascii="Arial" w:hAnsi="Arial" w:cs="Arial"/>
          <w:sz w:val="20"/>
          <w:szCs w:val="20"/>
        </w:rPr>
        <w:t xml:space="preserve">Pokyny pre </w:t>
      </w:r>
      <w:r w:rsidR="00D8409E">
        <w:rPr>
          <w:rFonts w:ascii="Arial" w:hAnsi="Arial" w:cs="Arial"/>
          <w:sz w:val="20"/>
          <w:szCs w:val="20"/>
        </w:rPr>
        <w:t>záujemcov/</w:t>
      </w:r>
      <w:r w:rsidR="00D8409E" w:rsidRPr="00C10512">
        <w:rPr>
          <w:rFonts w:ascii="Arial" w:hAnsi="Arial" w:cs="Arial"/>
          <w:sz w:val="20"/>
          <w:szCs w:val="20"/>
        </w:rPr>
        <w:t>uchádzačov</w:t>
      </w:r>
      <w:r w:rsidR="00D8409E" w:rsidRPr="008F6990">
        <w:rPr>
          <w:rFonts w:ascii="Arial" w:hAnsi="Arial" w:cs="Arial"/>
          <w:sz w:val="20"/>
          <w:szCs w:val="20"/>
        </w:rPr>
        <w:t xml:space="preserve"> týchto SP</w:t>
      </w:r>
      <w:r w:rsidR="004A1F22" w:rsidRPr="00C10512">
        <w:rPr>
          <w:rFonts w:ascii="Arial" w:hAnsi="Arial" w:cs="Arial"/>
          <w:sz w:val="20"/>
          <w:szCs w:val="20"/>
        </w:rPr>
        <w:t>. Originál bankovej záruky vystavený bankou alebo poistenia záruky musí uchádzač doručiť verejnému obstarávateľovi v lehote na predkladanie ponúk podľa bod</w:t>
      </w:r>
      <w:r w:rsidR="00D8409E">
        <w:rPr>
          <w:rFonts w:ascii="Arial" w:hAnsi="Arial" w:cs="Arial"/>
          <w:sz w:val="20"/>
          <w:szCs w:val="20"/>
        </w:rPr>
        <w:t>ov</w:t>
      </w:r>
      <w:r w:rsidR="004A1F22" w:rsidRPr="00C10512">
        <w:rPr>
          <w:rFonts w:ascii="Arial" w:hAnsi="Arial" w:cs="Arial"/>
          <w:sz w:val="20"/>
          <w:szCs w:val="20"/>
        </w:rPr>
        <w:t xml:space="preserve"> 15.4.2</w:t>
      </w:r>
      <w:r w:rsidRPr="00C10512">
        <w:rPr>
          <w:rFonts w:ascii="Arial" w:hAnsi="Arial" w:cs="Arial"/>
          <w:sz w:val="20"/>
          <w:szCs w:val="20"/>
        </w:rPr>
        <w:t>.1.1</w:t>
      </w:r>
      <w:r w:rsidR="004A1F22" w:rsidRPr="00C10512">
        <w:rPr>
          <w:rFonts w:ascii="Arial" w:hAnsi="Arial" w:cs="Arial"/>
          <w:sz w:val="20"/>
          <w:szCs w:val="20"/>
        </w:rPr>
        <w:t xml:space="preserve"> </w:t>
      </w:r>
      <w:r w:rsidR="00D8409E">
        <w:rPr>
          <w:rFonts w:ascii="Arial" w:hAnsi="Arial" w:cs="Arial"/>
          <w:sz w:val="20"/>
          <w:szCs w:val="20"/>
        </w:rPr>
        <w:t xml:space="preserve">a </w:t>
      </w:r>
      <w:r w:rsidR="00D8409E" w:rsidRPr="008F6990">
        <w:rPr>
          <w:rFonts w:ascii="Arial" w:hAnsi="Arial" w:cs="Arial"/>
          <w:sz w:val="20"/>
          <w:szCs w:val="20"/>
        </w:rPr>
        <w:t>15.4.3.1.1</w:t>
      </w:r>
      <w:r w:rsidR="00D8409E">
        <w:rPr>
          <w:rFonts w:ascii="Arial" w:hAnsi="Arial" w:cs="Arial"/>
          <w:sz w:val="20"/>
          <w:szCs w:val="20"/>
        </w:rPr>
        <w:t xml:space="preserve"> </w:t>
      </w:r>
      <w:r w:rsidR="004A1F22" w:rsidRPr="00C10512">
        <w:rPr>
          <w:rFonts w:ascii="Arial" w:hAnsi="Arial" w:cs="Arial"/>
          <w:sz w:val="20"/>
          <w:szCs w:val="20"/>
        </w:rPr>
        <w:t xml:space="preserve">časti A.1 Pokyny pre </w:t>
      </w:r>
      <w:r w:rsidR="00D8409E">
        <w:rPr>
          <w:rFonts w:ascii="Arial" w:hAnsi="Arial" w:cs="Arial"/>
          <w:sz w:val="20"/>
          <w:szCs w:val="20"/>
        </w:rPr>
        <w:t>záujemcov/</w:t>
      </w:r>
      <w:r w:rsidR="004A1F22" w:rsidRPr="00C10512">
        <w:rPr>
          <w:rFonts w:ascii="Arial" w:hAnsi="Arial" w:cs="Arial"/>
          <w:sz w:val="20"/>
          <w:szCs w:val="20"/>
        </w:rPr>
        <w:t>uchádzačov týchto SP</w:t>
      </w:r>
      <w:r w:rsidR="00D8409E">
        <w:rPr>
          <w:rFonts w:ascii="Arial" w:hAnsi="Arial" w:cs="Arial"/>
          <w:sz w:val="20"/>
          <w:szCs w:val="20"/>
        </w:rPr>
        <w:t xml:space="preserve"> </w:t>
      </w:r>
      <w:r w:rsidR="00D8409E" w:rsidRPr="008F6990">
        <w:rPr>
          <w:rFonts w:ascii="Arial" w:hAnsi="Arial" w:cs="Arial"/>
          <w:sz w:val="20"/>
          <w:szCs w:val="20"/>
        </w:rPr>
        <w:t>(pri elektronickom dokumente, ktorý bude podpísaný kvalifikovaným elektronickým podpisom sa originál bankovej/poistenia záruky nedoručuje do podateľne)</w:t>
      </w:r>
      <w:r w:rsidR="004A1F22" w:rsidRPr="00C10512">
        <w:rPr>
          <w:rFonts w:ascii="Arial" w:hAnsi="Arial" w:cs="Arial"/>
          <w:sz w:val="20"/>
          <w:szCs w:val="20"/>
        </w:rPr>
        <w:t>.</w:t>
      </w:r>
      <w:r w:rsidR="00826BD2" w:rsidRPr="00C10512">
        <w:rPr>
          <w:rFonts w:ascii="Arial" w:hAnsi="Arial" w:cs="Arial"/>
          <w:sz w:val="20"/>
          <w:szCs w:val="20"/>
        </w:rPr>
        <w:t xml:space="preserve"> </w:t>
      </w:r>
    </w:p>
    <w:p w14:paraId="421416B8" w14:textId="59453E54" w:rsidR="009B72A5" w:rsidRDefault="009B72A5" w:rsidP="00371923">
      <w:pPr>
        <w:autoSpaceDE w:val="0"/>
        <w:autoSpaceDN w:val="0"/>
        <w:spacing w:after="0" w:line="240" w:lineRule="auto"/>
        <w:jc w:val="both"/>
        <w:rPr>
          <w:rFonts w:ascii="Arial" w:hAnsi="Arial" w:cs="Arial"/>
          <w:sz w:val="20"/>
          <w:szCs w:val="20"/>
        </w:rPr>
      </w:pPr>
    </w:p>
    <w:p w14:paraId="3107DF26" w14:textId="38D9009D" w:rsidR="007F271E" w:rsidRDefault="007F271E" w:rsidP="007F271E">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16.1</w:t>
      </w:r>
      <w:r w:rsidR="00B9589E">
        <w:rPr>
          <w:rFonts w:ascii="Arial" w:hAnsi="Arial" w:cs="Arial"/>
          <w:sz w:val="20"/>
          <w:szCs w:val="20"/>
        </w:rPr>
        <w:t>1</w:t>
      </w:r>
      <w:r>
        <w:rPr>
          <w:rFonts w:ascii="Arial" w:hAnsi="Arial" w:cs="Arial"/>
          <w:sz w:val="20"/>
          <w:szCs w:val="20"/>
        </w:rPr>
        <w:t xml:space="preserve"> </w:t>
      </w:r>
      <w:r w:rsidR="009166A4" w:rsidRPr="008F6990">
        <w:rPr>
          <w:rFonts w:ascii="Arial" w:hAnsi="Arial" w:cs="Arial"/>
          <w:b/>
          <w:sz w:val="20"/>
          <w:szCs w:val="20"/>
        </w:rPr>
        <w:t xml:space="preserve">Čestné vyhlásenie podľa Článku 5k Nariadenia rady (EÚ) č. 833/2014 z 31. júla 2014 </w:t>
      </w:r>
      <w:r w:rsidR="009166A4" w:rsidRPr="008F6990">
        <w:rPr>
          <w:rFonts w:ascii="Arial" w:hAnsi="Arial" w:cs="Arial"/>
          <w:sz w:val="20"/>
          <w:szCs w:val="20"/>
        </w:rPr>
        <w:t xml:space="preserve">vypracované podľa Prílohy č. 2 Časti A.1 </w:t>
      </w:r>
      <w:r w:rsidR="009166A4" w:rsidRPr="00C10512">
        <w:rPr>
          <w:rFonts w:ascii="Arial" w:hAnsi="Arial" w:cs="Arial"/>
          <w:sz w:val="20"/>
          <w:szCs w:val="20"/>
        </w:rPr>
        <w:t xml:space="preserve">Pokyny pre </w:t>
      </w:r>
      <w:r w:rsidR="009166A4">
        <w:rPr>
          <w:rFonts w:ascii="Arial" w:hAnsi="Arial" w:cs="Arial"/>
          <w:sz w:val="20"/>
          <w:szCs w:val="20"/>
        </w:rPr>
        <w:t>záujemcov/</w:t>
      </w:r>
      <w:r w:rsidR="009166A4" w:rsidRPr="00C10512">
        <w:rPr>
          <w:rFonts w:ascii="Arial" w:hAnsi="Arial" w:cs="Arial"/>
          <w:sz w:val="20"/>
          <w:szCs w:val="20"/>
        </w:rPr>
        <w:t>uchádzačov</w:t>
      </w:r>
      <w:r w:rsidR="009166A4" w:rsidRPr="008F6990">
        <w:rPr>
          <w:rFonts w:ascii="Arial" w:hAnsi="Arial" w:cs="Arial"/>
          <w:sz w:val="20"/>
          <w:szCs w:val="20"/>
        </w:rPr>
        <w:t xml:space="preserve"> týchto SP.</w:t>
      </w:r>
      <w:r w:rsidRPr="00374151">
        <w:rPr>
          <w:rFonts w:ascii="Arial" w:hAnsi="Arial" w:cs="Arial"/>
          <w:sz w:val="20"/>
          <w:szCs w:val="20"/>
        </w:rPr>
        <w:t xml:space="preserve">  </w:t>
      </w:r>
    </w:p>
    <w:p w14:paraId="3582960F" w14:textId="77777777" w:rsidR="009166A4" w:rsidRDefault="009166A4" w:rsidP="007F271E">
      <w:pPr>
        <w:autoSpaceDE w:val="0"/>
        <w:autoSpaceDN w:val="0"/>
        <w:spacing w:after="0" w:line="240" w:lineRule="auto"/>
        <w:ind w:left="567" w:hanging="567"/>
        <w:jc w:val="both"/>
        <w:rPr>
          <w:rFonts w:ascii="Arial" w:hAnsi="Arial" w:cs="Arial"/>
          <w:sz w:val="20"/>
          <w:szCs w:val="20"/>
        </w:rPr>
      </w:pPr>
    </w:p>
    <w:p w14:paraId="475EEF94" w14:textId="0B3173B6" w:rsidR="009166A4" w:rsidRDefault="009166A4" w:rsidP="009166A4">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 xml:space="preserve">16.12 </w:t>
      </w:r>
      <w:r w:rsidRPr="008F6990">
        <w:rPr>
          <w:rFonts w:ascii="Arial" w:hAnsi="Arial" w:cs="Arial"/>
          <w:b/>
          <w:sz w:val="20"/>
          <w:szCs w:val="20"/>
        </w:rPr>
        <w:t xml:space="preserve">Na účely preukázania využitia subdodávateľov uchádzač predloží: </w:t>
      </w:r>
      <w:r w:rsidRPr="008F6990">
        <w:rPr>
          <w:rFonts w:ascii="Arial" w:hAnsi="Arial" w:cs="Arial"/>
          <w:bCs/>
          <w:sz w:val="20"/>
          <w:szCs w:val="20"/>
        </w:rPr>
        <w:t xml:space="preserve">Zoznam subdodávateľov a podiel subdodávok </w:t>
      </w:r>
      <w:r w:rsidRPr="008F6990">
        <w:rPr>
          <w:rFonts w:ascii="Arial" w:hAnsi="Arial" w:cs="Arial"/>
          <w:sz w:val="20"/>
          <w:szCs w:val="20"/>
        </w:rPr>
        <w:t>vypracovaný v súlade s </w:t>
      </w:r>
      <w:r w:rsidRPr="008F6990">
        <w:rPr>
          <w:rFonts w:ascii="Arial" w:hAnsi="Arial" w:cs="Arial"/>
          <w:b/>
          <w:sz w:val="20"/>
          <w:szCs w:val="20"/>
        </w:rPr>
        <w:t xml:space="preserve">Prílohou č. 3 Časť A.1 </w:t>
      </w:r>
      <w:r w:rsidRPr="009166A4">
        <w:rPr>
          <w:rFonts w:ascii="Arial" w:hAnsi="Arial" w:cs="Arial"/>
          <w:b/>
          <w:sz w:val="20"/>
          <w:szCs w:val="20"/>
        </w:rPr>
        <w:t xml:space="preserve">Pokyny pre záujemcov/uchádzačov </w:t>
      </w:r>
      <w:r w:rsidRPr="008F6990">
        <w:rPr>
          <w:rFonts w:ascii="Arial" w:hAnsi="Arial" w:cs="Arial"/>
          <w:b/>
          <w:sz w:val="20"/>
          <w:szCs w:val="20"/>
        </w:rPr>
        <w:t>týchto SP (zároveň aj ako Príloha č. 4 Zmluvy)</w:t>
      </w:r>
      <w:r w:rsidRPr="008F6990">
        <w:rPr>
          <w:rFonts w:ascii="Arial" w:hAnsi="Arial" w:cs="Arial"/>
          <w:sz w:val="20"/>
          <w:szCs w:val="20"/>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r w:rsidRPr="00374151">
        <w:rPr>
          <w:rFonts w:ascii="Arial" w:hAnsi="Arial" w:cs="Arial"/>
          <w:sz w:val="20"/>
          <w:szCs w:val="20"/>
        </w:rPr>
        <w:t xml:space="preserve">  </w:t>
      </w:r>
    </w:p>
    <w:p w14:paraId="60E49D2A" w14:textId="5CD44D51" w:rsidR="00191856" w:rsidRPr="00C10512" w:rsidRDefault="00191856" w:rsidP="00371923">
      <w:pPr>
        <w:autoSpaceDE w:val="0"/>
        <w:autoSpaceDN w:val="0"/>
        <w:spacing w:after="0" w:line="240" w:lineRule="auto"/>
        <w:jc w:val="both"/>
        <w:rPr>
          <w:rFonts w:ascii="Arial" w:hAnsi="Arial" w:cs="Arial"/>
          <w:sz w:val="20"/>
          <w:szCs w:val="20"/>
        </w:rPr>
      </w:pPr>
    </w:p>
    <w:p w14:paraId="70FD0967" w14:textId="64396D6F" w:rsidR="00045F0C" w:rsidRPr="00D35B6D" w:rsidRDefault="00F51B6F" w:rsidP="00045F0C">
      <w:pPr>
        <w:pStyle w:val="Nadpis3"/>
        <w:numPr>
          <w:ilvl w:val="0"/>
          <w:numId w:val="26"/>
        </w:numPr>
        <w:spacing w:after="0"/>
        <w:rPr>
          <w:rFonts w:cs="Arial"/>
          <w:noProof/>
        </w:rPr>
      </w:pPr>
      <w:bookmarkStart w:id="29" w:name="_Toc461981370"/>
      <w:r w:rsidRPr="00C10512">
        <w:rPr>
          <w:rFonts w:cs="Arial"/>
          <w:noProof/>
        </w:rPr>
        <w:tab/>
      </w:r>
      <w:r w:rsidR="00796CF2" w:rsidRPr="00C10512">
        <w:rPr>
          <w:rFonts w:cs="Arial"/>
          <w:noProof/>
        </w:rPr>
        <w:t xml:space="preserve">Náklady na </w:t>
      </w:r>
      <w:r w:rsidR="009768A7" w:rsidRPr="00C10512">
        <w:rPr>
          <w:rFonts w:cs="Arial"/>
          <w:noProof/>
        </w:rPr>
        <w:t xml:space="preserve">prípravu </w:t>
      </w:r>
      <w:r w:rsidR="00796CF2" w:rsidRPr="00C10512">
        <w:rPr>
          <w:rFonts w:cs="Arial"/>
          <w:noProof/>
        </w:rPr>
        <w:t>ponuk</w:t>
      </w:r>
      <w:r w:rsidR="009768A7" w:rsidRPr="00C10512">
        <w:rPr>
          <w:rFonts w:cs="Arial"/>
          <w:noProof/>
        </w:rPr>
        <w:t>y</w:t>
      </w:r>
      <w:bookmarkEnd w:id="29"/>
    </w:p>
    <w:p w14:paraId="49D3C542" w14:textId="77777777" w:rsidR="00B60D01" w:rsidRPr="00C10512" w:rsidRDefault="00B60D01" w:rsidP="000049DE">
      <w:pPr>
        <w:pStyle w:val="Odsekzoznamu"/>
        <w:numPr>
          <w:ilvl w:val="0"/>
          <w:numId w:val="26"/>
        </w:numPr>
        <w:autoSpaceDE w:val="0"/>
        <w:autoSpaceDN w:val="0"/>
        <w:jc w:val="both"/>
        <w:rPr>
          <w:rFonts w:cs="Arial"/>
          <w:vanish/>
          <w:sz w:val="20"/>
          <w:szCs w:val="20"/>
        </w:rPr>
      </w:pPr>
    </w:p>
    <w:p w14:paraId="5C43552F" w14:textId="77777777" w:rsidR="00B60D01" w:rsidRPr="00C10512" w:rsidRDefault="00B60D01" w:rsidP="000049DE">
      <w:pPr>
        <w:pStyle w:val="Odsekzoznamu"/>
        <w:numPr>
          <w:ilvl w:val="0"/>
          <w:numId w:val="26"/>
        </w:numPr>
        <w:autoSpaceDE w:val="0"/>
        <w:autoSpaceDN w:val="0"/>
        <w:jc w:val="both"/>
        <w:rPr>
          <w:rFonts w:cs="Arial"/>
          <w:vanish/>
          <w:sz w:val="20"/>
          <w:szCs w:val="20"/>
        </w:rPr>
      </w:pPr>
    </w:p>
    <w:p w14:paraId="1E27CE9B" w14:textId="77777777" w:rsidR="00660C70" w:rsidRPr="00C10512" w:rsidRDefault="00660C70" w:rsidP="00045F0C">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17.1</w:t>
      </w:r>
      <w:r w:rsidRPr="00C10512">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82DE4AD" w14:textId="77777777" w:rsidR="00660C70" w:rsidRPr="00C10512" w:rsidRDefault="00660C70" w:rsidP="000049DE">
      <w:pPr>
        <w:pStyle w:val="Odsekzoznamu"/>
        <w:numPr>
          <w:ilvl w:val="0"/>
          <w:numId w:val="26"/>
        </w:numPr>
        <w:autoSpaceDE w:val="0"/>
        <w:autoSpaceDN w:val="0"/>
        <w:jc w:val="both"/>
        <w:rPr>
          <w:rFonts w:cs="Arial"/>
          <w:vanish/>
          <w:sz w:val="20"/>
          <w:szCs w:val="20"/>
        </w:rPr>
      </w:pPr>
    </w:p>
    <w:p w14:paraId="13AAAEEC" w14:textId="77777777" w:rsidR="00660C70" w:rsidRPr="00C10512" w:rsidRDefault="00660C70" w:rsidP="000049DE">
      <w:pPr>
        <w:pStyle w:val="Odsekzoznamu"/>
        <w:numPr>
          <w:ilvl w:val="0"/>
          <w:numId w:val="26"/>
        </w:numPr>
        <w:autoSpaceDE w:val="0"/>
        <w:autoSpaceDN w:val="0"/>
        <w:jc w:val="both"/>
        <w:rPr>
          <w:rFonts w:cs="Arial"/>
          <w:vanish/>
          <w:sz w:val="20"/>
          <w:szCs w:val="20"/>
        </w:rPr>
      </w:pPr>
    </w:p>
    <w:p w14:paraId="160540C5" w14:textId="77777777" w:rsidR="00660C70" w:rsidRPr="00C10512" w:rsidRDefault="00660C70" w:rsidP="000049DE">
      <w:pPr>
        <w:pStyle w:val="Odsekzoznamu"/>
        <w:numPr>
          <w:ilvl w:val="1"/>
          <w:numId w:val="26"/>
        </w:numPr>
        <w:autoSpaceDE w:val="0"/>
        <w:autoSpaceDN w:val="0"/>
        <w:jc w:val="both"/>
        <w:rPr>
          <w:rFonts w:cs="Arial"/>
          <w:vanish/>
          <w:sz w:val="20"/>
          <w:szCs w:val="20"/>
        </w:rPr>
      </w:pPr>
    </w:p>
    <w:p w14:paraId="01C8DE39" w14:textId="30771B3E" w:rsidR="00BE0E26" w:rsidRPr="00D35B6D" w:rsidRDefault="00660C70" w:rsidP="00045F0C">
      <w:pPr>
        <w:numPr>
          <w:ilvl w:val="1"/>
          <w:numId w:val="35"/>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uchádzačom nevracajú. </w:t>
      </w:r>
      <w:r w:rsidR="00452BFE" w:rsidRPr="00C10512">
        <w:rPr>
          <w:rFonts w:ascii="Arial" w:hAnsi="Arial" w:cs="Arial"/>
          <w:sz w:val="20"/>
          <w:szCs w:val="20"/>
        </w:rPr>
        <w:t>Z</w:t>
      </w:r>
      <w:r w:rsidRPr="00C10512">
        <w:rPr>
          <w:rFonts w:ascii="Arial" w:hAnsi="Arial" w:cs="Arial"/>
          <w:sz w:val="20"/>
          <w:szCs w:val="20"/>
        </w:rPr>
        <w:t>ostávajú uložené v predmetnej zákazke vytvorenej v systéme JOSEPHINE</w:t>
      </w:r>
      <w:r w:rsidRPr="00C10512" w:rsidDel="009C1E19">
        <w:rPr>
          <w:rFonts w:ascii="Arial" w:hAnsi="Arial" w:cs="Arial"/>
          <w:sz w:val="20"/>
          <w:szCs w:val="20"/>
        </w:rPr>
        <w:t xml:space="preserve"> </w:t>
      </w:r>
      <w:r w:rsidRPr="00C10512">
        <w:rPr>
          <w:rFonts w:ascii="Arial" w:hAnsi="Arial" w:cs="Arial"/>
          <w:sz w:val="20"/>
          <w:szCs w:val="20"/>
        </w:rPr>
        <w:t>ako súčasť dokumentácie vyhláseného verejného obstarávania.</w:t>
      </w:r>
    </w:p>
    <w:p w14:paraId="6D145FE5" w14:textId="77777777" w:rsidR="00063795" w:rsidRPr="00C10512" w:rsidRDefault="00063795" w:rsidP="00045F0C">
      <w:pPr>
        <w:pStyle w:val="Nadpis2"/>
        <w:rPr>
          <w:rFonts w:cs="Arial"/>
        </w:rPr>
      </w:pPr>
      <w:bookmarkStart w:id="30" w:name="_Toc461981371"/>
    </w:p>
    <w:p w14:paraId="1201D20E" w14:textId="12A55E03" w:rsidR="00796CF2" w:rsidRPr="00C10512" w:rsidRDefault="00796CF2" w:rsidP="00045F0C">
      <w:pPr>
        <w:pStyle w:val="Nadpis2"/>
        <w:rPr>
          <w:rFonts w:cs="Arial"/>
        </w:rPr>
      </w:pPr>
      <w:r w:rsidRPr="00C10512">
        <w:rPr>
          <w:rFonts w:cs="Arial"/>
        </w:rPr>
        <w:t>Časť IV.</w:t>
      </w:r>
      <w:bookmarkEnd w:id="30"/>
    </w:p>
    <w:p w14:paraId="6AE4100B" w14:textId="77777777" w:rsidR="00796CF2" w:rsidRPr="00C10512" w:rsidRDefault="00796CF2" w:rsidP="00045F0C">
      <w:pPr>
        <w:pStyle w:val="Nadpis2"/>
        <w:rPr>
          <w:rFonts w:cs="Arial"/>
        </w:rPr>
      </w:pPr>
      <w:bookmarkStart w:id="31" w:name="_Toc461981372"/>
      <w:r w:rsidRPr="00C10512">
        <w:rPr>
          <w:rFonts w:cs="Arial"/>
        </w:rPr>
        <w:t>Predkladanie ponuky</w:t>
      </w:r>
      <w:bookmarkEnd w:id="31"/>
    </w:p>
    <w:p w14:paraId="4A48663D" w14:textId="77777777" w:rsidR="0078451D" w:rsidRPr="00C10512" w:rsidRDefault="0078451D" w:rsidP="00B3533A">
      <w:pPr>
        <w:spacing w:after="0" w:line="240" w:lineRule="auto"/>
        <w:jc w:val="both"/>
        <w:rPr>
          <w:rFonts w:ascii="Arial" w:hAnsi="Arial" w:cs="Arial"/>
          <w:b/>
          <w:bCs/>
          <w:sz w:val="20"/>
          <w:szCs w:val="20"/>
        </w:rPr>
      </w:pPr>
    </w:p>
    <w:p w14:paraId="619E16D1" w14:textId="109064B3" w:rsidR="00045F0C" w:rsidRPr="00D35B6D" w:rsidRDefault="002B6EF1" w:rsidP="00045F0C">
      <w:pPr>
        <w:pStyle w:val="Nadpis3"/>
        <w:numPr>
          <w:ilvl w:val="0"/>
          <w:numId w:val="35"/>
        </w:numPr>
        <w:spacing w:after="0"/>
        <w:rPr>
          <w:rFonts w:cs="Arial"/>
          <w:noProof/>
        </w:rPr>
      </w:pPr>
      <w:bookmarkStart w:id="32" w:name="_Toc461981373"/>
      <w:r w:rsidRPr="00C10512">
        <w:rPr>
          <w:rFonts w:cs="Arial"/>
          <w:noProof/>
        </w:rPr>
        <w:tab/>
      </w:r>
      <w:r w:rsidR="000C754E" w:rsidRPr="00C10512">
        <w:rPr>
          <w:rFonts w:cs="Arial"/>
          <w:noProof/>
        </w:rPr>
        <w:t>Predloženie ponuky</w:t>
      </w:r>
      <w:bookmarkEnd w:id="32"/>
    </w:p>
    <w:p w14:paraId="1679A6F3" w14:textId="77777777" w:rsidR="003220FD" w:rsidRPr="00C10512" w:rsidRDefault="003220FD" w:rsidP="000049DE">
      <w:pPr>
        <w:pStyle w:val="Odsekzoznamu"/>
        <w:numPr>
          <w:ilvl w:val="0"/>
          <w:numId w:val="35"/>
        </w:numPr>
        <w:autoSpaceDE w:val="0"/>
        <w:autoSpaceDN w:val="0"/>
        <w:jc w:val="both"/>
        <w:rPr>
          <w:rFonts w:cs="Arial"/>
          <w:vanish/>
          <w:sz w:val="20"/>
          <w:szCs w:val="20"/>
        </w:rPr>
      </w:pPr>
    </w:p>
    <w:p w14:paraId="54067B30" w14:textId="3D4A9F12" w:rsidR="00267150" w:rsidRPr="00C10512" w:rsidRDefault="00267150" w:rsidP="00045F0C">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18.1</w:t>
      </w:r>
      <w:r w:rsidRPr="00C10512">
        <w:rPr>
          <w:rFonts w:ascii="Arial" w:hAnsi="Arial" w:cs="Arial"/>
          <w:sz w:val="20"/>
          <w:szCs w:val="20"/>
        </w:rPr>
        <w:tab/>
      </w:r>
      <w:r w:rsidR="00063795" w:rsidRPr="00C10512">
        <w:rPr>
          <w:rFonts w:ascii="Arial" w:hAnsi="Arial" w:cs="Arial"/>
          <w:sz w:val="20"/>
          <w:szCs w:val="20"/>
        </w:rPr>
        <w:t xml:space="preserve">Uchádzač predloží svoju ponuku v elektronickej podobe do systému JOSEPHINE, umiestnenom na webovej adrese: </w:t>
      </w:r>
      <w:hyperlink r:id="rId17" w:history="1">
        <w:r w:rsidR="00063795" w:rsidRPr="00A35D4F">
          <w:rPr>
            <w:rStyle w:val="Hypertextovprepojenie"/>
            <w:rFonts w:ascii="Arial" w:hAnsi="Arial" w:cs="Arial"/>
            <w:sz w:val="20"/>
            <w:szCs w:val="20"/>
          </w:rPr>
          <w:t>https://josephine.proebiz.com</w:t>
        </w:r>
      </w:hyperlink>
      <w:r w:rsidR="00063795" w:rsidRPr="00C10512">
        <w:rPr>
          <w:rFonts w:ascii="Arial" w:hAnsi="Arial" w:cs="Arial"/>
          <w:sz w:val="20"/>
          <w:szCs w:val="20"/>
        </w:rPr>
        <w:t xml:space="preserve"> podľa bodu 12 časti A.1 </w:t>
      </w:r>
      <w:r w:rsidR="00F01320" w:rsidRPr="00C10512">
        <w:rPr>
          <w:rFonts w:ascii="Arial" w:hAnsi="Arial" w:cs="Arial"/>
          <w:sz w:val="20"/>
          <w:szCs w:val="20"/>
        </w:rPr>
        <w:t xml:space="preserve">Pokyny pre </w:t>
      </w:r>
      <w:r w:rsidR="00F01320">
        <w:rPr>
          <w:rFonts w:ascii="Arial" w:hAnsi="Arial" w:cs="Arial"/>
          <w:sz w:val="20"/>
          <w:szCs w:val="20"/>
        </w:rPr>
        <w:lastRenderedPageBreak/>
        <w:t>záujemcov/</w:t>
      </w:r>
      <w:r w:rsidR="00F01320" w:rsidRPr="00C10512">
        <w:rPr>
          <w:rFonts w:ascii="Arial" w:hAnsi="Arial" w:cs="Arial"/>
          <w:sz w:val="20"/>
          <w:szCs w:val="20"/>
        </w:rPr>
        <w:t xml:space="preserve">uchádzačov </w:t>
      </w:r>
      <w:r w:rsidR="00063795" w:rsidRPr="00C10512">
        <w:rPr>
          <w:rFonts w:ascii="Arial" w:hAnsi="Arial" w:cs="Arial"/>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063795" w:rsidRPr="00C10512">
        <w:rPr>
          <w:rFonts w:ascii="Arial" w:hAnsi="Arial" w:cs="Arial"/>
          <w:b/>
          <w:sz w:val="20"/>
          <w:szCs w:val="20"/>
        </w:rPr>
        <w:t>v dostatočnom časovom predstihu</w:t>
      </w:r>
      <w:r w:rsidR="00063795" w:rsidRPr="00C10512">
        <w:rPr>
          <w:rFonts w:ascii="Arial" w:hAnsi="Arial" w:cs="Arial"/>
          <w:sz w:val="20"/>
          <w:szCs w:val="20"/>
        </w:rPr>
        <w:t xml:space="preserve"> najmä s ohľadom na veľkosť ukladaných dát.</w:t>
      </w:r>
    </w:p>
    <w:p w14:paraId="5560BB85" w14:textId="77777777" w:rsidR="00063795" w:rsidRPr="00C10512" w:rsidRDefault="00063795" w:rsidP="00045F0C">
      <w:pPr>
        <w:autoSpaceDE w:val="0"/>
        <w:autoSpaceDN w:val="0"/>
        <w:spacing w:after="0" w:line="240" w:lineRule="auto"/>
        <w:ind w:left="567" w:hanging="567"/>
        <w:jc w:val="both"/>
        <w:rPr>
          <w:rFonts w:ascii="Arial" w:hAnsi="Arial" w:cs="Arial"/>
          <w:sz w:val="20"/>
          <w:szCs w:val="20"/>
        </w:rPr>
      </w:pPr>
    </w:p>
    <w:p w14:paraId="17B0C226" w14:textId="77777777" w:rsidR="00267150" w:rsidRPr="00C10512" w:rsidRDefault="00267150" w:rsidP="000049DE">
      <w:pPr>
        <w:pStyle w:val="Odsekzoznamu"/>
        <w:numPr>
          <w:ilvl w:val="0"/>
          <w:numId w:val="26"/>
        </w:numPr>
        <w:autoSpaceDE w:val="0"/>
        <w:autoSpaceDN w:val="0"/>
        <w:jc w:val="both"/>
        <w:rPr>
          <w:rFonts w:cs="Arial"/>
          <w:vanish/>
          <w:sz w:val="20"/>
          <w:szCs w:val="20"/>
        </w:rPr>
      </w:pPr>
    </w:p>
    <w:p w14:paraId="7314D9E2" w14:textId="77777777" w:rsidR="00267150" w:rsidRPr="00C10512" w:rsidRDefault="00267150" w:rsidP="000049DE">
      <w:pPr>
        <w:pStyle w:val="Odsekzoznamu"/>
        <w:numPr>
          <w:ilvl w:val="1"/>
          <w:numId w:val="26"/>
        </w:numPr>
        <w:autoSpaceDE w:val="0"/>
        <w:autoSpaceDN w:val="0"/>
        <w:jc w:val="both"/>
        <w:rPr>
          <w:rFonts w:cs="Arial"/>
          <w:vanish/>
          <w:sz w:val="20"/>
          <w:szCs w:val="20"/>
        </w:rPr>
      </w:pPr>
    </w:p>
    <w:p w14:paraId="01F7A825" w14:textId="0B5AF00F" w:rsidR="00267150" w:rsidRPr="00C10512" w:rsidRDefault="00DA5355"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w:t>
      </w:r>
      <w:r w:rsidR="00267150" w:rsidRPr="00C10512">
        <w:rPr>
          <w:rFonts w:ascii="Arial" w:hAnsi="Arial" w:cs="Arial"/>
          <w:sz w:val="20"/>
          <w:szCs w:val="20"/>
        </w:rPr>
        <w:t xml:space="preserve">chádzač môže predložiť </w:t>
      </w:r>
      <w:r w:rsidRPr="00C10512">
        <w:rPr>
          <w:rFonts w:ascii="Arial" w:hAnsi="Arial" w:cs="Arial"/>
          <w:sz w:val="20"/>
          <w:szCs w:val="20"/>
        </w:rPr>
        <w:t>len</w:t>
      </w:r>
      <w:r w:rsidR="00267150" w:rsidRPr="00C10512">
        <w:rPr>
          <w:rFonts w:ascii="Arial" w:hAnsi="Arial" w:cs="Arial"/>
          <w:sz w:val="20"/>
          <w:szCs w:val="20"/>
        </w:rPr>
        <w:t xml:space="preserve"> jednu ponuku. </w:t>
      </w:r>
      <w:r w:rsidRPr="00C10512">
        <w:rPr>
          <w:rFonts w:ascii="Arial" w:hAnsi="Arial" w:cs="Arial"/>
          <w:sz w:val="20"/>
          <w:szCs w:val="20"/>
        </w:rPr>
        <w:t>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4C14C68C"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14FA3C6E" w14:textId="77777777"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Ak sa tejto zákazky zúčastní skupina dodávateľov:</w:t>
      </w:r>
    </w:p>
    <w:p w14:paraId="5EED0926" w14:textId="6879CBB2"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v jej ponuke musí byť uvedený záväzok, že táto skupina dodávateľov v prípade prijatia jej ponuky verejným obstarávateľom za účelom riadneho plnenia Zmluvy vytvorí niektorú z právnych foriem uvedených v bode 18.</w:t>
      </w:r>
      <w:r w:rsidR="00061701" w:rsidRPr="00C10512">
        <w:rPr>
          <w:rFonts w:ascii="Arial" w:hAnsi="Arial" w:cs="Arial"/>
          <w:sz w:val="20"/>
          <w:szCs w:val="20"/>
        </w:rPr>
        <w:t>4</w:t>
      </w:r>
      <w:r w:rsidRPr="00C10512">
        <w:rPr>
          <w:rFonts w:ascii="Arial" w:hAnsi="Arial" w:cs="Arial"/>
          <w:sz w:val="20"/>
          <w:szCs w:val="20"/>
        </w:rPr>
        <w:t xml:space="preserve"> časti A.1 Pokyny pre </w:t>
      </w:r>
      <w:r w:rsidR="00F01320">
        <w:rPr>
          <w:rFonts w:ascii="Arial" w:hAnsi="Arial" w:cs="Arial"/>
          <w:sz w:val="20"/>
          <w:szCs w:val="20"/>
        </w:rPr>
        <w:t>záujemcov/</w:t>
      </w:r>
      <w:r w:rsidRPr="00C10512">
        <w:rPr>
          <w:rFonts w:ascii="Arial" w:hAnsi="Arial" w:cs="Arial"/>
          <w:sz w:val="20"/>
          <w:szCs w:val="20"/>
        </w:rPr>
        <w:t>uchádzačov týchto SP, pričom sa odporúča, aby obsahom jej ponuky bola aspoň zmluva o budúcej zmluve o vytvorení príslušnej právnej formy;</w:t>
      </w:r>
    </w:p>
    <w:p w14:paraId="4684E8B2" w14:textId="5411C77E"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ponuka musí byť podpísaná všetkými členmi skupiny dodávateľov spôsobom, ktorý ich právne zaväzuje.</w:t>
      </w:r>
    </w:p>
    <w:p w14:paraId="491F166C" w14:textId="77777777" w:rsidR="00063795" w:rsidRPr="00C10512" w:rsidRDefault="00063795" w:rsidP="00063795">
      <w:pPr>
        <w:autoSpaceDE w:val="0"/>
        <w:autoSpaceDN w:val="0"/>
        <w:spacing w:after="0" w:line="240" w:lineRule="auto"/>
        <w:ind w:left="1276"/>
        <w:jc w:val="both"/>
        <w:rPr>
          <w:rFonts w:ascii="Arial" w:hAnsi="Arial" w:cs="Arial"/>
          <w:sz w:val="20"/>
          <w:szCs w:val="20"/>
        </w:rPr>
      </w:pPr>
    </w:p>
    <w:p w14:paraId="73DFD219" w14:textId="31AF6A57"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Za účelom riadneho plnenia Zmluvy skupina dodávateľov vytvorí v prípade prijatia jej ponuky zoskupenie bez právnej subjektivity</w:t>
      </w:r>
      <w:r w:rsidR="00217BB6" w:rsidRPr="00C10512">
        <w:rPr>
          <w:rFonts w:ascii="Arial" w:hAnsi="Arial" w:cs="Arial"/>
          <w:sz w:val="20"/>
          <w:szCs w:val="20"/>
        </w:rPr>
        <w:t>,</w:t>
      </w:r>
      <w:r w:rsidRPr="00C10512">
        <w:rPr>
          <w:rFonts w:ascii="Arial" w:hAnsi="Arial" w:cs="Arial"/>
          <w:sz w:val="20"/>
          <w:szCs w:val="20"/>
        </w:rPr>
        <w:t xml:space="preserve"> napr. združenie bez právnej subjektivity podľa § 829 </w:t>
      </w:r>
      <w:r w:rsidR="00DA5355" w:rsidRPr="00C10512">
        <w:rPr>
          <w:rFonts w:ascii="Arial" w:hAnsi="Arial" w:cs="Arial"/>
          <w:sz w:val="20"/>
          <w:szCs w:val="20"/>
        </w:rPr>
        <w:t>Občiansk</w:t>
      </w:r>
      <w:r w:rsidR="00452BFE" w:rsidRPr="00C10512">
        <w:rPr>
          <w:rFonts w:ascii="Arial" w:hAnsi="Arial" w:cs="Arial"/>
          <w:sz w:val="20"/>
          <w:szCs w:val="20"/>
        </w:rPr>
        <w:t>eho</w:t>
      </w:r>
      <w:r w:rsidR="00DA5355" w:rsidRPr="00C10512">
        <w:rPr>
          <w:rFonts w:ascii="Arial" w:hAnsi="Arial" w:cs="Arial"/>
          <w:sz w:val="20"/>
          <w:szCs w:val="20"/>
        </w:rPr>
        <w:t xml:space="preserve"> zákonník</w:t>
      </w:r>
      <w:r w:rsidR="00452BFE" w:rsidRPr="00C10512">
        <w:rPr>
          <w:rFonts w:ascii="Arial" w:hAnsi="Arial" w:cs="Arial"/>
          <w:sz w:val="20"/>
          <w:szCs w:val="20"/>
        </w:rPr>
        <w:t>a</w:t>
      </w:r>
      <w:r w:rsidRPr="00C10512">
        <w:rPr>
          <w:rFonts w:ascii="Arial" w:hAnsi="Arial" w:cs="Arial"/>
          <w:sz w:val="20"/>
          <w:szCs w:val="20"/>
        </w:rPr>
        <w:t xml:space="preserve"> alebo niektorú z obchodných spoločností podľa Obchodného zákonníka alebo inú právnu formu vhodnú na riadne plnenie Zmluvy.</w:t>
      </w:r>
      <w:r w:rsidR="00DA5355" w:rsidRPr="00C10512">
        <w:rPr>
          <w:rFonts w:ascii="Arial" w:hAnsi="Arial" w:cs="Arial"/>
          <w:sz w:val="20"/>
          <w:szCs w:val="20"/>
        </w:rPr>
        <w:t xml:space="preserve"> </w:t>
      </w:r>
    </w:p>
    <w:p w14:paraId="0B3EEE14"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6C8BF653" w14:textId="08401F74"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Ak skupina dodávateľov vytvorí v súlade s predchádzajúcim bodom niektorú z právnych foriem tam uvedených, pred uzatvorením Zmluvy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w:t>
      </w:r>
      <w:r w:rsidR="00EB3B2C" w:rsidRPr="00C10512">
        <w:rPr>
          <w:rFonts w:ascii="Arial" w:hAnsi="Arial" w:cs="Arial"/>
          <w:sz w:val="20"/>
          <w:szCs w:val="20"/>
        </w:rPr>
        <w:t xml:space="preserve"> </w:t>
      </w:r>
      <w:r w:rsidRPr="00C10512">
        <w:rPr>
          <w:rFonts w:ascii="Arial" w:hAnsi="Arial" w:cs="Arial"/>
          <w:sz w:val="20"/>
          <w:szCs w:val="20"/>
        </w:rPr>
        <w:t>prípade obchodných spoločností podľa Obchodného zákonníka výpisom z Obchodného registra atď.</w:t>
      </w:r>
    </w:p>
    <w:p w14:paraId="1F0362BC"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5075C80F" w14:textId="77777777"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V prípade zoskupenia bez právnej subjektivity zmluva o vytvorení tohto zoskupenia musí obsahovať:</w:t>
      </w:r>
    </w:p>
    <w:p w14:paraId="5188D5AB" w14:textId="048E40EF"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plnú moc jedného z</w:t>
      </w:r>
      <w:r w:rsidR="00EB3B2C" w:rsidRPr="00C10512">
        <w:rPr>
          <w:rFonts w:ascii="Arial" w:hAnsi="Arial" w:cs="Arial"/>
          <w:sz w:val="20"/>
          <w:szCs w:val="20"/>
        </w:rPr>
        <w:t xml:space="preserve"> </w:t>
      </w:r>
      <w:r w:rsidRPr="00C10512">
        <w:rPr>
          <w:rFonts w:ascii="Arial" w:hAnsi="Arial" w:cs="Arial"/>
          <w:sz w:val="20"/>
          <w:szCs w:val="20"/>
        </w:rPr>
        <w:t>účastníkov zoskupenia, ktorý bude mať postavenie hlavného účastníka zoskupenia, udelenú ostatnými účastníkmi zoskupenia na všetky právne úkony, ktoré sa budú uskutočňovať v mene všetkých účastníkov zoskupenia v súvislosti s</w:t>
      </w:r>
      <w:r w:rsidR="0049788A" w:rsidRPr="00C10512">
        <w:rPr>
          <w:rFonts w:ascii="Arial" w:hAnsi="Arial" w:cs="Arial"/>
          <w:sz w:val="20"/>
          <w:szCs w:val="20"/>
        </w:rPr>
        <w:t> predložením ponuky</w:t>
      </w:r>
      <w:r w:rsidRPr="00C10512">
        <w:rPr>
          <w:rFonts w:ascii="Arial" w:hAnsi="Arial" w:cs="Arial"/>
          <w:sz w:val="20"/>
          <w:szCs w:val="20"/>
        </w:rPr>
        <w:t xml:space="preserve">, pričom táto plná moc musí byť neoddeliteľnou súčasťou tejto </w:t>
      </w:r>
      <w:r w:rsidR="00711FFC" w:rsidRPr="00C10512">
        <w:rPr>
          <w:rFonts w:ascii="Arial" w:hAnsi="Arial" w:cs="Arial"/>
          <w:sz w:val="20"/>
          <w:szCs w:val="20"/>
        </w:rPr>
        <w:t>z</w:t>
      </w:r>
      <w:r w:rsidRPr="00C10512">
        <w:rPr>
          <w:rFonts w:ascii="Arial" w:hAnsi="Arial" w:cs="Arial"/>
          <w:sz w:val="20"/>
          <w:szCs w:val="20"/>
        </w:rPr>
        <w:t>mluvy;</w:t>
      </w:r>
    </w:p>
    <w:p w14:paraId="0979E262" w14:textId="5F54011E"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 xml:space="preserve">percentuálny podiel na zákazke, ktorý uskutočnia jednotliví účastníci zoskupenia, a uvedenie druhu podielu </w:t>
      </w:r>
      <w:r w:rsidR="00A740B0" w:rsidRPr="00C10512">
        <w:rPr>
          <w:rFonts w:ascii="Arial" w:hAnsi="Arial" w:cs="Arial"/>
          <w:sz w:val="20"/>
          <w:szCs w:val="20"/>
        </w:rPr>
        <w:t xml:space="preserve">podľa </w:t>
      </w:r>
      <w:r w:rsidRPr="00C10512">
        <w:rPr>
          <w:rFonts w:ascii="Arial" w:hAnsi="Arial" w:cs="Arial"/>
          <w:sz w:val="20"/>
          <w:szCs w:val="20"/>
        </w:rPr>
        <w:t>konkrétnej činnosti</w:t>
      </w:r>
      <w:r w:rsidR="001D73D0" w:rsidRPr="00C10512">
        <w:rPr>
          <w:rFonts w:ascii="Arial" w:hAnsi="Arial" w:cs="Arial"/>
          <w:sz w:val="20"/>
          <w:szCs w:val="20"/>
        </w:rPr>
        <w:t>;</w:t>
      </w:r>
      <w:r w:rsidRPr="00C10512">
        <w:rPr>
          <w:rFonts w:ascii="Arial" w:hAnsi="Arial" w:cs="Arial"/>
          <w:sz w:val="20"/>
          <w:szCs w:val="20"/>
        </w:rPr>
        <w:t xml:space="preserve"> </w:t>
      </w:r>
    </w:p>
    <w:p w14:paraId="23EE743D" w14:textId="43D1EA1E"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prehlásenie, že účastníci zoskupenia ručia spoločne a nerozdielne za záväzky voči verejnému obstarávateľovi, vzniknuté v súvislosti s plnením Zmluvy.</w:t>
      </w:r>
    </w:p>
    <w:p w14:paraId="02E59E2C" w14:textId="1E160125" w:rsidR="00063795" w:rsidRPr="00C10512" w:rsidRDefault="00063795" w:rsidP="008E5E54">
      <w:pPr>
        <w:spacing w:after="0" w:line="240" w:lineRule="auto"/>
        <w:jc w:val="both"/>
        <w:rPr>
          <w:rFonts w:ascii="Arial" w:hAnsi="Arial" w:cs="Arial"/>
          <w:sz w:val="20"/>
          <w:szCs w:val="20"/>
          <w:u w:val="single"/>
        </w:rPr>
      </w:pPr>
    </w:p>
    <w:p w14:paraId="054F5CAB" w14:textId="2F2C2ABC" w:rsidR="006A7151" w:rsidRPr="00C10512" w:rsidRDefault="006A7151" w:rsidP="006A7151">
      <w:pPr>
        <w:autoSpaceDE w:val="0"/>
        <w:autoSpaceDN w:val="0"/>
        <w:spacing w:after="60" w:line="240" w:lineRule="auto"/>
        <w:jc w:val="both"/>
        <w:outlineLvl w:val="2"/>
        <w:rPr>
          <w:rFonts w:ascii="Arial" w:eastAsia="Calibri" w:hAnsi="Arial" w:cs="Arial"/>
          <w:b/>
          <w:bCs/>
          <w:sz w:val="20"/>
          <w:szCs w:val="20"/>
          <w:lang w:eastAsia="sk-SK"/>
        </w:rPr>
      </w:pPr>
      <w:r w:rsidRPr="00C10512">
        <w:rPr>
          <w:rFonts w:ascii="Arial" w:eastAsia="Calibri" w:hAnsi="Arial" w:cs="Arial"/>
          <w:b/>
          <w:bCs/>
          <w:sz w:val="20"/>
          <w:szCs w:val="20"/>
          <w:lang w:eastAsia="sk-SK"/>
        </w:rPr>
        <w:t>19</w:t>
      </w:r>
      <w:r w:rsidRPr="00C10512">
        <w:rPr>
          <w:rFonts w:ascii="Arial" w:eastAsia="Calibri" w:hAnsi="Arial" w:cs="Arial"/>
          <w:b/>
          <w:bCs/>
          <w:sz w:val="20"/>
          <w:szCs w:val="20"/>
          <w:lang w:eastAsia="sk-SK"/>
        </w:rPr>
        <w:tab/>
      </w:r>
      <w:r w:rsidRPr="00C10512">
        <w:rPr>
          <w:rFonts w:ascii="Arial" w:eastAsia="Calibri" w:hAnsi="Arial" w:cs="Arial"/>
          <w:b/>
          <w:bCs/>
          <w:sz w:val="20"/>
          <w:szCs w:val="20"/>
          <w:lang w:eastAsia="sk-SK"/>
        </w:rPr>
        <w:tab/>
        <w:t>Registrácia a autentifikácia uchádzača</w:t>
      </w:r>
    </w:p>
    <w:p w14:paraId="0D018954" w14:textId="77777777" w:rsidR="006A7151" w:rsidRPr="00C10512" w:rsidRDefault="006A7151" w:rsidP="00AD796A">
      <w:pPr>
        <w:pStyle w:val="Odsekzoznamu"/>
        <w:numPr>
          <w:ilvl w:val="0"/>
          <w:numId w:val="67"/>
        </w:numPr>
        <w:autoSpaceDE w:val="0"/>
        <w:autoSpaceDN w:val="0"/>
        <w:spacing w:after="60"/>
        <w:jc w:val="both"/>
        <w:rPr>
          <w:rFonts w:cs="Arial"/>
          <w:vanish/>
          <w:sz w:val="20"/>
          <w:szCs w:val="20"/>
        </w:rPr>
      </w:pPr>
    </w:p>
    <w:p w14:paraId="44DF68F2" w14:textId="77777777" w:rsidR="006A7151" w:rsidRPr="00C10512" w:rsidRDefault="006A7151" w:rsidP="00AD796A">
      <w:pPr>
        <w:pStyle w:val="Odsekzoznamu"/>
        <w:numPr>
          <w:ilvl w:val="0"/>
          <w:numId w:val="67"/>
        </w:numPr>
        <w:autoSpaceDE w:val="0"/>
        <w:autoSpaceDN w:val="0"/>
        <w:spacing w:after="60"/>
        <w:jc w:val="both"/>
        <w:rPr>
          <w:rFonts w:cs="Arial"/>
          <w:vanish/>
          <w:sz w:val="20"/>
          <w:szCs w:val="20"/>
        </w:rPr>
      </w:pPr>
    </w:p>
    <w:p w14:paraId="5EC84E15" w14:textId="77777777" w:rsidR="006A7151" w:rsidRPr="00C10512" w:rsidRDefault="006A7151" w:rsidP="00AD796A">
      <w:pPr>
        <w:pStyle w:val="Odsekzoznamu"/>
        <w:numPr>
          <w:ilvl w:val="0"/>
          <w:numId w:val="67"/>
        </w:numPr>
        <w:autoSpaceDE w:val="0"/>
        <w:autoSpaceDN w:val="0"/>
        <w:spacing w:after="60"/>
        <w:jc w:val="both"/>
        <w:rPr>
          <w:rFonts w:cs="Arial"/>
          <w:vanish/>
          <w:sz w:val="20"/>
          <w:szCs w:val="20"/>
        </w:rPr>
      </w:pPr>
    </w:p>
    <w:p w14:paraId="0EF35E61" w14:textId="1CCAF089" w:rsidR="006A7151" w:rsidRDefault="006A7151" w:rsidP="00AD796A">
      <w:pPr>
        <w:numPr>
          <w:ilvl w:val="1"/>
          <w:numId w:val="67"/>
        </w:numPr>
        <w:autoSpaceDE w:val="0"/>
        <w:autoSpaceDN w:val="0"/>
        <w:spacing w:after="60" w:line="240" w:lineRule="auto"/>
        <w:ind w:left="360"/>
        <w:jc w:val="both"/>
        <w:rPr>
          <w:rFonts w:ascii="Arial" w:hAnsi="Arial" w:cs="Arial"/>
          <w:sz w:val="20"/>
          <w:szCs w:val="20"/>
        </w:rPr>
      </w:pPr>
      <w:r w:rsidRPr="00C10512">
        <w:rPr>
          <w:rFonts w:ascii="Arial" w:hAnsi="Arial" w:cs="Arial"/>
          <w:sz w:val="20"/>
          <w:szCs w:val="20"/>
        </w:rPr>
        <w:t xml:space="preserve">Uchádzač má možnosť sa registrovať do systému JOSEPHINE pomocou hesla alebo aj pomocou </w:t>
      </w:r>
      <w:r w:rsidRPr="00C10512">
        <w:rPr>
          <w:rFonts w:ascii="Arial" w:hAnsi="Arial" w:cs="Arial"/>
          <w:sz w:val="20"/>
          <w:szCs w:val="20"/>
        </w:rPr>
        <w:tab/>
        <w:t>občianskeho preukazu s elektronickým čipom a bezpečnostným osobnostným kódom (eID).</w:t>
      </w:r>
    </w:p>
    <w:p w14:paraId="307A88B2" w14:textId="77777777" w:rsidR="00D35B6D" w:rsidRPr="00C10512" w:rsidRDefault="00D35B6D" w:rsidP="00D35B6D">
      <w:pPr>
        <w:autoSpaceDE w:val="0"/>
        <w:autoSpaceDN w:val="0"/>
        <w:spacing w:after="60" w:line="240" w:lineRule="auto"/>
        <w:ind w:left="360"/>
        <w:jc w:val="both"/>
        <w:rPr>
          <w:rFonts w:ascii="Arial" w:hAnsi="Arial" w:cs="Arial"/>
          <w:sz w:val="20"/>
          <w:szCs w:val="20"/>
        </w:rPr>
      </w:pPr>
    </w:p>
    <w:p w14:paraId="297859B9" w14:textId="77777777" w:rsidR="006A7151" w:rsidRPr="00C10512" w:rsidRDefault="006A7151" w:rsidP="00AD796A">
      <w:pPr>
        <w:numPr>
          <w:ilvl w:val="1"/>
          <w:numId w:val="67"/>
        </w:numPr>
        <w:autoSpaceDE w:val="0"/>
        <w:autoSpaceDN w:val="0"/>
        <w:spacing w:after="60" w:line="240" w:lineRule="auto"/>
        <w:ind w:left="567" w:hanging="567"/>
        <w:jc w:val="both"/>
        <w:rPr>
          <w:rFonts w:ascii="Arial" w:hAnsi="Arial" w:cs="Arial"/>
          <w:sz w:val="20"/>
          <w:szCs w:val="20"/>
        </w:rPr>
      </w:pPr>
      <w:r w:rsidRPr="00C10512">
        <w:rPr>
          <w:rFonts w:ascii="Arial" w:hAnsi="Arial" w:cs="Arial"/>
          <w:sz w:val="20"/>
          <w:szCs w:val="20"/>
        </w:rPr>
        <w:t>Predkladanie ponúk je umožnené iba autentifikovaným uchádzačom. Autentifikáciu je možné vykonať týmito spôsobmi:</w:t>
      </w:r>
    </w:p>
    <w:p w14:paraId="0916E7AD" w14:textId="77777777" w:rsidR="006A7151" w:rsidRPr="00C10512" w:rsidRDefault="006A7151" w:rsidP="00AD796A">
      <w:pPr>
        <w:numPr>
          <w:ilvl w:val="0"/>
          <w:numId w:val="68"/>
        </w:numPr>
        <w:spacing w:after="0" w:line="240" w:lineRule="auto"/>
        <w:ind w:left="851" w:hanging="284"/>
        <w:jc w:val="both"/>
        <w:rPr>
          <w:rFonts w:ascii="Arial" w:hAnsi="Arial" w:cs="Arial"/>
          <w:sz w:val="20"/>
          <w:szCs w:val="20"/>
        </w:rPr>
      </w:pPr>
      <w:r w:rsidRPr="00C10512">
        <w:rPr>
          <w:rFonts w:ascii="Arial" w:hAnsi="Arial" w:cs="Arial"/>
          <w:color w:val="000000" w:themeColor="text1"/>
          <w:sz w:val="20"/>
          <w:szCs w:val="20"/>
        </w:rPr>
        <w:t xml:space="preserve">v systéme JOSEPHINE registráciou a prihlásením pomocou občianskeho preukazu s elektronickým čipom a bezpečnostným osobnostným kódom (eID). V systéme je </w:t>
      </w:r>
      <w:r w:rsidRPr="00C10512">
        <w:rPr>
          <w:rFonts w:ascii="Arial" w:hAnsi="Arial" w:cs="Arial"/>
          <w:color w:val="000000" w:themeColor="text1"/>
          <w:sz w:val="20"/>
          <w:szCs w:val="20"/>
        </w:rPr>
        <w:lastRenderedPageBreak/>
        <w:t xml:space="preserve">autentifikovaná spoločnosť, ktorú pomocou eID registruje štatutár danej spoločnosti. Autentifikáciu vykonáva poskytovateľ systému JOSEPHINE a to v pracovných dňoch v čase 8.00 – 16.00 hod. </w:t>
      </w:r>
      <w:r w:rsidRPr="00C10512">
        <w:rPr>
          <w:rFonts w:ascii="Arial" w:hAnsi="Arial" w:cs="Arial"/>
          <w:sz w:val="20"/>
          <w:szCs w:val="20"/>
        </w:rPr>
        <w:t>O dokončení autentifikácie je uchádzač informovaný e-mailom;</w:t>
      </w:r>
    </w:p>
    <w:p w14:paraId="4EC286AD" w14:textId="77777777" w:rsidR="006A7151" w:rsidRPr="00C10512" w:rsidRDefault="006A7151" w:rsidP="00AD796A">
      <w:pPr>
        <w:numPr>
          <w:ilvl w:val="0"/>
          <w:numId w:val="68"/>
        </w:numPr>
        <w:tabs>
          <w:tab w:val="num" w:pos="284"/>
        </w:tabs>
        <w:spacing w:after="0" w:line="240" w:lineRule="auto"/>
        <w:ind w:left="851" w:hanging="284"/>
        <w:jc w:val="both"/>
        <w:rPr>
          <w:rFonts w:ascii="Arial" w:hAnsi="Arial" w:cs="Arial"/>
          <w:sz w:val="20"/>
          <w:szCs w:val="20"/>
        </w:rPr>
      </w:pPr>
      <w:r w:rsidRPr="00C10512">
        <w:rPr>
          <w:rFonts w:ascii="Arial" w:hAnsi="Arial" w:cs="Arial"/>
          <w:sz w:val="20"/>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17B588D8" w14:textId="77777777" w:rsidR="006A7151" w:rsidRPr="00C10512" w:rsidRDefault="006A7151" w:rsidP="00AD796A">
      <w:pPr>
        <w:numPr>
          <w:ilvl w:val="0"/>
          <w:numId w:val="68"/>
        </w:numPr>
        <w:tabs>
          <w:tab w:val="num" w:pos="284"/>
        </w:tabs>
        <w:spacing w:after="0" w:line="240" w:lineRule="auto"/>
        <w:ind w:left="851" w:hanging="284"/>
        <w:jc w:val="both"/>
        <w:rPr>
          <w:rFonts w:ascii="Arial" w:hAnsi="Arial" w:cs="Arial"/>
          <w:sz w:val="20"/>
          <w:szCs w:val="20"/>
        </w:rPr>
      </w:pPr>
      <w:r w:rsidRPr="00C10512">
        <w:rPr>
          <w:rFonts w:ascii="Arial" w:hAnsi="Arial"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2A4F92D3" w14:textId="42511605" w:rsidR="006A7151" w:rsidRDefault="006A7151" w:rsidP="00AD796A">
      <w:pPr>
        <w:numPr>
          <w:ilvl w:val="0"/>
          <w:numId w:val="68"/>
        </w:numPr>
        <w:tabs>
          <w:tab w:val="num" w:pos="284"/>
        </w:tabs>
        <w:spacing w:after="0" w:line="240" w:lineRule="auto"/>
        <w:ind w:left="851" w:hanging="284"/>
        <w:jc w:val="both"/>
        <w:rPr>
          <w:rFonts w:ascii="Arial" w:hAnsi="Arial" w:cs="Arial"/>
          <w:sz w:val="20"/>
          <w:szCs w:val="20"/>
        </w:rPr>
      </w:pPr>
      <w:r w:rsidRPr="00C10512">
        <w:rPr>
          <w:rFonts w:ascii="Arial" w:hAnsi="Arial"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3BC68EAA" w14:textId="77777777" w:rsidR="00D35B6D" w:rsidRPr="00C10512" w:rsidRDefault="00D35B6D" w:rsidP="00D35B6D">
      <w:pPr>
        <w:spacing w:after="0" w:line="240" w:lineRule="auto"/>
        <w:ind w:left="851"/>
        <w:jc w:val="both"/>
        <w:rPr>
          <w:rFonts w:ascii="Arial" w:hAnsi="Arial" w:cs="Arial"/>
          <w:sz w:val="20"/>
          <w:szCs w:val="20"/>
        </w:rPr>
      </w:pPr>
    </w:p>
    <w:p w14:paraId="49C05FA6" w14:textId="65F62ED8" w:rsidR="006A7151" w:rsidRDefault="006A7151" w:rsidP="00AD796A">
      <w:pPr>
        <w:numPr>
          <w:ilvl w:val="1"/>
          <w:numId w:val="67"/>
        </w:numPr>
        <w:autoSpaceDE w:val="0"/>
        <w:autoSpaceDN w:val="0"/>
        <w:spacing w:after="60" w:line="240" w:lineRule="auto"/>
        <w:ind w:left="567" w:hanging="567"/>
        <w:jc w:val="both"/>
        <w:rPr>
          <w:rFonts w:ascii="Arial" w:hAnsi="Arial" w:cs="Arial"/>
          <w:sz w:val="20"/>
          <w:szCs w:val="20"/>
        </w:rPr>
      </w:pPr>
      <w:r w:rsidRPr="00C10512">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306FF221" w14:textId="77777777" w:rsidR="00D35B6D" w:rsidRPr="00C10512" w:rsidRDefault="00D35B6D" w:rsidP="00D35B6D">
      <w:pPr>
        <w:autoSpaceDE w:val="0"/>
        <w:autoSpaceDN w:val="0"/>
        <w:spacing w:after="60" w:line="240" w:lineRule="auto"/>
        <w:ind w:left="567"/>
        <w:jc w:val="both"/>
        <w:rPr>
          <w:rFonts w:ascii="Arial" w:hAnsi="Arial" w:cs="Arial"/>
          <w:sz w:val="20"/>
          <w:szCs w:val="20"/>
        </w:rPr>
      </w:pPr>
    </w:p>
    <w:p w14:paraId="1D484579" w14:textId="0B3D8229" w:rsidR="00063795" w:rsidRPr="00E57E16" w:rsidRDefault="00724BA4" w:rsidP="00BA72A6">
      <w:pPr>
        <w:spacing w:after="0" w:line="240" w:lineRule="auto"/>
        <w:ind w:left="567" w:hanging="567"/>
        <w:jc w:val="both"/>
        <w:rPr>
          <w:rFonts w:ascii="Arial" w:hAnsi="Arial" w:cs="Arial"/>
          <w:sz w:val="20"/>
          <w:szCs w:val="20"/>
          <w:lang w:eastAsia="sk-SK"/>
        </w:rPr>
      </w:pPr>
      <w:r>
        <w:rPr>
          <w:rFonts w:ascii="Arial" w:hAnsi="Arial" w:cs="Arial"/>
          <w:sz w:val="20"/>
          <w:szCs w:val="20"/>
        </w:rPr>
        <w:t>19.4</w:t>
      </w:r>
      <w:r w:rsidR="00CD4BEF">
        <w:rPr>
          <w:rFonts w:ascii="Arial" w:hAnsi="Arial" w:cs="Arial"/>
          <w:sz w:val="20"/>
          <w:szCs w:val="20"/>
        </w:rPr>
        <w:tab/>
      </w:r>
      <w:r w:rsidR="006A7151" w:rsidRPr="00C10512">
        <w:rPr>
          <w:rFonts w:ascii="Arial" w:hAnsi="Arial" w:cs="Arial"/>
          <w:sz w:val="20"/>
          <w:szCs w:val="20"/>
        </w:rPr>
        <w:t xml:space="preserve">Uchádzač svoju </w:t>
      </w:r>
      <w:r w:rsidR="006A7151" w:rsidRPr="00E57E16">
        <w:rPr>
          <w:rFonts w:ascii="Arial" w:hAnsi="Arial" w:cs="Arial"/>
          <w:sz w:val="20"/>
          <w:szCs w:val="20"/>
        </w:rPr>
        <w:t xml:space="preserve">ponuku identifikuje uvedením obchodného mena alebo názvu, sídla, miesta podnikania alebo obvyklého pobytu uchádzača a heslom súťaže </w:t>
      </w:r>
      <w:r w:rsidR="00CB147A" w:rsidRPr="00E57E16">
        <w:rPr>
          <w:rFonts w:ascii="Arial" w:hAnsi="Arial" w:cs="Arial"/>
          <w:b/>
          <w:color w:val="000000"/>
          <w:sz w:val="20"/>
          <w:szCs w:val="20"/>
        </w:rPr>
        <w:t>„</w:t>
      </w:r>
      <w:r w:rsidR="00F01320">
        <w:rPr>
          <w:rFonts w:ascii="Arial" w:hAnsi="Arial" w:cs="Arial"/>
          <w:b/>
          <w:color w:val="000000"/>
          <w:sz w:val="20"/>
          <w:szCs w:val="20"/>
        </w:rPr>
        <w:t>Diaľnica D2 Križovatka Bratislava  - Čunovo</w:t>
      </w:r>
      <w:r w:rsidR="00F01320" w:rsidRPr="00E57E16" w:rsidDel="00F01320">
        <w:rPr>
          <w:rFonts w:ascii="Arial" w:hAnsi="Arial" w:cs="Arial"/>
          <w:sz w:val="20"/>
          <w:szCs w:val="20"/>
          <w:lang w:eastAsia="sk-SK"/>
        </w:rPr>
        <w:t xml:space="preserve"> </w:t>
      </w:r>
      <w:r w:rsidR="00E57E16" w:rsidRPr="00E57E16">
        <w:rPr>
          <w:rFonts w:ascii="Arial" w:hAnsi="Arial" w:cs="Arial"/>
          <w:sz w:val="20"/>
          <w:szCs w:val="20"/>
          <w:lang w:eastAsia="sk-SK"/>
        </w:rPr>
        <w:t>“</w:t>
      </w:r>
    </w:p>
    <w:p w14:paraId="5D53F1A1" w14:textId="77777777" w:rsidR="00BB6D4B" w:rsidRPr="00C10512" w:rsidRDefault="00BB6D4B" w:rsidP="007C2315">
      <w:pPr>
        <w:pStyle w:val="Odsekzoznamu"/>
        <w:autoSpaceDE w:val="0"/>
        <w:autoSpaceDN w:val="0"/>
        <w:ind w:left="567" w:hanging="567"/>
        <w:jc w:val="both"/>
        <w:rPr>
          <w:rFonts w:cs="Arial"/>
          <w:color w:val="FF0000"/>
          <w:sz w:val="20"/>
          <w:szCs w:val="20"/>
        </w:rPr>
      </w:pPr>
    </w:p>
    <w:p w14:paraId="32873A8D" w14:textId="0A497E4D" w:rsidR="00045F0C" w:rsidRPr="00D35B6D" w:rsidRDefault="006A7151" w:rsidP="00045F0C">
      <w:pPr>
        <w:pStyle w:val="Nadpis3"/>
        <w:numPr>
          <w:ilvl w:val="0"/>
          <w:numId w:val="37"/>
        </w:numPr>
        <w:tabs>
          <w:tab w:val="left" w:pos="567"/>
        </w:tabs>
        <w:spacing w:after="0"/>
        <w:rPr>
          <w:rFonts w:cs="Arial"/>
          <w:noProof/>
        </w:rPr>
      </w:pPr>
      <w:bookmarkStart w:id="33" w:name="_Toc461981375"/>
      <w:r w:rsidRPr="00C10512">
        <w:rPr>
          <w:rFonts w:cs="Arial"/>
          <w:noProof/>
        </w:rPr>
        <w:tab/>
      </w:r>
      <w:r w:rsidR="00267150" w:rsidRPr="00C10512">
        <w:rPr>
          <w:rFonts w:cs="Arial"/>
          <w:noProof/>
        </w:rPr>
        <w:t>L</w:t>
      </w:r>
      <w:r w:rsidR="00796CF2" w:rsidRPr="00C10512">
        <w:rPr>
          <w:rFonts w:cs="Arial"/>
          <w:noProof/>
        </w:rPr>
        <w:t>ehota na predkladanie ponuky</w:t>
      </w:r>
      <w:bookmarkEnd w:id="33"/>
    </w:p>
    <w:p w14:paraId="3324A369" w14:textId="00EAD613" w:rsidR="00F23677" w:rsidRPr="00B86D5D" w:rsidRDefault="00F23677" w:rsidP="00F23677">
      <w:pPr>
        <w:autoSpaceDE w:val="0"/>
        <w:autoSpaceDN w:val="0"/>
        <w:spacing w:after="0" w:line="240" w:lineRule="auto"/>
        <w:ind w:left="564" w:hanging="564"/>
        <w:jc w:val="both"/>
        <w:rPr>
          <w:rFonts w:ascii="Arial" w:hAnsi="Arial" w:cs="Arial"/>
          <w:sz w:val="20"/>
          <w:szCs w:val="20"/>
        </w:rPr>
      </w:pPr>
      <w:r w:rsidRPr="00F23677">
        <w:rPr>
          <w:rFonts w:ascii="Arial" w:hAnsi="Arial" w:cs="Arial"/>
          <w:sz w:val="20"/>
          <w:szCs w:val="20"/>
        </w:rPr>
        <w:t>20.1</w:t>
      </w:r>
      <w:r>
        <w:rPr>
          <w:rFonts w:ascii="Arial" w:hAnsi="Arial" w:cs="Arial"/>
          <w:b/>
          <w:sz w:val="20"/>
          <w:szCs w:val="20"/>
        </w:rPr>
        <w:tab/>
      </w:r>
      <w:r w:rsidR="00267150" w:rsidRPr="00F23677">
        <w:rPr>
          <w:rFonts w:ascii="Arial" w:hAnsi="Arial" w:cs="Arial"/>
          <w:b/>
          <w:sz w:val="20"/>
          <w:szCs w:val="20"/>
        </w:rPr>
        <w:t>Lehota na predkladanie ponúk</w:t>
      </w:r>
      <w:r w:rsidR="00267150" w:rsidRPr="00F23677">
        <w:rPr>
          <w:rFonts w:ascii="Arial" w:hAnsi="Arial" w:cs="Arial"/>
          <w:sz w:val="20"/>
          <w:szCs w:val="20"/>
        </w:rPr>
        <w:t xml:space="preserve"> </w:t>
      </w:r>
      <w:r w:rsidRPr="00B86D5D">
        <w:rPr>
          <w:rFonts w:ascii="Arial" w:hAnsi="Arial" w:cs="Arial"/>
          <w:sz w:val="20"/>
          <w:szCs w:val="20"/>
        </w:rPr>
        <w:t>je uvedená v Oznámení</w:t>
      </w:r>
    </w:p>
    <w:p w14:paraId="1F92369E" w14:textId="28006B64" w:rsidR="00063795" w:rsidRPr="00F23677" w:rsidRDefault="00063795" w:rsidP="00F23677">
      <w:pPr>
        <w:autoSpaceDE w:val="0"/>
        <w:autoSpaceDN w:val="0"/>
        <w:spacing w:after="0" w:line="240" w:lineRule="auto"/>
        <w:ind w:left="567"/>
        <w:jc w:val="both"/>
        <w:rPr>
          <w:rFonts w:ascii="Arial" w:hAnsi="Arial" w:cs="Arial"/>
          <w:sz w:val="20"/>
          <w:szCs w:val="20"/>
        </w:rPr>
      </w:pPr>
    </w:p>
    <w:p w14:paraId="16108F4B" w14:textId="6F210C05" w:rsidR="00267150" w:rsidRPr="00C10512" w:rsidRDefault="00F23677" w:rsidP="00F23677">
      <w:pPr>
        <w:autoSpaceDE w:val="0"/>
        <w:autoSpaceDN w:val="0"/>
        <w:spacing w:after="0" w:line="240" w:lineRule="auto"/>
        <w:jc w:val="both"/>
        <w:rPr>
          <w:rFonts w:ascii="Arial" w:hAnsi="Arial" w:cs="Arial"/>
          <w:sz w:val="20"/>
          <w:szCs w:val="20"/>
        </w:rPr>
      </w:pPr>
      <w:r>
        <w:rPr>
          <w:rFonts w:ascii="Arial" w:hAnsi="Arial" w:cs="Arial"/>
          <w:sz w:val="20"/>
          <w:szCs w:val="20"/>
        </w:rPr>
        <w:t>20.2</w:t>
      </w:r>
      <w:r w:rsidR="00267150" w:rsidRPr="00C10512">
        <w:rPr>
          <w:rFonts w:ascii="Arial" w:hAnsi="Arial" w:cs="Arial"/>
          <w:sz w:val="20"/>
          <w:szCs w:val="20"/>
        </w:rPr>
        <w:tab/>
        <w:t xml:space="preserve">Ponuka uchádzača predložená po uplynutí lehoty na predkladanie ponúk sa </w:t>
      </w:r>
      <w:r w:rsidR="004B6BB7" w:rsidRPr="00C10512">
        <w:rPr>
          <w:rFonts w:ascii="Arial" w:hAnsi="Arial" w:cs="Arial"/>
          <w:sz w:val="20"/>
          <w:szCs w:val="20"/>
        </w:rPr>
        <w:t>nesprístupní</w:t>
      </w:r>
      <w:r w:rsidR="00267150" w:rsidRPr="00C10512">
        <w:rPr>
          <w:rFonts w:ascii="Arial" w:hAnsi="Arial" w:cs="Arial"/>
          <w:sz w:val="20"/>
          <w:szCs w:val="20"/>
        </w:rPr>
        <w:t>.</w:t>
      </w:r>
    </w:p>
    <w:p w14:paraId="188B850A" w14:textId="77777777" w:rsidR="009642DC" w:rsidRPr="00C10512" w:rsidRDefault="009642DC" w:rsidP="008E5E54">
      <w:pPr>
        <w:pStyle w:val="Zkladntext"/>
        <w:tabs>
          <w:tab w:val="left" w:pos="1080"/>
        </w:tabs>
        <w:autoSpaceDE w:val="0"/>
        <w:autoSpaceDN w:val="0"/>
        <w:rPr>
          <w:rFonts w:ascii="Arial" w:hAnsi="Arial" w:cs="Arial"/>
          <w:sz w:val="20"/>
          <w:szCs w:val="20"/>
        </w:rPr>
      </w:pPr>
    </w:p>
    <w:p w14:paraId="4A1568B1" w14:textId="76595B33" w:rsidR="00045F0C" w:rsidRPr="00D35B6D" w:rsidRDefault="00796CF2" w:rsidP="00045F0C">
      <w:pPr>
        <w:pStyle w:val="Nadpis3"/>
        <w:numPr>
          <w:ilvl w:val="0"/>
          <w:numId w:val="38"/>
        </w:numPr>
        <w:tabs>
          <w:tab w:val="left" w:pos="567"/>
        </w:tabs>
        <w:spacing w:after="0"/>
        <w:ind w:hanging="659"/>
        <w:rPr>
          <w:rFonts w:cs="Arial"/>
          <w:noProof/>
        </w:rPr>
      </w:pPr>
      <w:bookmarkStart w:id="34" w:name="_Toc461981376"/>
      <w:r w:rsidRPr="00C10512">
        <w:rPr>
          <w:rFonts w:cs="Arial"/>
          <w:noProof/>
        </w:rPr>
        <w:t>Doplnenie, zmena a odvolanie ponuky</w:t>
      </w:r>
      <w:bookmarkEnd w:id="34"/>
    </w:p>
    <w:p w14:paraId="30AA3F99" w14:textId="4746192D" w:rsidR="00267150" w:rsidRPr="00C10512" w:rsidRDefault="00267150" w:rsidP="000049DE">
      <w:pPr>
        <w:numPr>
          <w:ilvl w:val="1"/>
          <w:numId w:val="38"/>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67409BA7"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0E568C14" w14:textId="17B85795" w:rsidR="00267150" w:rsidRPr="00C10512" w:rsidRDefault="00267150" w:rsidP="000049DE">
      <w:pPr>
        <w:numPr>
          <w:ilvl w:val="1"/>
          <w:numId w:val="38"/>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307E739D" w14:textId="32EAE8DA" w:rsidR="004F585C" w:rsidRPr="00C10512" w:rsidRDefault="004F585C" w:rsidP="00E57E16">
      <w:pPr>
        <w:spacing w:after="0" w:line="240" w:lineRule="auto"/>
        <w:jc w:val="both"/>
        <w:rPr>
          <w:rFonts w:ascii="Arial" w:hAnsi="Arial" w:cs="Arial"/>
          <w:sz w:val="20"/>
          <w:szCs w:val="20"/>
        </w:rPr>
      </w:pPr>
    </w:p>
    <w:p w14:paraId="224C0D97" w14:textId="7C278480" w:rsidR="00796CF2" w:rsidRPr="00C10512" w:rsidRDefault="00796CF2" w:rsidP="008E5E54">
      <w:pPr>
        <w:pStyle w:val="Nadpis2"/>
        <w:rPr>
          <w:rFonts w:cs="Arial"/>
          <w:bCs/>
        </w:rPr>
      </w:pPr>
      <w:bookmarkStart w:id="35" w:name="_Toc461981377"/>
      <w:r w:rsidRPr="00C10512">
        <w:rPr>
          <w:rFonts w:cs="Arial"/>
          <w:bCs/>
        </w:rPr>
        <w:t>Časť V.</w:t>
      </w:r>
      <w:bookmarkEnd w:id="35"/>
    </w:p>
    <w:p w14:paraId="5AB22C6D" w14:textId="77777777" w:rsidR="00796CF2" w:rsidRPr="00C10512" w:rsidRDefault="00796CF2" w:rsidP="008E5E54">
      <w:pPr>
        <w:pStyle w:val="Nadpis2"/>
        <w:rPr>
          <w:rFonts w:cs="Arial"/>
          <w:bCs/>
        </w:rPr>
      </w:pPr>
      <w:bookmarkStart w:id="36" w:name="_Toc461981378"/>
      <w:r w:rsidRPr="00C10512">
        <w:rPr>
          <w:rFonts w:cs="Arial"/>
          <w:bCs/>
        </w:rPr>
        <w:t>Otváranie a vyhodnotenie ponúk</w:t>
      </w:r>
      <w:bookmarkEnd w:id="36"/>
    </w:p>
    <w:p w14:paraId="005F31E2" w14:textId="77777777" w:rsidR="00115160" w:rsidRPr="00C10512" w:rsidRDefault="00115160" w:rsidP="008E5E54">
      <w:pPr>
        <w:spacing w:after="0" w:line="240" w:lineRule="auto"/>
        <w:jc w:val="both"/>
        <w:rPr>
          <w:rFonts w:ascii="Arial" w:hAnsi="Arial" w:cs="Arial"/>
          <w:sz w:val="20"/>
          <w:szCs w:val="20"/>
        </w:rPr>
      </w:pPr>
    </w:p>
    <w:p w14:paraId="71CD795C" w14:textId="2C9C53CD" w:rsidR="00045F0C" w:rsidRPr="00D35B6D" w:rsidRDefault="00796CF2" w:rsidP="00045F0C">
      <w:pPr>
        <w:pStyle w:val="Nadpis3"/>
        <w:numPr>
          <w:ilvl w:val="0"/>
          <w:numId w:val="38"/>
        </w:numPr>
        <w:tabs>
          <w:tab w:val="left" w:pos="567"/>
        </w:tabs>
        <w:spacing w:after="0"/>
        <w:ind w:left="567" w:hanging="567"/>
        <w:rPr>
          <w:rFonts w:cs="Arial"/>
          <w:noProof/>
        </w:rPr>
      </w:pPr>
      <w:bookmarkStart w:id="37" w:name="_Toc459860071"/>
      <w:bookmarkStart w:id="38" w:name="_Toc461981379"/>
      <w:bookmarkEnd w:id="37"/>
      <w:r w:rsidRPr="00C10512">
        <w:rPr>
          <w:rFonts w:cs="Arial"/>
          <w:noProof/>
        </w:rPr>
        <w:t>Otváranie ponúk</w:t>
      </w:r>
      <w:bookmarkEnd w:id="38"/>
      <w:r w:rsidR="006E5E57" w:rsidRPr="00C10512">
        <w:rPr>
          <w:rFonts w:cs="Arial"/>
          <w:noProof/>
        </w:rPr>
        <w:t xml:space="preserve"> (on-line sprístupnenie)</w:t>
      </w:r>
    </w:p>
    <w:p w14:paraId="07D6EA6A" w14:textId="77777777" w:rsidR="00265F69" w:rsidRPr="00C10512" w:rsidRDefault="00265F69" w:rsidP="000049DE">
      <w:pPr>
        <w:pStyle w:val="Odsekzoznamu"/>
        <w:numPr>
          <w:ilvl w:val="0"/>
          <w:numId w:val="38"/>
        </w:numPr>
        <w:autoSpaceDE w:val="0"/>
        <w:autoSpaceDN w:val="0"/>
        <w:jc w:val="both"/>
        <w:rPr>
          <w:rFonts w:cs="Arial"/>
          <w:vanish/>
          <w:sz w:val="20"/>
          <w:szCs w:val="20"/>
        </w:rPr>
      </w:pPr>
    </w:p>
    <w:p w14:paraId="5AEB949C" w14:textId="77777777" w:rsidR="00267150" w:rsidRPr="00C10512" w:rsidRDefault="00267150" w:rsidP="000049DE">
      <w:pPr>
        <w:pStyle w:val="Odsekzoznamu"/>
        <w:numPr>
          <w:ilvl w:val="0"/>
          <w:numId w:val="26"/>
        </w:numPr>
        <w:autoSpaceDE w:val="0"/>
        <w:autoSpaceDN w:val="0"/>
        <w:jc w:val="both"/>
        <w:rPr>
          <w:rFonts w:cs="Arial"/>
          <w:b/>
          <w:vanish/>
          <w:sz w:val="20"/>
          <w:szCs w:val="20"/>
        </w:rPr>
      </w:pPr>
    </w:p>
    <w:p w14:paraId="38745856" w14:textId="77777777" w:rsidR="00D35B6D" w:rsidRPr="00D35B6D" w:rsidRDefault="00D35B6D" w:rsidP="00D35B6D">
      <w:pPr>
        <w:pStyle w:val="Odsekzoznamu"/>
        <w:numPr>
          <w:ilvl w:val="0"/>
          <w:numId w:val="73"/>
        </w:numPr>
        <w:autoSpaceDE w:val="0"/>
        <w:autoSpaceDN w:val="0"/>
        <w:adjustRightInd w:val="0"/>
        <w:spacing w:after="120"/>
        <w:jc w:val="both"/>
        <w:rPr>
          <w:rFonts w:cs="Arial"/>
          <w:b/>
          <w:vanish/>
          <w:sz w:val="20"/>
          <w:szCs w:val="20"/>
        </w:rPr>
      </w:pPr>
    </w:p>
    <w:p w14:paraId="26E82B5F" w14:textId="77777777" w:rsidR="00D35B6D" w:rsidRPr="00D35B6D" w:rsidRDefault="00D35B6D" w:rsidP="00D35B6D">
      <w:pPr>
        <w:pStyle w:val="Odsekzoznamu"/>
        <w:numPr>
          <w:ilvl w:val="0"/>
          <w:numId w:val="73"/>
        </w:numPr>
        <w:autoSpaceDE w:val="0"/>
        <w:autoSpaceDN w:val="0"/>
        <w:adjustRightInd w:val="0"/>
        <w:spacing w:after="120"/>
        <w:jc w:val="both"/>
        <w:rPr>
          <w:rFonts w:cs="Arial"/>
          <w:b/>
          <w:vanish/>
          <w:sz w:val="20"/>
          <w:szCs w:val="20"/>
        </w:rPr>
      </w:pPr>
    </w:p>
    <w:p w14:paraId="28AB1BEC" w14:textId="626DBC92" w:rsidR="00D73926" w:rsidRPr="00797AA0" w:rsidRDefault="00267150" w:rsidP="00D35B6D">
      <w:pPr>
        <w:numPr>
          <w:ilvl w:val="1"/>
          <w:numId w:val="73"/>
        </w:numPr>
        <w:autoSpaceDE w:val="0"/>
        <w:autoSpaceDN w:val="0"/>
        <w:adjustRightInd w:val="0"/>
        <w:spacing w:after="120" w:line="240" w:lineRule="auto"/>
        <w:jc w:val="both"/>
        <w:rPr>
          <w:rFonts w:ascii="Arial" w:hAnsi="Arial" w:cs="Arial"/>
          <w:sz w:val="20"/>
          <w:szCs w:val="20"/>
        </w:rPr>
      </w:pPr>
      <w:r w:rsidRPr="00797AA0">
        <w:rPr>
          <w:rFonts w:ascii="Arial" w:hAnsi="Arial" w:cs="Arial"/>
          <w:b/>
          <w:sz w:val="20"/>
          <w:szCs w:val="20"/>
        </w:rPr>
        <w:t>Dátum a hodina otvárania ponúk</w:t>
      </w:r>
      <w:r w:rsidRPr="00797AA0">
        <w:rPr>
          <w:rFonts w:ascii="Arial" w:hAnsi="Arial" w:cs="Arial"/>
          <w:sz w:val="20"/>
          <w:szCs w:val="20"/>
        </w:rPr>
        <w:t xml:space="preserve"> </w:t>
      </w:r>
      <w:r w:rsidR="00797AA0" w:rsidRPr="008C2DE9">
        <w:rPr>
          <w:rFonts w:ascii="Arial" w:hAnsi="Arial" w:cs="Arial"/>
          <w:sz w:val="20"/>
          <w:szCs w:val="20"/>
        </w:rPr>
        <w:t xml:space="preserve">je uvedená </w:t>
      </w:r>
      <w:r w:rsidR="00797AA0" w:rsidRPr="00C431E4">
        <w:rPr>
          <w:rFonts w:ascii="Arial" w:hAnsi="Arial" w:cs="Arial"/>
          <w:sz w:val="20"/>
          <w:szCs w:val="20"/>
        </w:rPr>
        <w:t>v Oznámení.</w:t>
      </w:r>
    </w:p>
    <w:p w14:paraId="01EC2D26" w14:textId="6D6722B3" w:rsidR="00063795" w:rsidRPr="00C10512" w:rsidRDefault="007132D7" w:rsidP="007132D7">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22.2</w:t>
      </w:r>
      <w:r w:rsidRPr="00C10512">
        <w:rPr>
          <w:rFonts w:ascii="Arial" w:hAnsi="Arial" w:cs="Arial"/>
          <w:sz w:val="20"/>
          <w:szCs w:val="20"/>
        </w:rPr>
        <w:tab/>
        <w:t>Otváranie ponúk sa uskutoční elektronicky, a to on-line sprístupnením ponúk v systéme JOSEPHINE.</w:t>
      </w:r>
    </w:p>
    <w:p w14:paraId="34424677" w14:textId="77777777" w:rsidR="007132D7" w:rsidRPr="00C10512" w:rsidRDefault="007132D7" w:rsidP="007132D7">
      <w:pPr>
        <w:autoSpaceDE w:val="0"/>
        <w:autoSpaceDN w:val="0"/>
        <w:spacing w:after="0" w:line="240" w:lineRule="auto"/>
        <w:ind w:left="567" w:hanging="567"/>
        <w:jc w:val="both"/>
        <w:rPr>
          <w:rFonts w:ascii="Arial" w:hAnsi="Arial" w:cs="Arial"/>
          <w:sz w:val="20"/>
          <w:szCs w:val="20"/>
        </w:rPr>
      </w:pPr>
    </w:p>
    <w:p w14:paraId="2585F0F2" w14:textId="0C736BD4" w:rsidR="006E5E57" w:rsidRPr="00C10512" w:rsidRDefault="00267150" w:rsidP="008E5E54">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22.</w:t>
      </w:r>
      <w:r w:rsidR="007132D7" w:rsidRPr="00C10512">
        <w:rPr>
          <w:rFonts w:ascii="Arial" w:hAnsi="Arial" w:cs="Arial"/>
          <w:sz w:val="20"/>
          <w:szCs w:val="20"/>
        </w:rPr>
        <w:t>3</w:t>
      </w:r>
      <w:r w:rsidRPr="00C10512">
        <w:rPr>
          <w:rFonts w:ascii="Arial" w:hAnsi="Arial" w:cs="Arial"/>
          <w:sz w:val="20"/>
          <w:szCs w:val="20"/>
        </w:rPr>
        <w:tab/>
      </w:r>
      <w:r w:rsidR="004B6BB7" w:rsidRPr="00C10512">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sidR="00E75D47">
        <w:rPr>
          <w:rFonts w:ascii="Arial" w:hAnsi="Arial" w:cs="Arial"/>
          <w:sz w:val="20"/>
          <w:szCs w:val="20"/>
        </w:rPr>
        <w:t>časť</w:t>
      </w:r>
      <w:r w:rsidR="00E75D47" w:rsidRPr="00C10512">
        <w:rPr>
          <w:rFonts w:ascii="Arial" w:hAnsi="Arial" w:cs="Arial"/>
          <w:sz w:val="20"/>
          <w:szCs w:val="20"/>
        </w:rPr>
        <w:t xml:space="preserve"> A.1 Pokyny pre </w:t>
      </w:r>
      <w:r w:rsidR="00E75D47">
        <w:rPr>
          <w:rFonts w:ascii="Arial" w:hAnsi="Arial" w:cs="Arial"/>
          <w:sz w:val="20"/>
          <w:szCs w:val="20"/>
        </w:rPr>
        <w:t>záujemcov/</w:t>
      </w:r>
      <w:r w:rsidR="00E75D47" w:rsidRPr="00C10512">
        <w:rPr>
          <w:rFonts w:ascii="Arial" w:hAnsi="Arial" w:cs="Arial"/>
          <w:sz w:val="20"/>
          <w:szCs w:val="20"/>
        </w:rPr>
        <w:t xml:space="preserve">uchádzačov </w:t>
      </w:r>
      <w:r w:rsidR="004B6BB7" w:rsidRPr="00C10512">
        <w:rPr>
          <w:rFonts w:ascii="Arial" w:hAnsi="Arial" w:cs="Arial"/>
          <w:sz w:val="20"/>
          <w:szCs w:val="20"/>
        </w:rPr>
        <w:t xml:space="preserve">týchto SP.  </w:t>
      </w:r>
    </w:p>
    <w:p w14:paraId="0D98658B" w14:textId="77777777" w:rsidR="007132D7" w:rsidRPr="00C10512" w:rsidRDefault="007132D7" w:rsidP="008E5E54">
      <w:pPr>
        <w:autoSpaceDE w:val="0"/>
        <w:autoSpaceDN w:val="0"/>
        <w:spacing w:after="0" w:line="240" w:lineRule="auto"/>
        <w:ind w:left="567" w:hanging="567"/>
        <w:jc w:val="both"/>
        <w:rPr>
          <w:rFonts w:ascii="Arial" w:hAnsi="Arial" w:cs="Arial"/>
          <w:color w:val="17365D"/>
          <w:sz w:val="20"/>
          <w:szCs w:val="20"/>
          <w:lang w:eastAsia="sk-SK"/>
        </w:rPr>
      </w:pPr>
    </w:p>
    <w:p w14:paraId="63FB938F" w14:textId="4558C20B" w:rsidR="00547E6E" w:rsidRPr="00C10512" w:rsidRDefault="00EF53D1" w:rsidP="00547E6E">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22.</w:t>
      </w:r>
      <w:r w:rsidR="007132D7" w:rsidRPr="00C10512">
        <w:rPr>
          <w:rFonts w:ascii="Arial" w:hAnsi="Arial" w:cs="Arial"/>
          <w:sz w:val="20"/>
          <w:szCs w:val="20"/>
        </w:rPr>
        <w:t>4</w:t>
      </w:r>
      <w:r w:rsidR="006E5E57" w:rsidRPr="00C10512">
        <w:rPr>
          <w:rFonts w:ascii="Arial" w:hAnsi="Arial" w:cs="Arial"/>
          <w:sz w:val="20"/>
          <w:szCs w:val="20"/>
        </w:rPr>
        <w:tab/>
      </w:r>
      <w:r w:rsidR="00267150" w:rsidRPr="00C10512">
        <w:rPr>
          <w:rFonts w:ascii="Arial" w:hAnsi="Arial" w:cs="Arial"/>
          <w:sz w:val="20"/>
          <w:szCs w:val="20"/>
        </w:rPr>
        <w:t>Verejný obstarávateľ najneskôr do</w:t>
      </w:r>
      <w:r w:rsidR="00045F0C" w:rsidRPr="00C10512">
        <w:rPr>
          <w:rFonts w:ascii="Arial" w:hAnsi="Arial" w:cs="Arial"/>
          <w:sz w:val="20"/>
          <w:szCs w:val="20"/>
        </w:rPr>
        <w:t xml:space="preserve"> </w:t>
      </w:r>
      <w:r w:rsidR="001F4B4E" w:rsidRPr="00C10512">
        <w:rPr>
          <w:rFonts w:ascii="Arial" w:hAnsi="Arial" w:cs="Arial"/>
          <w:sz w:val="20"/>
          <w:szCs w:val="20"/>
        </w:rPr>
        <w:t>5 (</w:t>
      </w:r>
      <w:r w:rsidR="00267150" w:rsidRPr="00C10512">
        <w:rPr>
          <w:rFonts w:ascii="Arial" w:hAnsi="Arial" w:cs="Arial"/>
          <w:sz w:val="20"/>
          <w:szCs w:val="20"/>
        </w:rPr>
        <w:t>piatich</w:t>
      </w:r>
      <w:r w:rsidR="001F4B4E" w:rsidRPr="00C10512">
        <w:rPr>
          <w:rFonts w:ascii="Arial" w:hAnsi="Arial" w:cs="Arial"/>
          <w:sz w:val="20"/>
          <w:szCs w:val="20"/>
        </w:rPr>
        <w:t>)</w:t>
      </w:r>
      <w:r w:rsidR="00267150" w:rsidRPr="00C10512">
        <w:rPr>
          <w:rFonts w:ascii="Arial" w:hAnsi="Arial" w:cs="Arial"/>
          <w:sz w:val="20"/>
          <w:szCs w:val="20"/>
        </w:rPr>
        <w:t xml:space="preserve"> </w:t>
      </w:r>
      <w:r w:rsidR="00FD14A6" w:rsidRPr="00C10512">
        <w:rPr>
          <w:rFonts w:ascii="Arial" w:hAnsi="Arial" w:cs="Arial"/>
          <w:sz w:val="20"/>
          <w:szCs w:val="20"/>
        </w:rPr>
        <w:t xml:space="preserve">pracovných </w:t>
      </w:r>
      <w:r w:rsidR="00267150" w:rsidRPr="00C10512">
        <w:rPr>
          <w:rFonts w:ascii="Arial" w:hAnsi="Arial" w:cs="Arial"/>
          <w:sz w:val="20"/>
          <w:szCs w:val="20"/>
        </w:rPr>
        <w:t xml:space="preserve">dní odo dňa otvárania ponúk </w:t>
      </w:r>
      <w:r w:rsidR="00045F0C" w:rsidRPr="00C10512">
        <w:rPr>
          <w:rFonts w:ascii="Arial" w:hAnsi="Arial" w:cs="Arial"/>
          <w:sz w:val="20"/>
          <w:szCs w:val="20"/>
        </w:rPr>
        <w:t>po</w:t>
      </w:r>
      <w:r w:rsidR="00267150" w:rsidRPr="00C10512">
        <w:rPr>
          <w:rFonts w:ascii="Arial" w:hAnsi="Arial" w:cs="Arial"/>
          <w:sz w:val="20"/>
          <w:szCs w:val="20"/>
        </w:rPr>
        <w:t>šle prostredníctvom elektronickej komunikácie v systéme JOSEPHINE všetkým uchádzačom, ktorí predložili ponuky v lehote na predkladanie ponúk</w:t>
      </w:r>
      <w:r w:rsidR="00217BB6" w:rsidRPr="00C10512">
        <w:rPr>
          <w:rFonts w:ascii="Arial" w:hAnsi="Arial" w:cs="Arial"/>
          <w:sz w:val="20"/>
          <w:szCs w:val="20"/>
        </w:rPr>
        <w:t>,</w:t>
      </w:r>
      <w:r w:rsidR="00267150" w:rsidRPr="00C10512">
        <w:rPr>
          <w:rFonts w:ascii="Arial" w:hAnsi="Arial" w:cs="Arial"/>
          <w:sz w:val="20"/>
          <w:szCs w:val="20"/>
        </w:rPr>
        <w:t xml:space="preserve"> zápisnicu z otvárania ponúk, ktorá obsahuje údaje </w:t>
      </w:r>
      <w:r w:rsidR="004B6BB7" w:rsidRPr="00C10512">
        <w:rPr>
          <w:rFonts w:ascii="Arial" w:hAnsi="Arial" w:cs="Arial"/>
          <w:sz w:val="20"/>
          <w:szCs w:val="20"/>
        </w:rPr>
        <w:t>podľa § 52 ods. 2 Zákona</w:t>
      </w:r>
      <w:r w:rsidR="00267150" w:rsidRPr="00C10512">
        <w:rPr>
          <w:rFonts w:ascii="Arial" w:hAnsi="Arial" w:cs="Arial"/>
          <w:sz w:val="20"/>
          <w:szCs w:val="20"/>
        </w:rPr>
        <w:t>.</w:t>
      </w:r>
    </w:p>
    <w:p w14:paraId="1B97D8E8" w14:textId="77777777" w:rsidR="00DF785C" w:rsidRPr="00C10512" w:rsidRDefault="00DF785C" w:rsidP="008E5E54">
      <w:pPr>
        <w:spacing w:after="0" w:line="240" w:lineRule="auto"/>
        <w:jc w:val="both"/>
        <w:rPr>
          <w:rFonts w:ascii="Arial" w:hAnsi="Arial" w:cs="Arial"/>
          <w:sz w:val="20"/>
          <w:szCs w:val="20"/>
        </w:rPr>
      </w:pPr>
    </w:p>
    <w:p w14:paraId="6ED58EBF" w14:textId="79648352" w:rsidR="00045F0C" w:rsidRPr="00D35B6D" w:rsidRDefault="00796CF2" w:rsidP="00045F0C">
      <w:pPr>
        <w:pStyle w:val="Nadpis3"/>
        <w:numPr>
          <w:ilvl w:val="0"/>
          <w:numId w:val="27"/>
        </w:numPr>
        <w:tabs>
          <w:tab w:val="left" w:pos="567"/>
        </w:tabs>
        <w:spacing w:after="0"/>
        <w:ind w:left="567" w:hanging="567"/>
        <w:rPr>
          <w:rFonts w:cs="Arial"/>
          <w:noProof/>
        </w:rPr>
      </w:pPr>
      <w:bookmarkStart w:id="39" w:name="_Toc461981380"/>
      <w:r w:rsidRPr="00C10512">
        <w:rPr>
          <w:rFonts w:cs="Arial"/>
          <w:noProof/>
        </w:rPr>
        <w:t>Preskúmanie ponúk</w:t>
      </w:r>
      <w:bookmarkEnd w:id="39"/>
    </w:p>
    <w:p w14:paraId="76B99501" w14:textId="77777777" w:rsidR="00851526" w:rsidRPr="00C10512" w:rsidRDefault="00851526" w:rsidP="000049DE">
      <w:pPr>
        <w:pStyle w:val="Odsekzoznamu"/>
        <w:numPr>
          <w:ilvl w:val="0"/>
          <w:numId w:val="38"/>
        </w:numPr>
        <w:autoSpaceDE w:val="0"/>
        <w:autoSpaceDN w:val="0"/>
        <w:jc w:val="both"/>
        <w:rPr>
          <w:rFonts w:cs="Arial"/>
          <w:vanish/>
          <w:sz w:val="20"/>
          <w:szCs w:val="20"/>
        </w:rPr>
      </w:pPr>
    </w:p>
    <w:p w14:paraId="48963954" w14:textId="3D648AA2"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Verejný obstarávateľ zriadi </w:t>
      </w:r>
      <w:r w:rsidR="00024B2A" w:rsidRPr="00C10512">
        <w:rPr>
          <w:rFonts w:ascii="Arial" w:hAnsi="Arial" w:cs="Arial"/>
          <w:sz w:val="20"/>
          <w:szCs w:val="20"/>
        </w:rPr>
        <w:t xml:space="preserve">v súlade s § 51 Zákona za účelom </w:t>
      </w:r>
      <w:r w:rsidRPr="00C10512">
        <w:rPr>
          <w:rFonts w:ascii="Arial" w:hAnsi="Arial" w:cs="Arial"/>
          <w:sz w:val="20"/>
          <w:szCs w:val="20"/>
        </w:rPr>
        <w:t>preskúmani</w:t>
      </w:r>
      <w:r w:rsidR="00024B2A" w:rsidRPr="00C10512">
        <w:rPr>
          <w:rFonts w:ascii="Arial" w:hAnsi="Arial" w:cs="Arial"/>
          <w:sz w:val="20"/>
          <w:szCs w:val="20"/>
        </w:rPr>
        <w:t>a</w:t>
      </w:r>
      <w:r w:rsidRPr="00C10512">
        <w:rPr>
          <w:rFonts w:ascii="Arial" w:hAnsi="Arial" w:cs="Arial"/>
          <w:sz w:val="20"/>
          <w:szCs w:val="20"/>
        </w:rPr>
        <w:t xml:space="preserve"> a vyhodnoteni</w:t>
      </w:r>
      <w:r w:rsidR="00024B2A" w:rsidRPr="00C10512">
        <w:rPr>
          <w:rFonts w:ascii="Arial" w:hAnsi="Arial" w:cs="Arial"/>
          <w:sz w:val="20"/>
          <w:szCs w:val="20"/>
        </w:rPr>
        <w:t>a</w:t>
      </w:r>
      <w:r w:rsidRPr="00C10512">
        <w:rPr>
          <w:rFonts w:ascii="Arial" w:hAnsi="Arial" w:cs="Arial"/>
          <w:sz w:val="20"/>
          <w:szCs w:val="20"/>
        </w:rPr>
        <w:t xml:space="preserve"> ponúk najmenej trojčlennú komisiu</w:t>
      </w:r>
      <w:r w:rsidR="00A9625E" w:rsidRPr="008F6990">
        <w:rPr>
          <w:rFonts w:ascii="Arial" w:hAnsi="Arial" w:cs="Arial"/>
          <w:sz w:val="20"/>
          <w:szCs w:val="20"/>
        </w:rPr>
        <w:t>, ktorá začne svoju činnosť otváraním ponúk</w:t>
      </w:r>
      <w:r w:rsidR="007132D7" w:rsidRPr="00C10512">
        <w:rPr>
          <w:rFonts w:ascii="Arial" w:hAnsi="Arial" w:cs="Arial"/>
          <w:sz w:val="20"/>
          <w:szCs w:val="20"/>
        </w:rPr>
        <w:t>.</w:t>
      </w:r>
    </w:p>
    <w:p w14:paraId="655DE8AF"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46222FFF" w14:textId="0C0DAFFA"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Preskúmanie a vyhodnocovanie ponúk komisiou je neverejné.</w:t>
      </w:r>
    </w:p>
    <w:p w14:paraId="0424C46B"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2898135E" w14:textId="118FF200"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Komisia v úvode svojej činnosti posúdi zloženie zábezpeky – ak bola požadovaná. Verejný obstarávateľ vylúči ponuku, ak uchádzač nezložil zábezpeku podľa určených podmienok. </w:t>
      </w:r>
    </w:p>
    <w:p w14:paraId="5A439528"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6D2BCCCB" w14:textId="77777777"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Do procesu vyhodnocovania ponúk budú zaradené tie ponuky, ktoré:</w:t>
      </w:r>
    </w:p>
    <w:p w14:paraId="445C8B2C" w14:textId="77777777" w:rsidR="00C471BE" w:rsidRPr="00C10512" w:rsidRDefault="00C471BE" w:rsidP="008E5E54">
      <w:pPr>
        <w:pStyle w:val="Zkladntext"/>
        <w:numPr>
          <w:ilvl w:val="0"/>
          <w:numId w:val="5"/>
        </w:numPr>
        <w:tabs>
          <w:tab w:val="left" w:pos="851"/>
        </w:tabs>
        <w:autoSpaceDE w:val="0"/>
        <w:autoSpaceDN w:val="0"/>
        <w:ind w:left="851" w:hanging="284"/>
        <w:rPr>
          <w:rFonts w:ascii="Arial" w:hAnsi="Arial" w:cs="Arial"/>
          <w:sz w:val="20"/>
          <w:szCs w:val="20"/>
        </w:rPr>
      </w:pPr>
      <w:r w:rsidRPr="00C10512">
        <w:rPr>
          <w:rFonts w:ascii="Arial" w:hAnsi="Arial" w:cs="Arial"/>
          <w:sz w:val="20"/>
          <w:szCs w:val="20"/>
        </w:rPr>
        <w:t xml:space="preserve">boli doručené elektronicky </w:t>
      </w:r>
      <w:r w:rsidRPr="00C10512">
        <w:rPr>
          <w:rFonts w:ascii="Arial" w:eastAsia="Times New Roman" w:hAnsi="Arial" w:cs="Arial"/>
          <w:sz w:val="20"/>
          <w:szCs w:val="20"/>
          <w:lang w:eastAsia="en-US"/>
        </w:rPr>
        <w:t>prostredníctvom systému JOSEPHINE</w:t>
      </w:r>
      <w:r w:rsidRPr="00C10512">
        <w:rPr>
          <w:rFonts w:ascii="Arial" w:hAnsi="Arial" w:cs="Arial"/>
          <w:sz w:val="20"/>
          <w:szCs w:val="20"/>
        </w:rPr>
        <w:t xml:space="preserve"> v lehote predkladania ponúk,</w:t>
      </w:r>
    </w:p>
    <w:p w14:paraId="2D53E18A" w14:textId="116A24CC" w:rsidR="00C471BE" w:rsidRPr="00C10512" w:rsidRDefault="00C471BE" w:rsidP="008E5E54">
      <w:pPr>
        <w:pStyle w:val="Zkladntext"/>
        <w:numPr>
          <w:ilvl w:val="0"/>
          <w:numId w:val="5"/>
        </w:numPr>
        <w:tabs>
          <w:tab w:val="left" w:pos="851"/>
        </w:tabs>
        <w:autoSpaceDE w:val="0"/>
        <w:autoSpaceDN w:val="0"/>
        <w:ind w:left="851" w:hanging="283"/>
        <w:rPr>
          <w:rFonts w:ascii="Arial" w:hAnsi="Arial" w:cs="Arial"/>
          <w:sz w:val="20"/>
          <w:szCs w:val="20"/>
        </w:rPr>
      </w:pPr>
      <w:r w:rsidRPr="00C10512">
        <w:rPr>
          <w:rFonts w:ascii="Arial" w:hAnsi="Arial" w:cs="Arial"/>
          <w:sz w:val="20"/>
          <w:szCs w:val="20"/>
        </w:rPr>
        <w:t xml:space="preserve">obsahujú náležitosti uvedené v bode 16 časti A.1 Pokyny pre </w:t>
      </w:r>
      <w:r w:rsidR="004A6370">
        <w:rPr>
          <w:rFonts w:ascii="Arial" w:hAnsi="Arial" w:cs="Arial"/>
          <w:sz w:val="20"/>
          <w:szCs w:val="20"/>
        </w:rPr>
        <w:t>záujemcov/</w:t>
      </w:r>
      <w:r w:rsidRPr="00C10512">
        <w:rPr>
          <w:rFonts w:ascii="Arial" w:hAnsi="Arial" w:cs="Arial"/>
          <w:sz w:val="20"/>
          <w:szCs w:val="20"/>
        </w:rPr>
        <w:t>uchádzačov týchto SP,</w:t>
      </w:r>
    </w:p>
    <w:p w14:paraId="06003AB6" w14:textId="6DBE1158" w:rsidR="00C471BE" w:rsidRPr="00C10512" w:rsidRDefault="00C471BE" w:rsidP="008E5E54">
      <w:pPr>
        <w:pStyle w:val="Zkladntext"/>
        <w:numPr>
          <w:ilvl w:val="0"/>
          <w:numId w:val="5"/>
        </w:numPr>
        <w:tabs>
          <w:tab w:val="left" w:pos="851"/>
        </w:tabs>
        <w:autoSpaceDE w:val="0"/>
        <w:autoSpaceDN w:val="0"/>
        <w:ind w:left="851" w:hanging="284"/>
        <w:rPr>
          <w:rFonts w:ascii="Arial" w:hAnsi="Arial" w:cs="Arial"/>
          <w:sz w:val="20"/>
          <w:szCs w:val="20"/>
        </w:rPr>
      </w:pPr>
      <w:r w:rsidRPr="00C10512">
        <w:rPr>
          <w:rFonts w:ascii="Arial" w:hAnsi="Arial" w:cs="Arial"/>
          <w:sz w:val="20"/>
          <w:szCs w:val="20"/>
        </w:rPr>
        <w:t xml:space="preserve">zodpovedajú požiadavkám a podmienkam uvedeným v Oznámení a v týchto </w:t>
      </w:r>
      <w:r w:rsidR="00FD14A6" w:rsidRPr="00C10512">
        <w:rPr>
          <w:rFonts w:ascii="Arial" w:hAnsi="Arial" w:cs="Arial"/>
          <w:sz w:val="20"/>
          <w:szCs w:val="20"/>
        </w:rPr>
        <w:t>SP</w:t>
      </w:r>
      <w:r w:rsidRPr="00C10512">
        <w:rPr>
          <w:rFonts w:ascii="Arial" w:hAnsi="Arial" w:cs="Arial"/>
          <w:sz w:val="20"/>
          <w:szCs w:val="20"/>
        </w:rPr>
        <w:t>.</w:t>
      </w:r>
    </w:p>
    <w:p w14:paraId="2FAC59CD" w14:textId="77777777" w:rsidR="007132D7" w:rsidRPr="00C10512" w:rsidRDefault="007132D7" w:rsidP="007132D7">
      <w:pPr>
        <w:pStyle w:val="Zkladntext"/>
        <w:tabs>
          <w:tab w:val="left" w:pos="851"/>
        </w:tabs>
        <w:autoSpaceDE w:val="0"/>
        <w:autoSpaceDN w:val="0"/>
        <w:ind w:left="851"/>
        <w:rPr>
          <w:rFonts w:ascii="Arial" w:hAnsi="Arial" w:cs="Arial"/>
          <w:sz w:val="20"/>
          <w:szCs w:val="20"/>
        </w:rPr>
      </w:pPr>
    </w:p>
    <w:p w14:paraId="51D907D9" w14:textId="01FDD8A1" w:rsidR="00D67915" w:rsidRPr="00C10512" w:rsidRDefault="00C471BE" w:rsidP="008E5E54">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23.5</w:t>
      </w:r>
      <w:r w:rsidRPr="00C10512">
        <w:rPr>
          <w:rFonts w:ascii="Arial" w:hAnsi="Arial" w:cs="Arial"/>
          <w:sz w:val="20"/>
          <w:szCs w:val="20"/>
        </w:rPr>
        <w:tab/>
      </w:r>
      <w:r w:rsidR="00796CF2" w:rsidRPr="00C10512">
        <w:rPr>
          <w:rFonts w:ascii="Arial" w:hAnsi="Arial" w:cs="Arial"/>
          <w:sz w:val="20"/>
          <w:szCs w:val="20"/>
        </w:rPr>
        <w:t>Platnou ponukou je ponuka, ktorá zároveň neobsahuje žiadne obmedzenia alebo výhrady, ktoré</w:t>
      </w:r>
      <w:r w:rsidR="00851526" w:rsidRPr="00C10512">
        <w:rPr>
          <w:rFonts w:ascii="Arial" w:hAnsi="Arial" w:cs="Arial"/>
          <w:sz w:val="20"/>
          <w:szCs w:val="20"/>
        </w:rPr>
        <w:t> </w:t>
      </w:r>
      <w:r w:rsidR="00796CF2" w:rsidRPr="00C10512">
        <w:rPr>
          <w:rFonts w:ascii="Arial" w:hAnsi="Arial" w:cs="Arial"/>
          <w:sz w:val="20"/>
          <w:szCs w:val="20"/>
        </w:rPr>
        <w:t xml:space="preserve">sú v rozpore s požiadavkami a podmienkami uvedenými </w:t>
      </w:r>
      <w:r w:rsidR="00D8081F" w:rsidRPr="00C10512">
        <w:rPr>
          <w:rFonts w:ascii="Arial" w:hAnsi="Arial" w:cs="Arial"/>
          <w:sz w:val="20"/>
          <w:szCs w:val="20"/>
        </w:rPr>
        <w:t xml:space="preserve">verejným </w:t>
      </w:r>
      <w:r w:rsidR="00796CF2" w:rsidRPr="00C10512">
        <w:rPr>
          <w:rFonts w:ascii="Arial" w:hAnsi="Arial" w:cs="Arial"/>
          <w:sz w:val="20"/>
          <w:szCs w:val="20"/>
        </w:rPr>
        <w:t>obstarávateľom v </w:t>
      </w:r>
      <w:r w:rsidR="0019507B" w:rsidRPr="00C10512">
        <w:rPr>
          <w:rFonts w:ascii="Arial" w:hAnsi="Arial" w:cs="Arial"/>
          <w:sz w:val="20"/>
          <w:szCs w:val="20"/>
        </w:rPr>
        <w:t>O</w:t>
      </w:r>
      <w:r w:rsidR="00796CF2" w:rsidRPr="00C10512">
        <w:rPr>
          <w:rFonts w:ascii="Arial" w:hAnsi="Arial" w:cs="Arial"/>
          <w:sz w:val="20"/>
          <w:szCs w:val="20"/>
        </w:rPr>
        <w:t xml:space="preserve">známení a v týchto </w:t>
      </w:r>
      <w:r w:rsidR="00F11209" w:rsidRPr="00C10512">
        <w:rPr>
          <w:rFonts w:ascii="Arial" w:hAnsi="Arial" w:cs="Arial"/>
          <w:sz w:val="20"/>
          <w:szCs w:val="20"/>
        </w:rPr>
        <w:t>SP</w:t>
      </w:r>
      <w:r w:rsidR="00950F28" w:rsidRPr="00C10512">
        <w:rPr>
          <w:rFonts w:ascii="Arial" w:hAnsi="Arial" w:cs="Arial"/>
          <w:sz w:val="20"/>
          <w:szCs w:val="20"/>
        </w:rPr>
        <w:t>.</w:t>
      </w:r>
    </w:p>
    <w:p w14:paraId="026C5316" w14:textId="77777777" w:rsidR="007132D7" w:rsidRPr="00C10512" w:rsidRDefault="007132D7" w:rsidP="008E5E54">
      <w:pPr>
        <w:autoSpaceDE w:val="0"/>
        <w:autoSpaceDN w:val="0"/>
        <w:spacing w:after="0" w:line="240" w:lineRule="auto"/>
        <w:ind w:left="567" w:hanging="567"/>
        <w:jc w:val="both"/>
        <w:rPr>
          <w:rFonts w:ascii="Arial" w:hAnsi="Arial" w:cs="Arial"/>
          <w:sz w:val="20"/>
          <w:szCs w:val="20"/>
        </w:rPr>
      </w:pPr>
    </w:p>
    <w:p w14:paraId="6B7530AF" w14:textId="7F5F8ED7" w:rsidR="00950F28" w:rsidRDefault="00D67915" w:rsidP="000049DE">
      <w:pPr>
        <w:numPr>
          <w:ilvl w:val="1"/>
          <w:numId w:val="39"/>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Ponuka uchádzača, ktorá nebude spĺňať stanovené požiadavky</w:t>
      </w:r>
      <w:r w:rsidR="0019507B" w:rsidRPr="00C10512">
        <w:rPr>
          <w:rFonts w:ascii="Arial" w:hAnsi="Arial" w:cs="Arial"/>
          <w:sz w:val="20"/>
          <w:szCs w:val="20"/>
        </w:rPr>
        <w:t>,</w:t>
      </w:r>
      <w:r w:rsidRPr="00C10512">
        <w:rPr>
          <w:rFonts w:ascii="Arial" w:hAnsi="Arial" w:cs="Arial"/>
          <w:sz w:val="20"/>
          <w:szCs w:val="20"/>
        </w:rPr>
        <w:t xml:space="preserve"> bude z verejnej súťaže vylúčená. Uchádzačovi bude oznámené vylúčenie jeho ponuky s uvedením dôvodu vylúčenia a lehoty, v ktorej môže byť doručená námietka podľa § 170 ods. </w:t>
      </w:r>
      <w:r w:rsidR="0019507B" w:rsidRPr="00C10512">
        <w:rPr>
          <w:rFonts w:ascii="Arial" w:hAnsi="Arial" w:cs="Arial"/>
          <w:sz w:val="20"/>
          <w:szCs w:val="20"/>
        </w:rPr>
        <w:t>4</w:t>
      </w:r>
      <w:r w:rsidRPr="00C10512">
        <w:rPr>
          <w:rFonts w:ascii="Arial" w:hAnsi="Arial" w:cs="Arial"/>
          <w:sz w:val="20"/>
          <w:szCs w:val="20"/>
        </w:rPr>
        <w:t xml:space="preserve"> písm. d) Zákona.</w:t>
      </w:r>
      <w:r w:rsidR="00950F28" w:rsidRPr="00C10512">
        <w:rPr>
          <w:rFonts w:ascii="Arial" w:hAnsi="Arial" w:cs="Arial"/>
          <w:sz w:val="20"/>
          <w:szCs w:val="20"/>
        </w:rPr>
        <w:t xml:space="preserve">  </w:t>
      </w:r>
    </w:p>
    <w:p w14:paraId="1E945952" w14:textId="07001447" w:rsidR="00547E6E" w:rsidRPr="00547E6E" w:rsidRDefault="00547E6E" w:rsidP="00D35B6D">
      <w:pPr>
        <w:autoSpaceDE w:val="0"/>
        <w:autoSpaceDN w:val="0"/>
        <w:spacing w:after="0" w:line="240" w:lineRule="auto"/>
        <w:jc w:val="both"/>
        <w:rPr>
          <w:rFonts w:ascii="Arial" w:hAnsi="Arial" w:cs="Arial"/>
          <w:sz w:val="20"/>
          <w:szCs w:val="20"/>
        </w:rPr>
      </w:pPr>
    </w:p>
    <w:p w14:paraId="055C4758" w14:textId="39DA3444" w:rsidR="00045F0C" w:rsidRPr="00D35B6D" w:rsidRDefault="00C174FF" w:rsidP="00045F0C">
      <w:pPr>
        <w:pStyle w:val="Nadpis3"/>
        <w:numPr>
          <w:ilvl w:val="0"/>
          <w:numId w:val="39"/>
        </w:numPr>
        <w:tabs>
          <w:tab w:val="left" w:pos="567"/>
        </w:tabs>
        <w:spacing w:after="0"/>
        <w:ind w:left="567" w:hanging="567"/>
        <w:rPr>
          <w:rFonts w:cs="Arial"/>
          <w:noProof/>
        </w:rPr>
      </w:pPr>
      <w:bookmarkStart w:id="40" w:name="_Toc461981381"/>
      <w:r w:rsidRPr="00C10512">
        <w:rPr>
          <w:rFonts w:cs="Arial"/>
          <w:noProof/>
        </w:rPr>
        <w:t>Dôvernosť procesu verejného obstarávania</w:t>
      </w:r>
      <w:bookmarkEnd w:id="40"/>
    </w:p>
    <w:p w14:paraId="79C6DD7D" w14:textId="77777777" w:rsidR="00C174FF" w:rsidRPr="00C10512" w:rsidRDefault="00C174FF" w:rsidP="008E5E54">
      <w:pPr>
        <w:pStyle w:val="Odsekzoznamu"/>
        <w:numPr>
          <w:ilvl w:val="0"/>
          <w:numId w:val="24"/>
        </w:numPr>
        <w:jc w:val="both"/>
        <w:rPr>
          <w:rFonts w:cs="Arial"/>
          <w:vanish/>
          <w:sz w:val="20"/>
          <w:szCs w:val="20"/>
        </w:rPr>
      </w:pPr>
    </w:p>
    <w:p w14:paraId="5D2BFF24" w14:textId="77777777" w:rsidR="00C174FF" w:rsidRPr="00C10512" w:rsidRDefault="00C174FF" w:rsidP="008E5E54">
      <w:pPr>
        <w:pStyle w:val="Odsekzoznamu"/>
        <w:numPr>
          <w:ilvl w:val="0"/>
          <w:numId w:val="24"/>
        </w:numPr>
        <w:jc w:val="both"/>
        <w:rPr>
          <w:rFonts w:cs="Arial"/>
          <w:vanish/>
          <w:sz w:val="20"/>
          <w:szCs w:val="20"/>
        </w:rPr>
      </w:pPr>
    </w:p>
    <w:p w14:paraId="7BE7F64B" w14:textId="77777777" w:rsidR="00C174FF" w:rsidRPr="00C10512" w:rsidRDefault="00C174FF" w:rsidP="008E5E54">
      <w:pPr>
        <w:pStyle w:val="Odsekzoznamu"/>
        <w:numPr>
          <w:ilvl w:val="0"/>
          <w:numId w:val="24"/>
        </w:numPr>
        <w:jc w:val="both"/>
        <w:rPr>
          <w:rFonts w:cs="Arial"/>
          <w:vanish/>
          <w:sz w:val="20"/>
          <w:szCs w:val="20"/>
        </w:rPr>
      </w:pPr>
    </w:p>
    <w:p w14:paraId="0CE0A2DF" w14:textId="77777777" w:rsidR="00C174FF" w:rsidRPr="00C10512" w:rsidRDefault="00C174FF" w:rsidP="008E5E54">
      <w:pPr>
        <w:pStyle w:val="Odsekzoznamu"/>
        <w:numPr>
          <w:ilvl w:val="0"/>
          <w:numId w:val="24"/>
        </w:numPr>
        <w:jc w:val="both"/>
        <w:rPr>
          <w:rFonts w:cs="Arial"/>
          <w:vanish/>
          <w:sz w:val="20"/>
          <w:szCs w:val="20"/>
        </w:rPr>
      </w:pPr>
    </w:p>
    <w:p w14:paraId="20D4EFCC" w14:textId="77777777" w:rsidR="00C174FF" w:rsidRPr="00C10512" w:rsidRDefault="00C174FF" w:rsidP="008E5E54">
      <w:pPr>
        <w:pStyle w:val="Odsekzoznamu"/>
        <w:numPr>
          <w:ilvl w:val="0"/>
          <w:numId w:val="24"/>
        </w:numPr>
        <w:jc w:val="both"/>
        <w:rPr>
          <w:rFonts w:cs="Arial"/>
          <w:vanish/>
          <w:sz w:val="20"/>
          <w:szCs w:val="20"/>
        </w:rPr>
      </w:pPr>
    </w:p>
    <w:p w14:paraId="24003416" w14:textId="77777777" w:rsidR="00C174FF" w:rsidRPr="00C10512" w:rsidRDefault="00C174FF" w:rsidP="008E5E54">
      <w:pPr>
        <w:pStyle w:val="Odsekzoznamu"/>
        <w:numPr>
          <w:ilvl w:val="0"/>
          <w:numId w:val="24"/>
        </w:numPr>
        <w:jc w:val="both"/>
        <w:rPr>
          <w:rFonts w:cs="Arial"/>
          <w:vanish/>
          <w:sz w:val="20"/>
          <w:szCs w:val="20"/>
        </w:rPr>
      </w:pPr>
    </w:p>
    <w:p w14:paraId="36DAF4B4" w14:textId="77777777" w:rsidR="00C174FF" w:rsidRPr="00C10512" w:rsidRDefault="00C174FF" w:rsidP="008E5E54">
      <w:pPr>
        <w:pStyle w:val="Odsekzoznamu"/>
        <w:numPr>
          <w:ilvl w:val="0"/>
          <w:numId w:val="24"/>
        </w:numPr>
        <w:jc w:val="both"/>
        <w:rPr>
          <w:rFonts w:cs="Arial"/>
          <w:vanish/>
          <w:sz w:val="20"/>
          <w:szCs w:val="20"/>
        </w:rPr>
      </w:pPr>
    </w:p>
    <w:p w14:paraId="08EA6686" w14:textId="77777777" w:rsidR="00C174FF" w:rsidRPr="00C10512" w:rsidRDefault="00C174FF" w:rsidP="008E5E54">
      <w:pPr>
        <w:pStyle w:val="Odsekzoznamu"/>
        <w:numPr>
          <w:ilvl w:val="0"/>
          <w:numId w:val="24"/>
        </w:numPr>
        <w:jc w:val="both"/>
        <w:rPr>
          <w:rFonts w:cs="Arial"/>
          <w:vanish/>
          <w:sz w:val="20"/>
          <w:szCs w:val="20"/>
        </w:rPr>
      </w:pPr>
    </w:p>
    <w:p w14:paraId="236BE0F2" w14:textId="77777777" w:rsidR="00851526" w:rsidRPr="00C10512" w:rsidRDefault="00851526" w:rsidP="000049DE">
      <w:pPr>
        <w:pStyle w:val="Odsekzoznamu"/>
        <w:numPr>
          <w:ilvl w:val="0"/>
          <w:numId w:val="39"/>
        </w:numPr>
        <w:autoSpaceDE w:val="0"/>
        <w:autoSpaceDN w:val="0"/>
        <w:jc w:val="both"/>
        <w:rPr>
          <w:rFonts w:cs="Arial"/>
          <w:vanish/>
          <w:sz w:val="20"/>
          <w:szCs w:val="20"/>
        </w:rPr>
      </w:pPr>
    </w:p>
    <w:p w14:paraId="1D5BEF6C" w14:textId="494D10B6" w:rsidR="007132D7" w:rsidRPr="00C10512" w:rsidRDefault="00D77ABD" w:rsidP="00D35B6D">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24.1</w:t>
      </w:r>
      <w:r w:rsidRPr="00C10512">
        <w:rPr>
          <w:rFonts w:ascii="Arial" w:hAnsi="Arial" w:cs="Arial"/>
          <w:sz w:val="20"/>
          <w:szCs w:val="20"/>
        </w:rPr>
        <w:tab/>
      </w:r>
      <w:r w:rsidR="00C174FF" w:rsidRPr="00C10512">
        <w:rPr>
          <w:rFonts w:ascii="Arial" w:hAnsi="Arial" w:cs="Arial"/>
          <w:sz w:val="20"/>
          <w:szCs w:val="20"/>
        </w:rPr>
        <w:t>Členovia komisie, ktorí vyhodnocujú ponuky</w:t>
      </w:r>
      <w:r w:rsidR="00F07758" w:rsidRPr="00C10512">
        <w:rPr>
          <w:rFonts w:ascii="Arial" w:hAnsi="Arial" w:cs="Arial"/>
          <w:sz w:val="20"/>
          <w:szCs w:val="20"/>
        </w:rPr>
        <w:t xml:space="preserve"> sú povinní zachovávať mlčanlivosť a</w:t>
      </w:r>
      <w:r w:rsidR="00C174FF" w:rsidRPr="00C10512">
        <w:rPr>
          <w:rFonts w:ascii="Arial" w:hAnsi="Arial" w:cs="Arial"/>
          <w:sz w:val="20"/>
          <w:szCs w:val="20"/>
        </w:rPr>
        <w:t xml:space="preserve"> nesmú poskytovať počas vyhodnocovania ponúk informácie o obsahu ponúk. Na členov komisie, ktorí vyhodnocujú ponuky, sa vzťahujú ustanovenia podľa § 22 Zákona.</w:t>
      </w:r>
    </w:p>
    <w:p w14:paraId="047CC7A9" w14:textId="1E199F8C" w:rsidR="00A23AF1" w:rsidRDefault="00C174FF" w:rsidP="000049DE">
      <w:pPr>
        <w:numPr>
          <w:ilvl w:val="1"/>
          <w:numId w:val="40"/>
        </w:numPr>
        <w:autoSpaceDE w:val="0"/>
        <w:autoSpaceDN w:val="0"/>
        <w:spacing w:after="0" w:line="240" w:lineRule="auto"/>
        <w:ind w:left="567" w:hanging="567"/>
        <w:contextualSpacing/>
        <w:jc w:val="both"/>
        <w:rPr>
          <w:rFonts w:ascii="Arial" w:hAnsi="Arial" w:cs="Arial"/>
          <w:sz w:val="20"/>
          <w:szCs w:val="20"/>
        </w:rPr>
      </w:pPr>
      <w:r w:rsidRPr="00C10512">
        <w:rPr>
          <w:rFonts w:ascii="Arial" w:hAnsi="Arial" w:cs="Arial"/>
          <w:sz w:val="20"/>
          <w:szCs w:val="20"/>
        </w:rPr>
        <w:t xml:space="preserve">Verejný obstarávateľ </w:t>
      </w:r>
      <w:r w:rsidR="00D379A9" w:rsidRPr="00C10512">
        <w:rPr>
          <w:rFonts w:ascii="Arial" w:hAnsi="Arial" w:cs="Arial"/>
          <w:sz w:val="20"/>
          <w:szCs w:val="20"/>
        </w:rPr>
        <w:t>je</w:t>
      </w:r>
      <w:r w:rsidRPr="00C10512">
        <w:rPr>
          <w:rFonts w:ascii="Arial" w:hAnsi="Arial" w:cs="Arial"/>
          <w:sz w:val="20"/>
          <w:szCs w:val="20"/>
        </w:rPr>
        <w:t xml:space="preserve"> povinn</w:t>
      </w:r>
      <w:r w:rsidR="00D379A9" w:rsidRPr="00C10512">
        <w:rPr>
          <w:rFonts w:ascii="Arial" w:hAnsi="Arial" w:cs="Arial"/>
          <w:sz w:val="20"/>
          <w:szCs w:val="20"/>
        </w:rPr>
        <w:t>ý</w:t>
      </w:r>
      <w:r w:rsidRPr="00C10512">
        <w:rPr>
          <w:rFonts w:ascii="Arial" w:hAnsi="Arial" w:cs="Arial"/>
          <w:sz w:val="20"/>
          <w:szCs w:val="20"/>
        </w:rPr>
        <w:t xml:space="preserve"> zachovávať mlčanlivosť o informáciách označených ako dôverné, ktoré m</w:t>
      </w:r>
      <w:r w:rsidR="00FD14A6" w:rsidRPr="00C10512">
        <w:rPr>
          <w:rFonts w:ascii="Arial" w:hAnsi="Arial" w:cs="Arial"/>
          <w:sz w:val="20"/>
          <w:szCs w:val="20"/>
        </w:rPr>
        <w:t>u</w:t>
      </w:r>
      <w:r w:rsidRPr="00C10512">
        <w:rPr>
          <w:rFonts w:ascii="Arial" w:hAnsi="Arial" w:cs="Arial"/>
          <w:sz w:val="20"/>
          <w:szCs w:val="20"/>
        </w:rPr>
        <w:t xml:space="preserve">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w:t>
      </w:r>
      <w:r w:rsidR="004B6BB7" w:rsidRPr="00C10512">
        <w:rPr>
          <w:rFonts w:ascii="Arial" w:hAnsi="Arial" w:cs="Arial"/>
          <w:sz w:val="20"/>
          <w:szCs w:val="20"/>
        </w:rPr>
        <w:t xml:space="preserve">a ani ustanovenia, </w:t>
      </w:r>
      <w:r w:rsidRPr="00C10512">
        <w:rPr>
          <w:rFonts w:ascii="Arial" w:hAnsi="Arial" w:cs="Arial"/>
          <w:sz w:val="20"/>
          <w:szCs w:val="20"/>
        </w:rPr>
        <w:t xml:space="preserve">ukladajúce </w:t>
      </w:r>
      <w:r w:rsidR="004B6BB7" w:rsidRPr="00C10512">
        <w:rPr>
          <w:rFonts w:ascii="Arial" w:hAnsi="Arial" w:cs="Arial"/>
          <w:sz w:val="20"/>
          <w:szCs w:val="20"/>
        </w:rPr>
        <w:t xml:space="preserve">prevádzkovateľovi elektronického prostriedku, prostredníctvom ktorého sa verejné obstarávanie realizuje, sprístupniť dokumenty a informácie  týkajúce sa verejného obstarávania </w:t>
      </w:r>
      <w:r w:rsidRPr="00C10512">
        <w:rPr>
          <w:rFonts w:ascii="Arial" w:hAnsi="Arial" w:cs="Arial"/>
          <w:sz w:val="20"/>
          <w:szCs w:val="20"/>
        </w:rPr>
        <w:t>a tiež povinnosti zverejňovania zmlúv podľa osobitného predpisu.</w:t>
      </w:r>
      <w:r w:rsidR="004B6BB7" w:rsidRPr="00C10512">
        <w:rPr>
          <w:rFonts w:ascii="Arial" w:hAnsi="Arial" w:cs="Arial"/>
          <w:sz w:val="20"/>
          <w:szCs w:val="20"/>
        </w:rPr>
        <w:t xml:space="preserve"> </w:t>
      </w:r>
    </w:p>
    <w:p w14:paraId="580A8B09" w14:textId="77777777" w:rsidR="00E22726" w:rsidRPr="00C10512" w:rsidRDefault="00E22726" w:rsidP="00E22726">
      <w:pPr>
        <w:autoSpaceDE w:val="0"/>
        <w:autoSpaceDN w:val="0"/>
        <w:spacing w:after="0" w:line="240" w:lineRule="auto"/>
        <w:ind w:left="567"/>
        <w:contextualSpacing/>
        <w:jc w:val="both"/>
        <w:rPr>
          <w:rFonts w:ascii="Arial" w:hAnsi="Arial" w:cs="Arial"/>
          <w:sz w:val="20"/>
          <w:szCs w:val="20"/>
        </w:rPr>
      </w:pPr>
    </w:p>
    <w:p w14:paraId="1CCDE235" w14:textId="41FE0F7C" w:rsidR="001B39B4" w:rsidRPr="00D35B6D" w:rsidRDefault="00410957" w:rsidP="001B39B4">
      <w:pPr>
        <w:pStyle w:val="Nadpis3"/>
        <w:numPr>
          <w:ilvl w:val="0"/>
          <w:numId w:val="40"/>
        </w:numPr>
        <w:tabs>
          <w:tab w:val="left" w:pos="567"/>
        </w:tabs>
        <w:spacing w:after="0"/>
        <w:ind w:left="567" w:hanging="567"/>
        <w:contextualSpacing/>
        <w:rPr>
          <w:rFonts w:cs="Arial"/>
          <w:noProof/>
        </w:rPr>
      </w:pPr>
      <w:bookmarkStart w:id="41" w:name="_Toc461981382"/>
      <w:r w:rsidRPr="00C10512">
        <w:rPr>
          <w:rFonts w:cs="Arial"/>
          <w:noProof/>
        </w:rPr>
        <w:t>Vyh</w:t>
      </w:r>
      <w:r w:rsidR="00796CF2" w:rsidRPr="00C10512">
        <w:rPr>
          <w:rFonts w:cs="Arial"/>
          <w:noProof/>
        </w:rPr>
        <w:t>odno</w:t>
      </w:r>
      <w:r w:rsidR="0019507B" w:rsidRPr="00C10512">
        <w:rPr>
          <w:rFonts w:cs="Arial"/>
          <w:noProof/>
        </w:rPr>
        <w:t>covan</w:t>
      </w:r>
      <w:r w:rsidR="00796CF2" w:rsidRPr="00C10512">
        <w:rPr>
          <w:rFonts w:cs="Arial"/>
          <w:noProof/>
        </w:rPr>
        <w:t xml:space="preserve">ie </w:t>
      </w:r>
      <w:r w:rsidR="0019507B" w:rsidRPr="00C10512">
        <w:rPr>
          <w:rFonts w:cs="Arial"/>
          <w:noProof/>
        </w:rPr>
        <w:t>ponúk</w:t>
      </w:r>
      <w:bookmarkEnd w:id="41"/>
    </w:p>
    <w:p w14:paraId="6D469537" w14:textId="77777777" w:rsidR="007132D7" w:rsidRPr="00C10512" w:rsidRDefault="00D77ABD" w:rsidP="000049DE">
      <w:pPr>
        <w:numPr>
          <w:ilvl w:val="1"/>
          <w:numId w:val="41"/>
        </w:numPr>
        <w:autoSpaceDE w:val="0"/>
        <w:autoSpaceDN w:val="0"/>
        <w:spacing w:after="0" w:line="240" w:lineRule="auto"/>
        <w:ind w:left="567" w:hanging="567"/>
        <w:contextualSpacing/>
        <w:jc w:val="both"/>
        <w:rPr>
          <w:rFonts w:ascii="Arial" w:hAnsi="Arial" w:cs="Arial"/>
          <w:sz w:val="20"/>
          <w:szCs w:val="20"/>
        </w:rPr>
      </w:pPr>
      <w:r w:rsidRPr="00C10512">
        <w:rPr>
          <w:rFonts w:ascii="Arial" w:hAnsi="Arial" w:cs="Arial"/>
          <w:sz w:val="20"/>
          <w:szCs w:val="20"/>
        </w:rPr>
        <w:t>Komisia vyhodnotí predložené ponuky podľa § 53 Zákona</w:t>
      </w:r>
      <w:r w:rsidR="00262A47" w:rsidRPr="00C10512">
        <w:rPr>
          <w:rFonts w:ascii="Arial" w:hAnsi="Arial" w:cs="Arial"/>
          <w:sz w:val="20"/>
          <w:szCs w:val="20"/>
        </w:rPr>
        <w:t xml:space="preserve"> s použitím ustanovenia § 66 ods. 7 </w:t>
      </w:r>
      <w:r w:rsidR="004B6BB7" w:rsidRPr="00C10512">
        <w:rPr>
          <w:rFonts w:ascii="Arial" w:hAnsi="Arial" w:cs="Arial"/>
          <w:sz w:val="20"/>
          <w:szCs w:val="20"/>
        </w:rPr>
        <w:t xml:space="preserve">písm. b) </w:t>
      </w:r>
      <w:r w:rsidR="00262A47" w:rsidRPr="00C10512">
        <w:rPr>
          <w:rFonts w:ascii="Arial" w:hAnsi="Arial" w:cs="Arial"/>
          <w:sz w:val="20"/>
          <w:szCs w:val="20"/>
        </w:rPr>
        <w:t>Zákona</w:t>
      </w:r>
      <w:r w:rsidR="004B6BB7" w:rsidRPr="00C10512">
        <w:rPr>
          <w:rFonts w:ascii="Arial" w:hAnsi="Arial" w:cs="Arial"/>
          <w:sz w:val="20"/>
          <w:szCs w:val="20"/>
        </w:rPr>
        <w:t>:</w:t>
      </w:r>
      <w:r w:rsidR="001B39B4" w:rsidRPr="00C10512">
        <w:rPr>
          <w:rFonts w:ascii="Arial" w:hAnsi="Arial" w:cs="Arial"/>
          <w:sz w:val="20"/>
          <w:szCs w:val="20"/>
        </w:rPr>
        <w:t xml:space="preserve"> </w:t>
      </w:r>
    </w:p>
    <w:p w14:paraId="38A951C7" w14:textId="05B1E6AE" w:rsidR="004B6BB7" w:rsidRDefault="004B6BB7" w:rsidP="007132D7">
      <w:pPr>
        <w:autoSpaceDE w:val="0"/>
        <w:autoSpaceDN w:val="0"/>
        <w:spacing w:after="0" w:line="240" w:lineRule="auto"/>
        <w:ind w:left="567"/>
        <w:contextualSpacing/>
        <w:jc w:val="both"/>
        <w:rPr>
          <w:rFonts w:ascii="Arial" w:hAnsi="Arial" w:cs="Arial"/>
          <w:sz w:val="20"/>
          <w:szCs w:val="20"/>
        </w:rPr>
      </w:pPr>
      <w:r w:rsidRPr="00C10512">
        <w:rPr>
          <w:rFonts w:ascii="Arial" w:hAnsi="Arial" w:cs="Arial"/>
          <w:i/>
          <w:sz w:val="20"/>
          <w:szCs w:val="20"/>
        </w:rPr>
        <w:t>„...vyhodnotenie ponúk z hľadiska splnenia požiadaviek na predmet zákazky a vyhodnotenie splnenia podmienok účasti sa uskutoční po vyhodnotení ponúk na základe kritéri</w:t>
      </w:r>
      <w:r w:rsidR="00452BFE" w:rsidRPr="00C10512">
        <w:rPr>
          <w:rFonts w:ascii="Arial" w:hAnsi="Arial" w:cs="Arial"/>
          <w:i/>
          <w:sz w:val="20"/>
          <w:szCs w:val="20"/>
        </w:rPr>
        <w:t>a/í</w:t>
      </w:r>
      <w:r w:rsidRPr="00C10512">
        <w:rPr>
          <w:rFonts w:ascii="Arial" w:hAnsi="Arial" w:cs="Arial"/>
          <w:i/>
          <w:sz w:val="20"/>
          <w:szCs w:val="20"/>
        </w:rPr>
        <w:t xml:space="preserve"> na vyhodnotenie ponúk“</w:t>
      </w:r>
      <w:r w:rsidR="001B39B4" w:rsidRPr="00C10512">
        <w:rPr>
          <w:rFonts w:ascii="Arial" w:hAnsi="Arial" w:cs="Arial"/>
          <w:sz w:val="20"/>
          <w:szCs w:val="20"/>
        </w:rPr>
        <w:t xml:space="preserve">. </w:t>
      </w:r>
      <w:r w:rsidRPr="00C10512">
        <w:rPr>
          <w:rFonts w:ascii="Arial" w:hAnsi="Arial" w:cs="Arial"/>
          <w:sz w:val="20"/>
          <w:szCs w:val="20"/>
        </w:rPr>
        <w:t>V súlade s § 55 ods. 1 Zákona verejný obstarávateľ vyhodnotí splnenie</w:t>
      </w:r>
      <w:r w:rsidR="00452BFE" w:rsidRPr="00C10512">
        <w:rPr>
          <w:rFonts w:ascii="Arial" w:hAnsi="Arial" w:cs="Arial"/>
          <w:sz w:val="20"/>
          <w:szCs w:val="20"/>
        </w:rPr>
        <w:t xml:space="preserve"> </w:t>
      </w:r>
      <w:r w:rsidRPr="00C10512">
        <w:rPr>
          <w:rFonts w:ascii="Arial" w:hAnsi="Arial" w:cs="Arial"/>
          <w:sz w:val="20"/>
          <w:szCs w:val="20"/>
        </w:rPr>
        <w:lastRenderedPageBreak/>
        <w:t>požiadaviek na predmet zákazky u uchádzača, ktorý sa umiestnil na prvom mieste v poradí.</w:t>
      </w:r>
      <w:r w:rsidR="004A6370">
        <w:rPr>
          <w:rFonts w:ascii="Arial" w:hAnsi="Arial" w:cs="Arial"/>
          <w:sz w:val="20"/>
          <w:szCs w:val="20"/>
        </w:rPr>
        <w:t xml:space="preserve"> </w:t>
      </w:r>
      <w:r w:rsidR="004A6370" w:rsidRPr="008F6990">
        <w:rPr>
          <w:rFonts w:ascii="Arial" w:eastAsia="Calibri" w:hAnsi="Arial" w:cs="Arial"/>
          <w:sz w:val="20"/>
          <w:szCs w:val="20"/>
        </w:rPr>
        <w:t>Verejný obstarávateľ môže, v súlade s § 55 ods. 1 druhá veta zákona, vyhodnotiť splnenie podmienok účasti aj u ďalších uchádzačov v poradí.</w:t>
      </w:r>
      <w:r w:rsidRPr="00C10512">
        <w:rPr>
          <w:rFonts w:ascii="Arial" w:hAnsi="Arial" w:cs="Arial"/>
          <w:sz w:val="20"/>
          <w:szCs w:val="20"/>
        </w:rPr>
        <w:t xml:space="preserve"> </w:t>
      </w:r>
    </w:p>
    <w:p w14:paraId="14EB476D" w14:textId="70CA2F47" w:rsidR="004A6370" w:rsidRDefault="004A6370" w:rsidP="007132D7">
      <w:pPr>
        <w:autoSpaceDE w:val="0"/>
        <w:autoSpaceDN w:val="0"/>
        <w:spacing w:after="0" w:line="240" w:lineRule="auto"/>
        <w:ind w:left="567"/>
        <w:contextualSpacing/>
        <w:jc w:val="both"/>
        <w:rPr>
          <w:rFonts w:ascii="Arial" w:hAnsi="Arial" w:cs="Arial"/>
          <w:sz w:val="20"/>
          <w:szCs w:val="20"/>
        </w:rPr>
      </w:pPr>
    </w:p>
    <w:p w14:paraId="1784BCFE" w14:textId="100F026D" w:rsidR="004A6370" w:rsidRPr="00C10512" w:rsidRDefault="004A6370" w:rsidP="004A6370">
      <w:pPr>
        <w:autoSpaceDE w:val="0"/>
        <w:autoSpaceDN w:val="0"/>
        <w:spacing w:after="0" w:line="240" w:lineRule="auto"/>
        <w:ind w:left="709" w:hanging="709"/>
        <w:contextualSpacing/>
        <w:jc w:val="both"/>
        <w:rPr>
          <w:rFonts w:ascii="Arial" w:hAnsi="Arial" w:cs="Arial"/>
          <w:sz w:val="20"/>
          <w:szCs w:val="20"/>
        </w:rPr>
      </w:pPr>
      <w:r>
        <w:rPr>
          <w:rFonts w:ascii="Arial" w:hAnsi="Arial" w:cs="Arial"/>
          <w:sz w:val="20"/>
          <w:szCs w:val="20"/>
        </w:rPr>
        <w:t xml:space="preserve">25.2    </w:t>
      </w:r>
      <w:r w:rsidRPr="004A6370">
        <w:rPr>
          <w:rFonts w:ascii="Arial" w:hAnsi="Arial" w:cs="Arial"/>
          <w:sz w:val="20"/>
          <w:szCs w:val="20"/>
        </w:rPr>
        <w:t xml:space="preserve">Verejný obstarávateľ </w:t>
      </w:r>
      <w:r>
        <w:rPr>
          <w:rFonts w:ascii="Arial" w:hAnsi="Arial" w:cs="Arial"/>
          <w:sz w:val="20"/>
          <w:szCs w:val="20"/>
        </w:rPr>
        <w:t>vylúči</w:t>
      </w:r>
      <w:r w:rsidRPr="004A6370">
        <w:rPr>
          <w:rFonts w:ascii="Arial" w:hAnsi="Arial" w:cs="Arial"/>
          <w:sz w:val="20"/>
          <w:szCs w:val="20"/>
        </w:rPr>
        <w:t xml:space="preserve"> ponuku</w:t>
      </w:r>
      <w:r>
        <w:rPr>
          <w:rFonts w:ascii="Arial" w:hAnsi="Arial" w:cs="Arial"/>
          <w:sz w:val="20"/>
          <w:szCs w:val="20"/>
        </w:rPr>
        <w:t xml:space="preserve"> </w:t>
      </w:r>
      <w:r>
        <w:rPr>
          <w:rFonts w:cs="Arial"/>
          <w:sz w:val="20"/>
          <w:szCs w:val="20"/>
        </w:rPr>
        <w:t>v prípadoch podľa § 53 ods. 4</w:t>
      </w:r>
      <w:r w:rsidRPr="00C10512">
        <w:rPr>
          <w:rFonts w:cs="Arial"/>
          <w:sz w:val="20"/>
          <w:szCs w:val="20"/>
        </w:rPr>
        <w:t xml:space="preserve"> Zákona</w:t>
      </w:r>
      <w:r>
        <w:rPr>
          <w:rFonts w:cs="Arial"/>
          <w:sz w:val="20"/>
          <w:szCs w:val="20"/>
        </w:rPr>
        <w:t>.</w:t>
      </w:r>
    </w:p>
    <w:p w14:paraId="7CEB6431" w14:textId="68AA665D" w:rsidR="007132D7" w:rsidRPr="00C10512" w:rsidRDefault="007132D7" w:rsidP="00D35B6D">
      <w:pPr>
        <w:autoSpaceDE w:val="0"/>
        <w:autoSpaceDN w:val="0"/>
        <w:spacing w:after="0" w:line="240" w:lineRule="auto"/>
        <w:contextualSpacing/>
        <w:jc w:val="both"/>
        <w:rPr>
          <w:rFonts w:ascii="Arial" w:hAnsi="Arial" w:cs="Arial"/>
          <w:sz w:val="20"/>
          <w:szCs w:val="20"/>
        </w:rPr>
      </w:pPr>
    </w:p>
    <w:p w14:paraId="2B10EB51" w14:textId="26D9B67F" w:rsidR="001B39B4" w:rsidRPr="00D35B6D" w:rsidRDefault="00A15542" w:rsidP="001B39B4">
      <w:pPr>
        <w:pStyle w:val="Nadpis3"/>
        <w:numPr>
          <w:ilvl w:val="0"/>
          <w:numId w:val="29"/>
        </w:numPr>
        <w:tabs>
          <w:tab w:val="clear" w:pos="454"/>
          <w:tab w:val="num" w:pos="567"/>
        </w:tabs>
        <w:spacing w:after="0"/>
        <w:ind w:left="567" w:hanging="567"/>
        <w:contextualSpacing/>
        <w:rPr>
          <w:rFonts w:cs="Arial"/>
          <w:noProof/>
        </w:rPr>
      </w:pPr>
      <w:r w:rsidRPr="00C10512">
        <w:rPr>
          <w:rFonts w:cs="Arial"/>
          <w:noProof/>
        </w:rPr>
        <w:t>Vyhodnotenie splnenia podmienok účasti uchádzačov</w:t>
      </w:r>
    </w:p>
    <w:p w14:paraId="7A1DB95F" w14:textId="77777777" w:rsidR="00851526" w:rsidRPr="00C10512" w:rsidRDefault="00A15542" w:rsidP="001B39B4">
      <w:pPr>
        <w:pStyle w:val="Odsekzoznamu"/>
        <w:autoSpaceDE w:val="0"/>
        <w:autoSpaceDN w:val="0"/>
        <w:ind w:left="567" w:hanging="567"/>
        <w:contextualSpacing/>
        <w:jc w:val="both"/>
        <w:rPr>
          <w:rFonts w:cs="Arial"/>
          <w:vanish/>
          <w:sz w:val="20"/>
          <w:szCs w:val="20"/>
        </w:rPr>
      </w:pPr>
      <w:r w:rsidRPr="00C10512">
        <w:rPr>
          <w:rFonts w:cs="Arial"/>
          <w:sz w:val="20"/>
          <w:szCs w:val="20"/>
        </w:rPr>
        <w:t>26.1</w:t>
      </w:r>
      <w:r w:rsidRPr="00C10512">
        <w:rPr>
          <w:rFonts w:cs="Arial"/>
          <w:sz w:val="20"/>
          <w:szCs w:val="20"/>
        </w:rPr>
        <w:tab/>
      </w:r>
    </w:p>
    <w:p w14:paraId="2A88758D" w14:textId="77777777" w:rsidR="007132D7" w:rsidRPr="00C10512" w:rsidRDefault="00262A47" w:rsidP="001B39B4">
      <w:pPr>
        <w:pStyle w:val="Odsekzoznamu"/>
        <w:autoSpaceDE w:val="0"/>
        <w:autoSpaceDN w:val="0"/>
        <w:ind w:left="567" w:hanging="567"/>
        <w:contextualSpacing/>
        <w:jc w:val="both"/>
        <w:rPr>
          <w:rFonts w:cs="Arial"/>
          <w:sz w:val="20"/>
          <w:szCs w:val="20"/>
        </w:rPr>
      </w:pPr>
      <w:r w:rsidRPr="00C10512">
        <w:rPr>
          <w:rFonts w:cs="Arial"/>
          <w:sz w:val="20"/>
          <w:szCs w:val="20"/>
        </w:rPr>
        <w:t xml:space="preserve">Komisia  vyhodnotí  splnenie  podmienok  účasti  uchádzačov  podľa  § 40 Zákona s použitím ustanovenia § 66 ods. 7 </w:t>
      </w:r>
      <w:r w:rsidR="00BC71E9" w:rsidRPr="00C10512">
        <w:rPr>
          <w:rFonts w:cs="Arial"/>
          <w:sz w:val="20"/>
          <w:szCs w:val="20"/>
        </w:rPr>
        <w:t>písm. b) Z</w:t>
      </w:r>
      <w:r w:rsidRPr="00C10512">
        <w:rPr>
          <w:rFonts w:cs="Arial"/>
          <w:sz w:val="20"/>
          <w:szCs w:val="20"/>
        </w:rPr>
        <w:t>ákona:</w:t>
      </w:r>
      <w:r w:rsidR="001B39B4" w:rsidRPr="00C10512">
        <w:rPr>
          <w:rFonts w:cs="Arial"/>
          <w:sz w:val="20"/>
          <w:szCs w:val="20"/>
        </w:rPr>
        <w:t xml:space="preserve"> </w:t>
      </w:r>
    </w:p>
    <w:p w14:paraId="717332F9" w14:textId="5CC035F4" w:rsidR="00BC71E9" w:rsidRPr="00C10512" w:rsidRDefault="007132D7" w:rsidP="001B39B4">
      <w:pPr>
        <w:pStyle w:val="Odsekzoznamu"/>
        <w:autoSpaceDE w:val="0"/>
        <w:autoSpaceDN w:val="0"/>
        <w:ind w:left="567" w:hanging="567"/>
        <w:contextualSpacing/>
        <w:jc w:val="both"/>
        <w:rPr>
          <w:rFonts w:cs="Arial"/>
          <w:sz w:val="20"/>
          <w:szCs w:val="20"/>
        </w:rPr>
      </w:pPr>
      <w:r w:rsidRPr="00C10512">
        <w:rPr>
          <w:rFonts w:cs="Arial"/>
          <w:sz w:val="20"/>
          <w:szCs w:val="20"/>
        </w:rPr>
        <w:tab/>
      </w:r>
      <w:r w:rsidR="00262A47" w:rsidRPr="00C10512">
        <w:rPr>
          <w:rFonts w:cs="Arial"/>
          <w:i/>
          <w:sz w:val="20"/>
          <w:szCs w:val="20"/>
        </w:rPr>
        <w:t xml:space="preserve">„...vyhodnotenie </w:t>
      </w:r>
      <w:r w:rsidR="00BC71E9" w:rsidRPr="00C10512">
        <w:rPr>
          <w:rFonts w:cs="Arial"/>
          <w:i/>
          <w:sz w:val="20"/>
          <w:szCs w:val="20"/>
        </w:rPr>
        <w:t xml:space="preserve">ponúk z hľadiska splnenia požiadaviek na predmet zákazky a vyhodnotenie </w:t>
      </w:r>
      <w:r w:rsidR="00262A47" w:rsidRPr="00C10512">
        <w:rPr>
          <w:rFonts w:cs="Arial"/>
          <w:i/>
          <w:sz w:val="20"/>
          <w:szCs w:val="20"/>
        </w:rPr>
        <w:t>splnenia podmienok účasti sa uskutoční po vyhodnotení ponúk na základe kritéri</w:t>
      </w:r>
      <w:r w:rsidRPr="00C10512">
        <w:rPr>
          <w:rFonts w:cs="Arial"/>
          <w:i/>
          <w:sz w:val="20"/>
          <w:szCs w:val="20"/>
        </w:rPr>
        <w:t>a</w:t>
      </w:r>
      <w:r w:rsidR="00DB4A1A" w:rsidRPr="00C10512">
        <w:rPr>
          <w:rFonts w:cs="Arial"/>
          <w:i/>
          <w:sz w:val="20"/>
          <w:szCs w:val="20"/>
        </w:rPr>
        <w:t>/í</w:t>
      </w:r>
      <w:r w:rsidR="00262A47" w:rsidRPr="00C10512">
        <w:rPr>
          <w:rFonts w:cs="Arial"/>
          <w:i/>
          <w:sz w:val="20"/>
          <w:szCs w:val="20"/>
        </w:rPr>
        <w:t xml:space="preserve"> na vyhodnotenie ponúk“</w:t>
      </w:r>
      <w:r w:rsidR="001B39B4" w:rsidRPr="00C10512">
        <w:rPr>
          <w:rFonts w:cs="Arial"/>
          <w:i/>
          <w:sz w:val="20"/>
          <w:szCs w:val="20"/>
        </w:rPr>
        <w:t>.</w:t>
      </w:r>
      <w:r w:rsidR="001B39B4" w:rsidRPr="00C10512">
        <w:rPr>
          <w:rFonts w:cs="Arial"/>
          <w:sz w:val="20"/>
          <w:szCs w:val="20"/>
        </w:rPr>
        <w:t xml:space="preserve"> </w:t>
      </w:r>
      <w:r w:rsidR="00BC71E9" w:rsidRPr="00C10512">
        <w:rPr>
          <w:rFonts w:cs="Arial"/>
          <w:sz w:val="20"/>
          <w:szCs w:val="20"/>
        </w:rPr>
        <w:t xml:space="preserve">V súlade s § 55 ods. 1 Zákona verejný obstarávateľ vyhodnotí splnenie podmienok účasti u uchádzača, ktorý sa umiestnil na prvom mieste v poradí. </w:t>
      </w:r>
      <w:r w:rsidR="004A6370" w:rsidRPr="008F6990">
        <w:rPr>
          <w:rFonts w:eastAsia="Calibri" w:cs="Arial"/>
          <w:sz w:val="20"/>
          <w:szCs w:val="20"/>
        </w:rPr>
        <w:t>Verejný obstarávateľ môže, v súlade s § 55 ods. 1 druhá veta zákona, vyhodnotiť splnenie podmienok účasti aj u ďalších uchádzačov v poradí.</w:t>
      </w:r>
    </w:p>
    <w:p w14:paraId="1764ACDF" w14:textId="77777777" w:rsidR="007132D7" w:rsidRPr="00C10512" w:rsidRDefault="007132D7" w:rsidP="001B39B4">
      <w:pPr>
        <w:pStyle w:val="Odsekzoznamu"/>
        <w:autoSpaceDE w:val="0"/>
        <w:autoSpaceDN w:val="0"/>
        <w:ind w:left="567" w:hanging="567"/>
        <w:contextualSpacing/>
        <w:jc w:val="both"/>
        <w:rPr>
          <w:rFonts w:cs="Arial"/>
          <w:sz w:val="20"/>
          <w:szCs w:val="20"/>
        </w:rPr>
      </w:pPr>
    </w:p>
    <w:p w14:paraId="41A3342E" w14:textId="77777777" w:rsidR="001B39B4" w:rsidRPr="00C10512" w:rsidRDefault="001B39B4" w:rsidP="000049DE">
      <w:pPr>
        <w:pStyle w:val="Odsekzoznamu"/>
        <w:numPr>
          <w:ilvl w:val="0"/>
          <w:numId w:val="26"/>
        </w:numPr>
        <w:autoSpaceDE w:val="0"/>
        <w:autoSpaceDN w:val="0"/>
        <w:contextualSpacing/>
        <w:rPr>
          <w:rFonts w:cs="Arial"/>
          <w:vanish/>
          <w:sz w:val="20"/>
          <w:szCs w:val="20"/>
        </w:rPr>
      </w:pPr>
    </w:p>
    <w:p w14:paraId="311857C2" w14:textId="77777777" w:rsidR="001B39B4" w:rsidRPr="00C10512" w:rsidRDefault="001B39B4" w:rsidP="000049DE">
      <w:pPr>
        <w:pStyle w:val="Odsekzoznamu"/>
        <w:numPr>
          <w:ilvl w:val="0"/>
          <w:numId w:val="26"/>
        </w:numPr>
        <w:autoSpaceDE w:val="0"/>
        <w:autoSpaceDN w:val="0"/>
        <w:contextualSpacing/>
        <w:rPr>
          <w:rFonts w:cs="Arial"/>
          <w:vanish/>
          <w:sz w:val="20"/>
          <w:szCs w:val="20"/>
        </w:rPr>
      </w:pPr>
    </w:p>
    <w:p w14:paraId="1FC43F53" w14:textId="77777777" w:rsidR="001B39B4" w:rsidRPr="00C10512" w:rsidRDefault="001B39B4" w:rsidP="000049DE">
      <w:pPr>
        <w:pStyle w:val="Odsekzoznamu"/>
        <w:numPr>
          <w:ilvl w:val="0"/>
          <w:numId w:val="26"/>
        </w:numPr>
        <w:autoSpaceDE w:val="0"/>
        <w:autoSpaceDN w:val="0"/>
        <w:contextualSpacing/>
        <w:rPr>
          <w:rFonts w:cs="Arial"/>
          <w:vanish/>
          <w:sz w:val="20"/>
          <w:szCs w:val="20"/>
        </w:rPr>
      </w:pPr>
    </w:p>
    <w:p w14:paraId="050B0967" w14:textId="77777777" w:rsidR="001B39B4" w:rsidRPr="00C10512" w:rsidRDefault="001B39B4" w:rsidP="000049DE">
      <w:pPr>
        <w:pStyle w:val="Odsekzoznamu"/>
        <w:numPr>
          <w:ilvl w:val="1"/>
          <w:numId w:val="26"/>
        </w:numPr>
        <w:autoSpaceDE w:val="0"/>
        <w:autoSpaceDN w:val="0"/>
        <w:contextualSpacing/>
        <w:rPr>
          <w:rFonts w:cs="Arial"/>
          <w:vanish/>
          <w:sz w:val="20"/>
          <w:szCs w:val="20"/>
        </w:rPr>
      </w:pPr>
    </w:p>
    <w:p w14:paraId="5758756D" w14:textId="5B276203" w:rsidR="001B39B4" w:rsidRPr="00C10512" w:rsidRDefault="001B39B4" w:rsidP="000049DE">
      <w:pPr>
        <w:pStyle w:val="Odsekzoznamu"/>
        <w:numPr>
          <w:ilvl w:val="1"/>
          <w:numId w:val="26"/>
        </w:numPr>
        <w:autoSpaceDE w:val="0"/>
        <w:autoSpaceDN w:val="0"/>
        <w:ind w:left="567" w:hanging="567"/>
        <w:contextualSpacing/>
        <w:jc w:val="both"/>
        <w:rPr>
          <w:rFonts w:cs="Arial"/>
          <w:sz w:val="20"/>
          <w:szCs w:val="20"/>
        </w:rPr>
      </w:pPr>
      <w:r w:rsidRPr="00C10512">
        <w:rPr>
          <w:rFonts w:cs="Arial"/>
          <w:sz w:val="20"/>
          <w:szCs w:val="20"/>
        </w:rPr>
        <w:t>Tohto verejného obstarávania sa nemôžu zúčastniť hospodárske subjekty so sídlom v treťom štáte</w:t>
      </w:r>
      <w:r w:rsidR="004A6370" w:rsidRPr="008F6990">
        <w:rPr>
          <w:rFonts w:eastAsia="Calibri" w:cs="Arial"/>
          <w:sz w:val="20"/>
          <w:szCs w:val="20"/>
        </w:rPr>
        <w:t>,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p>
    <w:p w14:paraId="598391C3" w14:textId="77777777" w:rsidR="007132D7" w:rsidRPr="00C10512" w:rsidRDefault="007132D7" w:rsidP="007132D7">
      <w:pPr>
        <w:pStyle w:val="Odsekzoznamu"/>
        <w:autoSpaceDE w:val="0"/>
        <w:autoSpaceDN w:val="0"/>
        <w:ind w:left="567"/>
        <w:contextualSpacing/>
        <w:rPr>
          <w:rFonts w:cs="Arial"/>
          <w:sz w:val="20"/>
          <w:szCs w:val="20"/>
        </w:rPr>
      </w:pPr>
    </w:p>
    <w:p w14:paraId="2A79F12A" w14:textId="77777777" w:rsidR="00FE2EC0" w:rsidRPr="00C10512" w:rsidRDefault="00FE2EC0" w:rsidP="000049DE">
      <w:pPr>
        <w:pStyle w:val="Odsekzoznamu"/>
        <w:numPr>
          <w:ilvl w:val="0"/>
          <w:numId w:val="26"/>
        </w:numPr>
        <w:contextualSpacing/>
        <w:jc w:val="both"/>
        <w:rPr>
          <w:rFonts w:cs="Arial"/>
          <w:vanish/>
          <w:sz w:val="20"/>
          <w:szCs w:val="20"/>
        </w:rPr>
      </w:pPr>
    </w:p>
    <w:p w14:paraId="7357527E" w14:textId="77777777" w:rsidR="00FE2EC0" w:rsidRPr="00C10512" w:rsidRDefault="00FE2EC0" w:rsidP="000049DE">
      <w:pPr>
        <w:pStyle w:val="Odsekzoznamu"/>
        <w:numPr>
          <w:ilvl w:val="0"/>
          <w:numId w:val="26"/>
        </w:numPr>
        <w:contextualSpacing/>
        <w:jc w:val="both"/>
        <w:rPr>
          <w:rFonts w:cs="Arial"/>
          <w:vanish/>
          <w:sz w:val="20"/>
          <w:szCs w:val="20"/>
        </w:rPr>
      </w:pPr>
    </w:p>
    <w:p w14:paraId="622D36D8" w14:textId="77777777" w:rsidR="00FE2EC0" w:rsidRPr="00C10512" w:rsidRDefault="00FE2EC0" w:rsidP="000049DE">
      <w:pPr>
        <w:pStyle w:val="Odsekzoznamu"/>
        <w:numPr>
          <w:ilvl w:val="0"/>
          <w:numId w:val="26"/>
        </w:numPr>
        <w:contextualSpacing/>
        <w:jc w:val="both"/>
        <w:rPr>
          <w:rFonts w:cs="Arial"/>
          <w:vanish/>
          <w:sz w:val="20"/>
          <w:szCs w:val="20"/>
        </w:rPr>
      </w:pPr>
    </w:p>
    <w:p w14:paraId="746F411F" w14:textId="77777777" w:rsidR="00FE2EC0" w:rsidRPr="00C10512" w:rsidRDefault="00FE2EC0" w:rsidP="000049DE">
      <w:pPr>
        <w:pStyle w:val="Odsekzoznamu"/>
        <w:numPr>
          <w:ilvl w:val="1"/>
          <w:numId w:val="26"/>
        </w:numPr>
        <w:contextualSpacing/>
        <w:jc w:val="both"/>
        <w:rPr>
          <w:rFonts w:cs="Arial"/>
          <w:vanish/>
          <w:sz w:val="20"/>
          <w:szCs w:val="20"/>
        </w:rPr>
      </w:pPr>
    </w:p>
    <w:p w14:paraId="0AEC3C5D" w14:textId="5CC65172" w:rsidR="00ED1486" w:rsidRPr="00E57E16" w:rsidRDefault="001B39B4" w:rsidP="00E57E16">
      <w:pPr>
        <w:pStyle w:val="Odsekzoznamu"/>
        <w:ind w:left="567" w:hanging="567"/>
        <w:contextualSpacing/>
        <w:jc w:val="both"/>
        <w:rPr>
          <w:rFonts w:cs="Arial"/>
          <w:color w:val="000000" w:themeColor="text1"/>
          <w:sz w:val="20"/>
          <w:szCs w:val="20"/>
        </w:rPr>
      </w:pPr>
      <w:r w:rsidRPr="00C10512">
        <w:rPr>
          <w:rFonts w:cs="Arial"/>
          <w:sz w:val="20"/>
          <w:szCs w:val="20"/>
        </w:rPr>
        <w:t>26.3</w:t>
      </w:r>
      <w:r w:rsidRPr="00C10512">
        <w:rPr>
          <w:rFonts w:cs="Arial"/>
          <w:sz w:val="20"/>
          <w:szCs w:val="20"/>
        </w:rPr>
        <w:tab/>
      </w:r>
      <w:r w:rsidR="004A6370" w:rsidRPr="008F6990">
        <w:rPr>
          <w:rFonts w:cs="Arial"/>
          <w:sz w:val="20"/>
          <w:szCs w:val="20"/>
        </w:rPr>
        <w:t>Verejný obstarávateľ</w:t>
      </w:r>
      <w:r w:rsidR="004A6370" w:rsidRPr="00C10512" w:rsidDel="004A6370">
        <w:rPr>
          <w:rFonts w:cs="Arial"/>
          <w:sz w:val="20"/>
          <w:szCs w:val="20"/>
        </w:rPr>
        <w:t xml:space="preserve"> </w:t>
      </w:r>
      <w:r w:rsidR="00FE2EC0" w:rsidRPr="00C10512">
        <w:rPr>
          <w:rFonts w:cs="Arial"/>
          <w:sz w:val="20"/>
          <w:szCs w:val="20"/>
        </w:rPr>
        <w:t xml:space="preserve"> vylúči uchádzača z verejného obstarávania v prípadoch podľa § 40 ods. 6</w:t>
      </w:r>
      <w:r w:rsidR="00DB4A1A" w:rsidRPr="00C10512">
        <w:rPr>
          <w:rFonts w:cs="Arial"/>
          <w:sz w:val="20"/>
          <w:szCs w:val="20"/>
        </w:rPr>
        <w:t xml:space="preserve"> a </w:t>
      </w:r>
      <w:r w:rsidR="004A6370">
        <w:rPr>
          <w:rFonts w:cs="Arial"/>
          <w:sz w:val="20"/>
          <w:szCs w:val="20"/>
        </w:rPr>
        <w:t>7</w:t>
      </w:r>
      <w:r w:rsidR="00FE2EC0" w:rsidRPr="00C10512">
        <w:rPr>
          <w:rFonts w:cs="Arial"/>
          <w:sz w:val="20"/>
          <w:szCs w:val="20"/>
        </w:rPr>
        <w:t xml:space="preserve"> Zákona, a tiež v </w:t>
      </w:r>
      <w:r w:rsidR="00FE2EC0" w:rsidRPr="00C10512">
        <w:rPr>
          <w:rFonts w:cs="Arial"/>
          <w:color w:val="000000" w:themeColor="text1"/>
          <w:sz w:val="20"/>
          <w:szCs w:val="20"/>
        </w:rPr>
        <w:t xml:space="preserve">prípade, </w:t>
      </w:r>
      <w:r w:rsidR="00DB4A1A" w:rsidRPr="00C10512">
        <w:rPr>
          <w:rFonts w:cs="Arial"/>
          <w:color w:val="000000" w:themeColor="text1"/>
          <w:sz w:val="20"/>
          <w:szCs w:val="20"/>
        </w:rPr>
        <w:t>že</w:t>
      </w:r>
      <w:r w:rsidR="00FE2EC0" w:rsidRPr="00C10512">
        <w:rPr>
          <w:rFonts w:cs="Arial"/>
          <w:color w:val="000000" w:themeColor="text1"/>
          <w:sz w:val="20"/>
          <w:szCs w:val="20"/>
        </w:rPr>
        <w:t xml:space="preserve"> uchádzač má sídlo v treťom štáte, </w:t>
      </w:r>
      <w:r w:rsidR="004A6370" w:rsidRPr="008F6990">
        <w:rPr>
          <w:rFonts w:cs="Arial"/>
          <w:sz w:val="20"/>
          <w:szCs w:val="20"/>
        </w:rPr>
        <w:t>,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r w:rsidR="00FE2EC0" w:rsidRPr="00C10512">
        <w:rPr>
          <w:rFonts w:cs="Arial"/>
          <w:color w:val="000000" w:themeColor="text1"/>
          <w:sz w:val="20"/>
          <w:szCs w:val="20"/>
        </w:rPr>
        <w:t>.</w:t>
      </w:r>
      <w:r w:rsidR="005A7B7D">
        <w:rPr>
          <w:rFonts w:cs="Arial"/>
          <w:color w:val="000000" w:themeColor="text1"/>
          <w:sz w:val="20"/>
          <w:szCs w:val="20"/>
        </w:rPr>
        <w:t xml:space="preserve"> </w:t>
      </w:r>
      <w:r w:rsidR="005A7B7D" w:rsidRPr="008F6990">
        <w:rPr>
          <w:rFonts w:cs="Arial"/>
          <w:sz w:val="20"/>
          <w:szCs w:val="20"/>
        </w:rPr>
        <w:t>Verejný obstarávateľ môže vylúčiť kedykoľvek počas verejného obstarávania uchádzača v prípadoch podľa § 40 ods. 8 zákona.</w:t>
      </w:r>
    </w:p>
    <w:p w14:paraId="0E64C27E" w14:textId="77777777" w:rsidR="00CF36EC" w:rsidRPr="00E57E16" w:rsidRDefault="00CF36EC" w:rsidP="00371923">
      <w:pPr>
        <w:autoSpaceDE w:val="0"/>
        <w:autoSpaceDN w:val="0"/>
        <w:contextualSpacing/>
        <w:jc w:val="both"/>
        <w:rPr>
          <w:rFonts w:cs="Arial"/>
          <w:vanish/>
          <w:sz w:val="20"/>
          <w:szCs w:val="20"/>
        </w:rPr>
      </w:pPr>
    </w:p>
    <w:p w14:paraId="4A860369" w14:textId="77777777" w:rsidR="001953B2" w:rsidRPr="00C10512" w:rsidRDefault="001953B2" w:rsidP="001B39B4">
      <w:pPr>
        <w:spacing w:after="0" w:line="240" w:lineRule="auto"/>
        <w:ind w:left="568" w:hanging="568"/>
        <w:contextualSpacing/>
        <w:jc w:val="both"/>
        <w:rPr>
          <w:rFonts w:ascii="Arial" w:hAnsi="Arial" w:cs="Arial"/>
          <w:b/>
          <w:bCs/>
          <w:sz w:val="20"/>
          <w:szCs w:val="20"/>
        </w:rPr>
      </w:pPr>
    </w:p>
    <w:p w14:paraId="13B7EBEF" w14:textId="48DDE113" w:rsidR="008D00F5" w:rsidRPr="00B5487D" w:rsidRDefault="008D00F5" w:rsidP="00D35B6D">
      <w:pPr>
        <w:pStyle w:val="Nadpis3"/>
        <w:numPr>
          <w:ilvl w:val="0"/>
          <w:numId w:val="0"/>
        </w:numPr>
        <w:tabs>
          <w:tab w:val="left" w:pos="567"/>
        </w:tabs>
        <w:spacing w:after="0"/>
        <w:rPr>
          <w:rFonts w:cs="Arial"/>
          <w:noProof/>
        </w:rPr>
      </w:pPr>
      <w:bookmarkStart w:id="42" w:name="_Toc461981384"/>
      <w:r>
        <w:rPr>
          <w:rFonts w:cs="Arial"/>
          <w:noProof/>
        </w:rPr>
        <w:t xml:space="preserve">27 </w:t>
      </w:r>
      <w:r>
        <w:rPr>
          <w:rFonts w:cs="Arial"/>
          <w:noProof/>
        </w:rPr>
        <w:tab/>
      </w:r>
      <w:r w:rsidRPr="008D00F5">
        <w:rPr>
          <w:rFonts w:cs="Arial"/>
          <w:noProof/>
        </w:rPr>
        <w:t>Využitie subdodávateľov</w:t>
      </w:r>
    </w:p>
    <w:p w14:paraId="11E2DB36" w14:textId="77777777" w:rsidR="008D00F5" w:rsidRPr="004D11EF" w:rsidRDefault="008D00F5" w:rsidP="00D35B6D">
      <w:pPr>
        <w:pStyle w:val="Odsekzoznamu"/>
        <w:numPr>
          <w:ilvl w:val="0"/>
          <w:numId w:val="74"/>
        </w:numPr>
        <w:autoSpaceDE w:val="0"/>
        <w:autoSpaceDN w:val="0"/>
        <w:jc w:val="both"/>
        <w:rPr>
          <w:rFonts w:cs="Arial"/>
          <w:vanish/>
          <w:sz w:val="20"/>
          <w:szCs w:val="20"/>
        </w:rPr>
      </w:pPr>
    </w:p>
    <w:p w14:paraId="4700609D" w14:textId="2C8E35A9" w:rsidR="008D00F5" w:rsidRPr="00B5487D" w:rsidRDefault="008D00F5" w:rsidP="00D35B6D">
      <w:pPr>
        <w:numPr>
          <w:ilvl w:val="1"/>
          <w:numId w:val="74"/>
        </w:numPr>
        <w:autoSpaceDE w:val="0"/>
        <w:autoSpaceDN w:val="0"/>
        <w:spacing w:after="0" w:line="240" w:lineRule="auto"/>
        <w:ind w:left="567" w:hanging="567"/>
        <w:jc w:val="both"/>
        <w:rPr>
          <w:rFonts w:ascii="Arial" w:hAnsi="Arial" w:cs="Arial"/>
          <w:sz w:val="20"/>
          <w:szCs w:val="20"/>
        </w:rPr>
      </w:pPr>
      <w:r w:rsidRPr="008F6990">
        <w:rPr>
          <w:rFonts w:ascii="Arial" w:hAnsi="Arial" w:cs="Arial"/>
          <w:sz w:val="20"/>
          <w:szCs w:val="20"/>
        </w:rPr>
        <w:t xml:space="preserve">Uchádzač pri využití subdodávateľov pre účely predkladania ponuky postupuje podľa bodu 16.12 Časť A.1 </w:t>
      </w:r>
      <w:r w:rsidR="006B01E9" w:rsidRPr="00C10512">
        <w:rPr>
          <w:rFonts w:ascii="Arial" w:hAnsi="Arial" w:cs="Arial"/>
          <w:sz w:val="20"/>
          <w:szCs w:val="20"/>
        </w:rPr>
        <w:t xml:space="preserve">Pokyny pre </w:t>
      </w:r>
      <w:r w:rsidR="006B01E9">
        <w:rPr>
          <w:rFonts w:ascii="Arial" w:hAnsi="Arial" w:cs="Arial"/>
          <w:sz w:val="20"/>
          <w:szCs w:val="20"/>
        </w:rPr>
        <w:t>záujemcov/</w:t>
      </w:r>
      <w:r w:rsidR="006B01E9" w:rsidRPr="00C10512">
        <w:rPr>
          <w:rFonts w:ascii="Arial" w:hAnsi="Arial" w:cs="Arial"/>
          <w:sz w:val="20"/>
          <w:szCs w:val="20"/>
        </w:rPr>
        <w:t xml:space="preserve">uchádzačov </w:t>
      </w:r>
      <w:r w:rsidRPr="008F6990">
        <w:rPr>
          <w:rFonts w:ascii="Arial" w:hAnsi="Arial" w:cs="Arial"/>
          <w:sz w:val="20"/>
          <w:szCs w:val="20"/>
        </w:rPr>
        <w:t>týchto SP v súlade s § 41 ods. 1 písm. a) zákona.</w:t>
      </w:r>
    </w:p>
    <w:p w14:paraId="74873123" w14:textId="77777777" w:rsidR="008D00F5" w:rsidRPr="00C10512" w:rsidRDefault="008D00F5" w:rsidP="008D00F5">
      <w:pPr>
        <w:spacing w:after="0" w:line="240" w:lineRule="auto"/>
        <w:ind w:left="567" w:hanging="567"/>
        <w:contextualSpacing/>
        <w:jc w:val="both"/>
        <w:rPr>
          <w:rFonts w:ascii="Arial" w:hAnsi="Arial" w:cs="Arial"/>
          <w:sz w:val="20"/>
          <w:szCs w:val="20"/>
        </w:rPr>
      </w:pPr>
    </w:p>
    <w:p w14:paraId="0174FE36" w14:textId="2846B45E" w:rsidR="008D00F5" w:rsidRPr="00C10512" w:rsidRDefault="008D00F5" w:rsidP="008D00F5">
      <w:pPr>
        <w:pStyle w:val="Nadpis3"/>
        <w:numPr>
          <w:ilvl w:val="0"/>
          <w:numId w:val="0"/>
        </w:numPr>
        <w:spacing w:after="0"/>
        <w:ind w:left="567" w:hanging="567"/>
        <w:contextualSpacing/>
        <w:rPr>
          <w:rFonts w:eastAsia="Times New Roman" w:cs="Arial"/>
          <w:b w:val="0"/>
          <w:bCs w:val="0"/>
          <w:noProof/>
          <w:lang w:eastAsia="en-US"/>
        </w:rPr>
      </w:pPr>
      <w:r w:rsidRPr="00C10512">
        <w:rPr>
          <w:rFonts w:eastAsia="Times New Roman" w:cs="Arial"/>
          <w:b w:val="0"/>
          <w:bCs w:val="0"/>
          <w:noProof/>
          <w:lang w:eastAsia="en-US"/>
        </w:rPr>
        <w:t>2</w:t>
      </w:r>
      <w:r>
        <w:rPr>
          <w:rFonts w:eastAsia="Times New Roman" w:cs="Arial"/>
          <w:b w:val="0"/>
          <w:bCs w:val="0"/>
          <w:noProof/>
          <w:lang w:eastAsia="en-US"/>
        </w:rPr>
        <w:t>7</w:t>
      </w:r>
      <w:r w:rsidRPr="00C10512">
        <w:rPr>
          <w:rFonts w:eastAsia="Times New Roman" w:cs="Arial"/>
          <w:b w:val="0"/>
          <w:bCs w:val="0"/>
          <w:noProof/>
          <w:lang w:eastAsia="en-US"/>
        </w:rPr>
        <w:t>.</w:t>
      </w:r>
      <w:r>
        <w:rPr>
          <w:rFonts w:eastAsia="Times New Roman" w:cs="Arial"/>
          <w:b w:val="0"/>
          <w:bCs w:val="0"/>
          <w:noProof/>
          <w:lang w:eastAsia="en-US"/>
        </w:rPr>
        <w:t>2</w:t>
      </w:r>
      <w:r w:rsidRPr="00C10512">
        <w:rPr>
          <w:rFonts w:eastAsia="Times New Roman" w:cs="Arial"/>
          <w:b w:val="0"/>
          <w:bCs w:val="0"/>
          <w:noProof/>
          <w:lang w:eastAsia="en-US"/>
        </w:rPr>
        <w:tab/>
      </w:r>
      <w:r w:rsidRPr="008D00F5">
        <w:rPr>
          <w:rFonts w:eastAsia="Times New Roman" w:cs="Arial"/>
          <w:b w:val="0"/>
          <w:bCs w:val="0"/>
          <w:noProof/>
          <w:lang w:eastAsia="en-US"/>
        </w:rPr>
        <w:t>Uchádzač pri využití subdodávateľov pre účely predkladania Zmluvy v rámci poskytnutia riadnej súčinnosti postupuje podľa bodu 30.10 Časť A.1 týchto SP v súlade s § 41 ods. 3 zákona.</w:t>
      </w:r>
    </w:p>
    <w:p w14:paraId="1566EFA3" w14:textId="77777777" w:rsidR="008D00F5" w:rsidRDefault="008D00F5" w:rsidP="00B5487D">
      <w:pPr>
        <w:pStyle w:val="Nadpis3"/>
        <w:numPr>
          <w:ilvl w:val="0"/>
          <w:numId w:val="0"/>
        </w:numPr>
        <w:tabs>
          <w:tab w:val="left" w:pos="567"/>
        </w:tabs>
        <w:spacing w:after="120"/>
        <w:rPr>
          <w:rFonts w:cs="Arial"/>
          <w:noProof/>
        </w:rPr>
      </w:pPr>
    </w:p>
    <w:p w14:paraId="46A003D4" w14:textId="3F2F6073" w:rsidR="00B5487D" w:rsidRPr="00B5487D" w:rsidRDefault="00275E57" w:rsidP="00D35B6D">
      <w:pPr>
        <w:pStyle w:val="Nadpis3"/>
        <w:numPr>
          <w:ilvl w:val="0"/>
          <w:numId w:val="0"/>
        </w:numPr>
        <w:tabs>
          <w:tab w:val="left" w:pos="567"/>
        </w:tabs>
        <w:spacing w:after="0"/>
        <w:rPr>
          <w:rFonts w:cs="Arial"/>
          <w:noProof/>
        </w:rPr>
      </w:pPr>
      <w:r>
        <w:rPr>
          <w:rFonts w:cs="Arial"/>
          <w:noProof/>
        </w:rPr>
        <w:t>2</w:t>
      </w:r>
      <w:r w:rsidR="008D00F5">
        <w:rPr>
          <w:rFonts w:cs="Arial"/>
          <w:noProof/>
        </w:rPr>
        <w:t>8</w:t>
      </w:r>
      <w:r>
        <w:rPr>
          <w:rFonts w:cs="Arial"/>
          <w:noProof/>
        </w:rPr>
        <w:t xml:space="preserve"> </w:t>
      </w:r>
      <w:r>
        <w:rPr>
          <w:rFonts w:cs="Arial"/>
          <w:noProof/>
        </w:rPr>
        <w:tab/>
      </w:r>
      <w:r w:rsidR="00C174FF" w:rsidRPr="00C10512">
        <w:rPr>
          <w:rFonts w:cs="Arial"/>
          <w:noProof/>
        </w:rPr>
        <w:t>Oprava chýb</w:t>
      </w:r>
      <w:bookmarkEnd w:id="42"/>
    </w:p>
    <w:p w14:paraId="060AC2B4" w14:textId="77777777" w:rsidR="004D11EF" w:rsidRPr="004D11EF" w:rsidRDefault="004D11EF" w:rsidP="00D35B6D">
      <w:pPr>
        <w:pStyle w:val="Odsekzoznamu"/>
        <w:numPr>
          <w:ilvl w:val="0"/>
          <w:numId w:val="74"/>
        </w:numPr>
        <w:autoSpaceDE w:val="0"/>
        <w:autoSpaceDN w:val="0"/>
        <w:jc w:val="both"/>
        <w:rPr>
          <w:rFonts w:cs="Arial"/>
          <w:vanish/>
          <w:sz w:val="20"/>
          <w:szCs w:val="20"/>
        </w:rPr>
      </w:pPr>
    </w:p>
    <w:p w14:paraId="51052CED" w14:textId="020608AD" w:rsidR="007132D7" w:rsidRPr="00D35B6D" w:rsidRDefault="00B5487D" w:rsidP="00D35B6D">
      <w:pPr>
        <w:numPr>
          <w:ilvl w:val="1"/>
          <w:numId w:val="74"/>
        </w:numPr>
        <w:autoSpaceDE w:val="0"/>
        <w:autoSpaceDN w:val="0"/>
        <w:spacing w:after="0" w:line="240" w:lineRule="auto"/>
        <w:ind w:left="567" w:hanging="567"/>
        <w:jc w:val="both"/>
        <w:rPr>
          <w:rFonts w:ascii="Arial" w:hAnsi="Arial" w:cs="Arial"/>
          <w:sz w:val="20"/>
          <w:szCs w:val="20"/>
        </w:rPr>
      </w:pPr>
      <w:r w:rsidRPr="009C2206">
        <w:rPr>
          <w:rFonts w:ascii="Arial" w:hAnsi="Arial" w:cs="Arial"/>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r w:rsidR="006B01E9" w:rsidRPr="006B01E9">
        <w:rPr>
          <w:rFonts w:ascii="Arial" w:hAnsi="Arial" w:cs="Arial"/>
          <w:sz w:val="20"/>
          <w:szCs w:val="20"/>
        </w:rPr>
        <w:t xml:space="preserve"> </w:t>
      </w:r>
      <w:r w:rsidR="006B01E9" w:rsidRPr="008F6990">
        <w:rPr>
          <w:rFonts w:ascii="Arial" w:hAnsi="Arial" w:cs="Arial"/>
          <w:sz w:val="20"/>
          <w:szCs w:val="20"/>
        </w:rPr>
        <w:t>alebo oprava položkového rozpočtu, ak celková cena ponuky zostane zachovaná a ak oprava položkového rozpočtu nemá vplyv na iné kritérium na vyhodnotenie ponúk</w:t>
      </w:r>
      <w:r w:rsidRPr="009C2206">
        <w:rPr>
          <w:rFonts w:ascii="Arial" w:hAnsi="Arial" w:cs="Arial"/>
          <w:sz w:val="20"/>
          <w:szCs w:val="20"/>
        </w:rPr>
        <w:t>.</w:t>
      </w:r>
      <w:bookmarkStart w:id="43" w:name="_Toc461981385"/>
    </w:p>
    <w:p w14:paraId="63A36B66" w14:textId="26431330" w:rsidR="00334C86" w:rsidRPr="00C10512" w:rsidRDefault="00F7379C" w:rsidP="001B39B4">
      <w:pPr>
        <w:pStyle w:val="Nadpis3"/>
        <w:numPr>
          <w:ilvl w:val="0"/>
          <w:numId w:val="0"/>
        </w:numPr>
        <w:spacing w:after="0"/>
        <w:contextualSpacing/>
        <w:rPr>
          <w:rFonts w:eastAsia="Times New Roman" w:cs="Arial"/>
          <w:b w:val="0"/>
          <w:bCs w:val="0"/>
          <w:noProof/>
          <w:lang w:eastAsia="en-US"/>
        </w:rPr>
      </w:pPr>
      <w:r w:rsidRPr="00C10512">
        <w:rPr>
          <w:rFonts w:eastAsia="Times New Roman" w:cs="Arial"/>
          <w:b w:val="0"/>
          <w:bCs w:val="0"/>
          <w:noProof/>
          <w:lang w:eastAsia="en-US"/>
        </w:rPr>
        <w:t>2</w:t>
      </w:r>
      <w:r w:rsidR="006B01E9">
        <w:rPr>
          <w:rFonts w:eastAsia="Times New Roman" w:cs="Arial"/>
          <w:b w:val="0"/>
          <w:bCs w:val="0"/>
          <w:noProof/>
          <w:lang w:eastAsia="en-US"/>
        </w:rPr>
        <w:t>8</w:t>
      </w:r>
      <w:r w:rsidRPr="00C10512">
        <w:rPr>
          <w:rFonts w:eastAsia="Times New Roman" w:cs="Arial"/>
          <w:b w:val="0"/>
          <w:bCs w:val="0"/>
          <w:noProof/>
          <w:lang w:eastAsia="en-US"/>
        </w:rPr>
        <w:t>.</w:t>
      </w:r>
      <w:r w:rsidR="00B5487D">
        <w:rPr>
          <w:rFonts w:eastAsia="Times New Roman" w:cs="Arial"/>
          <w:b w:val="0"/>
          <w:bCs w:val="0"/>
          <w:noProof/>
          <w:lang w:eastAsia="en-US"/>
        </w:rPr>
        <w:t>2</w:t>
      </w:r>
      <w:r w:rsidRPr="00C10512">
        <w:rPr>
          <w:rFonts w:eastAsia="Times New Roman" w:cs="Arial"/>
          <w:b w:val="0"/>
          <w:bCs w:val="0"/>
          <w:noProof/>
          <w:lang w:eastAsia="en-US"/>
        </w:rPr>
        <w:tab/>
      </w:r>
      <w:r w:rsidR="00334C86" w:rsidRPr="00C10512">
        <w:rPr>
          <w:rFonts w:eastAsia="Times New Roman" w:cs="Arial"/>
          <w:b w:val="0"/>
          <w:bCs w:val="0"/>
          <w:noProof/>
          <w:lang w:eastAsia="en-US"/>
        </w:rPr>
        <w:t>Zrejmé matem</w:t>
      </w:r>
      <w:r w:rsidR="00BF4C52" w:rsidRPr="00C10512">
        <w:rPr>
          <w:rFonts w:eastAsia="Times New Roman" w:cs="Arial"/>
          <w:b w:val="0"/>
          <w:bCs w:val="0"/>
          <w:noProof/>
          <w:lang w:eastAsia="en-US"/>
        </w:rPr>
        <w:t>a</w:t>
      </w:r>
      <w:r w:rsidR="00334C86" w:rsidRPr="00C10512">
        <w:rPr>
          <w:rFonts w:eastAsia="Times New Roman" w:cs="Arial"/>
          <w:b w:val="0"/>
          <w:bCs w:val="0"/>
          <w:noProof/>
          <w:lang w:eastAsia="en-US"/>
        </w:rPr>
        <w:t>tické chyby, zistené pri vyhodnocovaní ponúk, budú opravené v prípade:</w:t>
      </w:r>
      <w:bookmarkEnd w:id="43"/>
    </w:p>
    <w:p w14:paraId="0F5C07D1" w14:textId="294B9A56" w:rsidR="00AE63D7" w:rsidRPr="00C10512" w:rsidRDefault="00F7379C" w:rsidP="001B39B4">
      <w:pPr>
        <w:tabs>
          <w:tab w:val="left" w:pos="1276"/>
        </w:tabs>
        <w:spacing w:after="0" w:line="240" w:lineRule="auto"/>
        <w:ind w:left="1276" w:hanging="709"/>
        <w:contextualSpacing/>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Pr="00C10512">
        <w:rPr>
          <w:rFonts w:ascii="Arial" w:hAnsi="Arial" w:cs="Arial"/>
          <w:sz w:val="20"/>
          <w:szCs w:val="20"/>
        </w:rPr>
        <w:t>.1</w:t>
      </w:r>
      <w:r w:rsidR="00AE63D7" w:rsidRPr="00C10512">
        <w:rPr>
          <w:rFonts w:ascii="Arial" w:hAnsi="Arial" w:cs="Arial"/>
          <w:sz w:val="20"/>
          <w:szCs w:val="20"/>
        </w:rPr>
        <w:tab/>
      </w:r>
      <w:r w:rsidR="00AE63D7" w:rsidRPr="00C10512">
        <w:rPr>
          <w:rFonts w:ascii="Arial" w:hAnsi="Arial" w:cs="Arial"/>
          <w:bCs/>
          <w:sz w:val="20"/>
          <w:szCs w:val="20"/>
        </w:rPr>
        <w:t>rozdielu medzi sumou uvedenou číslom a sumou uvedenou slovom; platiť bude suma uvedená správne,</w:t>
      </w:r>
    </w:p>
    <w:p w14:paraId="58A495A5" w14:textId="546C9934" w:rsidR="00334C86" w:rsidRPr="00C10512" w:rsidRDefault="00485A32" w:rsidP="008E5E54">
      <w:pPr>
        <w:spacing w:after="0" w:line="240" w:lineRule="auto"/>
        <w:ind w:left="1276" w:hanging="709"/>
        <w:jc w:val="both"/>
        <w:rPr>
          <w:rFonts w:ascii="Arial" w:hAnsi="Arial" w:cs="Arial"/>
          <w:sz w:val="20"/>
          <w:szCs w:val="20"/>
        </w:rPr>
      </w:pPr>
      <w:r w:rsidRPr="00C10512">
        <w:rPr>
          <w:rFonts w:ascii="Arial" w:hAnsi="Arial" w:cs="Arial"/>
          <w:sz w:val="20"/>
          <w:szCs w:val="20"/>
        </w:rPr>
        <w:lastRenderedPageBreak/>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00AE63D7" w:rsidRPr="00C10512">
        <w:rPr>
          <w:rFonts w:ascii="Arial" w:hAnsi="Arial" w:cs="Arial"/>
          <w:sz w:val="20"/>
          <w:szCs w:val="20"/>
        </w:rPr>
        <w:t>.2</w:t>
      </w:r>
      <w:r w:rsidR="00AE63D7" w:rsidRPr="00C10512">
        <w:rPr>
          <w:rFonts w:ascii="Arial" w:hAnsi="Arial" w:cs="Arial"/>
          <w:sz w:val="20"/>
          <w:szCs w:val="20"/>
        </w:rPr>
        <w:tab/>
      </w:r>
      <w:r w:rsidR="00334C86" w:rsidRPr="00C10512">
        <w:rPr>
          <w:rFonts w:ascii="Arial" w:hAnsi="Arial" w:cs="Arial"/>
          <w:sz w:val="20"/>
          <w:szCs w:val="20"/>
        </w:rPr>
        <w:t>rozdielu medzi jednotkovou cenou a celkovou cenou, ak uvedená chyba vznikla dôsledkom nesprávneho násobenia jednotkovej ceny množstvom; platiť bude správny súčin jednotkovej ceny a množstva,</w:t>
      </w:r>
    </w:p>
    <w:p w14:paraId="3D0DC80A" w14:textId="653E3010" w:rsidR="00334C86" w:rsidRPr="00C10512" w:rsidRDefault="00F7379C" w:rsidP="008E5E54">
      <w:pPr>
        <w:spacing w:after="0" w:line="240" w:lineRule="auto"/>
        <w:ind w:left="1276" w:hanging="709"/>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Pr="00C10512">
        <w:rPr>
          <w:rFonts w:ascii="Arial" w:hAnsi="Arial" w:cs="Arial"/>
          <w:sz w:val="20"/>
          <w:szCs w:val="20"/>
        </w:rPr>
        <w:t>.</w:t>
      </w:r>
      <w:r w:rsidR="00AE63D7" w:rsidRPr="00C10512">
        <w:rPr>
          <w:rFonts w:ascii="Arial" w:hAnsi="Arial" w:cs="Arial"/>
          <w:sz w:val="20"/>
          <w:szCs w:val="20"/>
        </w:rPr>
        <w:t>3</w:t>
      </w:r>
      <w:r w:rsidRPr="00C10512">
        <w:rPr>
          <w:rFonts w:ascii="Arial" w:hAnsi="Arial" w:cs="Arial"/>
          <w:sz w:val="20"/>
          <w:szCs w:val="20"/>
        </w:rPr>
        <w:tab/>
      </w:r>
      <w:r w:rsidR="00334C86" w:rsidRPr="00C10512">
        <w:rPr>
          <w:rFonts w:ascii="Arial" w:hAnsi="Arial" w:cs="Arial"/>
          <w:sz w:val="20"/>
          <w:szCs w:val="20"/>
        </w:rPr>
        <w:t>preukázateľne hrubej chyby pri jednotkovej cene v desatinnej čiarke; platiť bude jednotková cena s opravenou desatinnou čiarkou, celková cena položky bude odvodená od takto opravenej jednotkovej ceny,</w:t>
      </w:r>
    </w:p>
    <w:p w14:paraId="54BFED17" w14:textId="1DC6BD4A" w:rsidR="00334C86" w:rsidRPr="00C10512" w:rsidRDefault="00F7379C" w:rsidP="008E5E54">
      <w:pPr>
        <w:spacing w:after="0" w:line="240" w:lineRule="auto"/>
        <w:ind w:left="1276" w:hanging="709"/>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Pr="00C10512">
        <w:rPr>
          <w:rFonts w:ascii="Arial" w:hAnsi="Arial" w:cs="Arial"/>
          <w:sz w:val="20"/>
          <w:szCs w:val="20"/>
        </w:rPr>
        <w:t>.</w:t>
      </w:r>
      <w:r w:rsidR="00AE63D7" w:rsidRPr="00C10512">
        <w:rPr>
          <w:rFonts w:ascii="Arial" w:hAnsi="Arial" w:cs="Arial"/>
          <w:sz w:val="20"/>
          <w:szCs w:val="20"/>
        </w:rPr>
        <w:t>4</w:t>
      </w:r>
      <w:r w:rsidRPr="00C10512">
        <w:rPr>
          <w:rFonts w:ascii="Arial" w:hAnsi="Arial" w:cs="Arial"/>
          <w:sz w:val="20"/>
          <w:szCs w:val="20"/>
        </w:rPr>
        <w:tab/>
      </w:r>
      <w:r w:rsidR="00334C86" w:rsidRPr="00C10512">
        <w:rPr>
          <w:rFonts w:ascii="Arial" w:hAnsi="Arial" w:cs="Arial"/>
          <w:sz w:val="20"/>
          <w:szCs w:val="20"/>
        </w:rPr>
        <w:t>nesprávne spočítanej sumy vo vzájomnom súčte alebo medzisúčte jednotlivých položiek; platiť bude správny súčet, resp. medzisúčet jednotlivých položiek a pod.</w:t>
      </w:r>
    </w:p>
    <w:p w14:paraId="6D21B217" w14:textId="77777777" w:rsidR="007132D7" w:rsidRPr="00C10512" w:rsidRDefault="007132D7" w:rsidP="008E5E54">
      <w:pPr>
        <w:spacing w:after="0" w:line="240" w:lineRule="auto"/>
        <w:ind w:left="1276" w:hanging="709"/>
        <w:jc w:val="both"/>
        <w:rPr>
          <w:rFonts w:ascii="Arial" w:hAnsi="Arial" w:cs="Arial"/>
          <w:sz w:val="20"/>
          <w:szCs w:val="20"/>
        </w:rPr>
      </w:pPr>
    </w:p>
    <w:p w14:paraId="0CE45BD1" w14:textId="1F4C8B7C" w:rsidR="00D35B6D" w:rsidRPr="00D35B6D" w:rsidRDefault="009A372B" w:rsidP="00D35B6D">
      <w:pPr>
        <w:pStyle w:val="Nadpis3"/>
        <w:numPr>
          <w:ilvl w:val="0"/>
          <w:numId w:val="0"/>
        </w:numPr>
        <w:ind w:left="567" w:hanging="567"/>
        <w:rPr>
          <w:rFonts w:cs="Arial"/>
          <w:noProof/>
        </w:rPr>
      </w:pPr>
      <w:bookmarkStart w:id="44" w:name="_Toc461981387"/>
      <w:r>
        <w:rPr>
          <w:rFonts w:cs="Arial"/>
          <w:noProof/>
        </w:rPr>
        <w:t>2</w:t>
      </w:r>
      <w:r w:rsidR="006B01E9">
        <w:rPr>
          <w:rFonts w:cs="Arial"/>
          <w:noProof/>
        </w:rPr>
        <w:t>8</w:t>
      </w:r>
      <w:r>
        <w:rPr>
          <w:rFonts w:cs="Arial"/>
          <w:noProof/>
        </w:rPr>
        <w:t>.3</w:t>
      </w:r>
      <w:r w:rsidR="007132D7" w:rsidRPr="00C10512">
        <w:rPr>
          <w:rFonts w:cs="Arial"/>
          <w:noProof/>
        </w:rPr>
        <w:tab/>
      </w:r>
      <w:r w:rsidR="00334C86" w:rsidRPr="00C10512">
        <w:rPr>
          <w:rFonts w:cs="Arial"/>
          <w:noProof/>
        </w:rPr>
        <w:t>O každej vykonanej oprave bude uchádzač bezodkladne upovedomený. Uchádzač bude v</w:t>
      </w:r>
      <w:r w:rsidR="003622D4" w:rsidRPr="00C10512">
        <w:rPr>
          <w:rFonts w:cs="Arial"/>
          <w:noProof/>
        </w:rPr>
        <w:t> </w:t>
      </w:r>
      <w:r w:rsidR="00334C86" w:rsidRPr="00C10512">
        <w:rPr>
          <w:rFonts w:cs="Arial"/>
          <w:noProof/>
        </w:rPr>
        <w:t>takom prípade požiadaný o vysvetlenie ponuky podľa § 53 ods. 1 Zákona a o predloženie súhlasu s vykonanou opravou.</w:t>
      </w:r>
      <w:bookmarkStart w:id="45" w:name="_Toc461981394"/>
      <w:bookmarkStart w:id="46" w:name="_Toc461981395"/>
      <w:bookmarkStart w:id="47" w:name="_Toc461981397"/>
      <w:bookmarkStart w:id="48" w:name="_Toc461981398"/>
      <w:bookmarkStart w:id="49" w:name="_Toc461981399"/>
      <w:bookmarkStart w:id="50" w:name="_Toc461981400"/>
      <w:bookmarkStart w:id="51" w:name="_Toc461981401"/>
      <w:bookmarkStart w:id="52" w:name="_Toc461981409"/>
      <w:bookmarkStart w:id="53" w:name="_Toc461981412"/>
      <w:bookmarkStart w:id="54" w:name="_Toc461981415"/>
      <w:bookmarkStart w:id="55" w:name="_Toc461981422"/>
      <w:bookmarkStart w:id="56" w:name="_Toc461981423"/>
      <w:bookmarkStart w:id="57" w:name="_Toc461981424"/>
      <w:bookmarkStart w:id="58" w:name="_Toc461981425"/>
      <w:bookmarkStart w:id="59" w:name="_Toc461981427"/>
      <w:bookmarkStart w:id="60" w:name="_Toc461981431"/>
      <w:bookmarkStart w:id="61" w:name="_Toc46198143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FE9D342" w14:textId="6CA5CF72" w:rsidR="004F585C" w:rsidRPr="00D35B6D" w:rsidRDefault="00F4462D" w:rsidP="00D35B6D">
      <w:pPr>
        <w:ind w:left="567" w:hanging="567"/>
        <w:jc w:val="both"/>
      </w:pPr>
      <w:r>
        <w:rPr>
          <w:lang w:eastAsia="sk-SK"/>
        </w:rPr>
        <w:t xml:space="preserve">28.4   </w:t>
      </w:r>
      <w:r w:rsidRPr="008F6990">
        <w:rPr>
          <w:rFonts w:ascii="Arial" w:hAnsi="Arial" w:cs="Arial"/>
          <w:color w:val="000000"/>
          <w:sz w:val="20"/>
          <w:szCs w:val="20"/>
          <w:shd w:val="clear" w:color="auto" w:fill="FFFFFF"/>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8F6990">
        <w:rPr>
          <w:rFonts w:ascii="Arial" w:hAnsi="Arial" w:cs="Arial"/>
          <w:sz w:val="20"/>
          <w:szCs w:val="20"/>
        </w:rPr>
        <w:t xml:space="preserve"> </w:t>
      </w:r>
      <w:r w:rsidRPr="008F6990">
        <w:rPr>
          <w:rFonts w:ascii="Arial" w:hAnsi="Arial" w:cs="Arial"/>
          <w:color w:val="000000"/>
          <w:sz w:val="20"/>
          <w:szCs w:val="2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4A685D1E" w14:textId="77777777" w:rsidR="00746618" w:rsidRPr="00C10512" w:rsidRDefault="00746618" w:rsidP="008E5E54">
      <w:pPr>
        <w:pStyle w:val="Nadpis2"/>
        <w:rPr>
          <w:rFonts w:cs="Arial"/>
        </w:rPr>
      </w:pPr>
      <w:bookmarkStart w:id="62" w:name="_Toc461981433"/>
      <w:r w:rsidRPr="00C10512">
        <w:rPr>
          <w:rFonts w:cs="Arial"/>
        </w:rPr>
        <w:t>Časť VI.</w:t>
      </w:r>
      <w:bookmarkEnd w:id="62"/>
    </w:p>
    <w:p w14:paraId="20C91779" w14:textId="77777777" w:rsidR="00746618" w:rsidRPr="00C10512" w:rsidRDefault="00746618" w:rsidP="008E5E54">
      <w:pPr>
        <w:pStyle w:val="Nadpis2"/>
        <w:rPr>
          <w:rFonts w:cs="Arial"/>
        </w:rPr>
      </w:pPr>
      <w:bookmarkStart w:id="63" w:name="_Toc461981434"/>
      <w:r w:rsidRPr="00C10512">
        <w:rPr>
          <w:rFonts w:cs="Arial"/>
        </w:rPr>
        <w:t>Prijatie ponuky</w:t>
      </w:r>
      <w:bookmarkEnd w:id="63"/>
    </w:p>
    <w:p w14:paraId="5D96530C" w14:textId="77777777" w:rsidR="00746618" w:rsidRPr="00C10512" w:rsidRDefault="00746618" w:rsidP="008E5E54">
      <w:pPr>
        <w:pStyle w:val="Zkladntext"/>
        <w:tabs>
          <w:tab w:val="right" w:leader="dot" w:pos="10080"/>
        </w:tabs>
        <w:autoSpaceDE w:val="0"/>
        <w:autoSpaceDN w:val="0"/>
        <w:jc w:val="center"/>
        <w:rPr>
          <w:rFonts w:ascii="Arial" w:hAnsi="Arial" w:cs="Arial"/>
        </w:rPr>
      </w:pPr>
    </w:p>
    <w:p w14:paraId="39A57551" w14:textId="05CF23C8" w:rsidR="001B39B4" w:rsidRPr="00D35B6D" w:rsidRDefault="00275E57" w:rsidP="00D35B6D">
      <w:pPr>
        <w:pStyle w:val="Nadpis3"/>
        <w:numPr>
          <w:ilvl w:val="0"/>
          <w:numId w:val="0"/>
        </w:numPr>
        <w:tabs>
          <w:tab w:val="left" w:pos="567"/>
          <w:tab w:val="left" w:pos="851"/>
        </w:tabs>
        <w:spacing w:after="0"/>
        <w:ind w:left="567" w:hanging="567"/>
        <w:rPr>
          <w:rFonts w:cs="Arial"/>
          <w:noProof/>
        </w:rPr>
      </w:pPr>
      <w:bookmarkStart w:id="64" w:name="_Toc461981435"/>
      <w:r>
        <w:rPr>
          <w:rFonts w:cs="Arial"/>
          <w:noProof/>
        </w:rPr>
        <w:t>2</w:t>
      </w:r>
      <w:r w:rsidR="00F4462D">
        <w:rPr>
          <w:rFonts w:cs="Arial"/>
          <w:noProof/>
        </w:rPr>
        <w:t>9</w:t>
      </w:r>
      <w:r>
        <w:rPr>
          <w:rFonts w:cs="Arial"/>
          <w:noProof/>
        </w:rPr>
        <w:t xml:space="preserve">      </w:t>
      </w:r>
      <w:r w:rsidR="00796CF2" w:rsidRPr="00C10512">
        <w:rPr>
          <w:rFonts w:cs="Arial"/>
          <w:noProof/>
        </w:rPr>
        <w:t>Informácie o výsledku vyhodnotenia ponúk</w:t>
      </w:r>
      <w:bookmarkEnd w:id="64"/>
    </w:p>
    <w:p w14:paraId="0366A084" w14:textId="77777777" w:rsidR="003622D4" w:rsidRPr="00C10512" w:rsidRDefault="003622D4" w:rsidP="000049DE">
      <w:pPr>
        <w:pStyle w:val="Odsekzoznamu"/>
        <w:numPr>
          <w:ilvl w:val="0"/>
          <w:numId w:val="29"/>
        </w:numPr>
        <w:autoSpaceDE w:val="0"/>
        <w:autoSpaceDN w:val="0"/>
        <w:jc w:val="both"/>
        <w:rPr>
          <w:rFonts w:cs="Arial"/>
          <w:vanish/>
          <w:sz w:val="20"/>
          <w:szCs w:val="20"/>
        </w:rPr>
      </w:pPr>
    </w:p>
    <w:p w14:paraId="1328A386" w14:textId="77777777" w:rsidR="003622D4" w:rsidRPr="00C10512" w:rsidRDefault="003622D4" w:rsidP="000049DE">
      <w:pPr>
        <w:pStyle w:val="Odsekzoznamu"/>
        <w:numPr>
          <w:ilvl w:val="0"/>
          <w:numId w:val="29"/>
        </w:numPr>
        <w:autoSpaceDE w:val="0"/>
        <w:autoSpaceDN w:val="0"/>
        <w:jc w:val="both"/>
        <w:rPr>
          <w:rFonts w:cs="Arial"/>
          <w:vanish/>
          <w:sz w:val="20"/>
          <w:szCs w:val="20"/>
        </w:rPr>
      </w:pPr>
    </w:p>
    <w:p w14:paraId="6C6C40AC" w14:textId="30B4C690" w:rsidR="00DB4A1A" w:rsidRPr="00C10512" w:rsidRDefault="00AE63D7" w:rsidP="009B72A5">
      <w:pPr>
        <w:autoSpaceDE w:val="0"/>
        <w:autoSpaceDN w:val="0"/>
        <w:spacing w:after="0" w:line="240" w:lineRule="auto"/>
        <w:ind w:left="567" w:hanging="567"/>
        <w:jc w:val="both"/>
        <w:rPr>
          <w:rFonts w:ascii="Arial" w:eastAsia="Calibri" w:hAnsi="Arial" w:cs="Arial"/>
          <w:sz w:val="20"/>
          <w:szCs w:val="20"/>
        </w:rPr>
      </w:pPr>
      <w:r w:rsidRPr="00C10512">
        <w:rPr>
          <w:rFonts w:ascii="Arial" w:hAnsi="Arial" w:cs="Arial"/>
          <w:sz w:val="20"/>
          <w:szCs w:val="20"/>
        </w:rPr>
        <w:t>2</w:t>
      </w:r>
      <w:r w:rsidR="00F4462D">
        <w:rPr>
          <w:rFonts w:ascii="Arial" w:hAnsi="Arial" w:cs="Arial"/>
          <w:sz w:val="20"/>
          <w:szCs w:val="20"/>
        </w:rPr>
        <w:t>9</w:t>
      </w:r>
      <w:r w:rsidRPr="00C10512">
        <w:rPr>
          <w:rFonts w:ascii="Arial" w:hAnsi="Arial" w:cs="Arial"/>
          <w:sz w:val="20"/>
          <w:szCs w:val="20"/>
        </w:rPr>
        <w:t>.</w:t>
      </w:r>
      <w:r w:rsidR="004A1F22" w:rsidRPr="00C10512">
        <w:rPr>
          <w:rFonts w:ascii="Arial" w:hAnsi="Arial" w:cs="Arial"/>
          <w:sz w:val="20"/>
          <w:szCs w:val="20"/>
        </w:rPr>
        <w:t>1</w:t>
      </w:r>
      <w:r w:rsidR="00457ED0" w:rsidRPr="00C10512">
        <w:rPr>
          <w:rFonts w:ascii="Arial" w:hAnsi="Arial" w:cs="Arial"/>
          <w:sz w:val="20"/>
          <w:szCs w:val="20"/>
        </w:rPr>
        <w:tab/>
      </w:r>
      <w:r w:rsidR="00457ED0" w:rsidRPr="00C10512">
        <w:rPr>
          <w:rFonts w:ascii="Arial" w:eastAsia="Calibri" w:hAnsi="Arial" w:cs="Arial"/>
          <w:sz w:val="20"/>
          <w:szCs w:val="20"/>
        </w:rPr>
        <w:t xml:space="preserve">Verejný obstarávateľ po vyhodnotení ponúk a po odoslaní všetkých oznámení o vylúčení uchádzača, bezodkladne </w:t>
      </w:r>
      <w:r w:rsidR="00D77ABD" w:rsidRPr="00C10512">
        <w:rPr>
          <w:rFonts w:ascii="Arial" w:eastAsia="Calibri" w:hAnsi="Arial" w:cs="Arial"/>
          <w:sz w:val="20"/>
          <w:szCs w:val="20"/>
        </w:rPr>
        <w:t>o</w:t>
      </w:r>
      <w:r w:rsidR="00457ED0" w:rsidRPr="00C10512">
        <w:rPr>
          <w:rFonts w:ascii="Arial" w:eastAsia="Calibri" w:hAnsi="Arial" w:cs="Arial"/>
          <w:sz w:val="20"/>
          <w:szCs w:val="20"/>
        </w:rPr>
        <w:t xml:space="preserve">známi všetkým </w:t>
      </w:r>
      <w:r w:rsidR="00BC71E9" w:rsidRPr="00C10512">
        <w:rPr>
          <w:rFonts w:ascii="Arial" w:eastAsia="Calibri" w:hAnsi="Arial" w:cs="Arial"/>
          <w:sz w:val="20"/>
          <w:szCs w:val="20"/>
        </w:rPr>
        <w:t xml:space="preserve">dotknutým </w:t>
      </w:r>
      <w:r w:rsidR="00457ED0" w:rsidRPr="00C10512">
        <w:rPr>
          <w:rFonts w:ascii="Arial" w:eastAsia="Calibri" w:hAnsi="Arial" w:cs="Arial"/>
          <w:sz w:val="20"/>
          <w:szCs w:val="20"/>
        </w:rPr>
        <w:t>uchádzačom</w:t>
      </w:r>
      <w:r w:rsidR="001B39B4" w:rsidRPr="00C10512">
        <w:rPr>
          <w:rFonts w:ascii="Arial" w:eastAsia="Calibri" w:hAnsi="Arial" w:cs="Arial"/>
          <w:sz w:val="20"/>
          <w:szCs w:val="20"/>
        </w:rPr>
        <w:t>,</w:t>
      </w:r>
      <w:r w:rsidR="00457ED0" w:rsidRPr="00C10512">
        <w:rPr>
          <w:rFonts w:ascii="Arial" w:eastAsia="Calibri" w:hAnsi="Arial" w:cs="Arial"/>
          <w:sz w:val="20"/>
          <w:szCs w:val="20"/>
        </w:rPr>
        <w:t xml:space="preserve"> výsledok vyhodnotenia ponúk, vrátane poradia uchádzačov a súčasne </w:t>
      </w:r>
      <w:r w:rsidRPr="00C10512">
        <w:rPr>
          <w:rFonts w:ascii="Arial" w:eastAsia="Calibri" w:hAnsi="Arial" w:cs="Arial"/>
          <w:sz w:val="20"/>
          <w:szCs w:val="20"/>
        </w:rPr>
        <w:t>u</w:t>
      </w:r>
      <w:r w:rsidR="00457ED0" w:rsidRPr="00C10512">
        <w:rPr>
          <w:rFonts w:ascii="Arial" w:eastAsia="Calibri" w:hAnsi="Arial" w:cs="Arial"/>
          <w:sz w:val="20"/>
          <w:szCs w:val="20"/>
        </w:rPr>
        <w:t>verejn</w:t>
      </w:r>
      <w:r w:rsidRPr="00C10512">
        <w:rPr>
          <w:rFonts w:ascii="Arial" w:eastAsia="Calibri" w:hAnsi="Arial" w:cs="Arial"/>
          <w:sz w:val="20"/>
          <w:szCs w:val="20"/>
        </w:rPr>
        <w:t>í</w:t>
      </w:r>
      <w:r w:rsidR="00457ED0" w:rsidRPr="00C10512">
        <w:rPr>
          <w:rFonts w:ascii="Arial" w:eastAsia="Calibri" w:hAnsi="Arial" w:cs="Arial"/>
          <w:sz w:val="20"/>
          <w:szCs w:val="20"/>
        </w:rPr>
        <w:t xml:space="preserve"> informáciu o</w:t>
      </w:r>
      <w:r w:rsidR="00457ED0" w:rsidRPr="00C10512">
        <w:rPr>
          <w:rFonts w:ascii="Arial" w:hAnsi="Arial" w:cs="Arial"/>
          <w:sz w:val="20"/>
          <w:szCs w:val="20"/>
        </w:rPr>
        <w:t xml:space="preserve"> </w:t>
      </w:r>
      <w:r w:rsidR="00457ED0" w:rsidRPr="00C10512">
        <w:rPr>
          <w:rFonts w:ascii="Arial" w:eastAsia="Calibri" w:hAnsi="Arial" w:cs="Arial"/>
          <w:sz w:val="20"/>
          <w:szCs w:val="20"/>
        </w:rPr>
        <w:t>výsledku vyhodnotenia ponúk a poradie uchádzačov v</w:t>
      </w:r>
      <w:r w:rsidR="00D379A9" w:rsidRPr="00C10512">
        <w:rPr>
          <w:rFonts w:ascii="Arial" w:eastAsia="Calibri" w:hAnsi="Arial" w:cs="Arial"/>
          <w:sz w:val="20"/>
          <w:szCs w:val="20"/>
        </w:rPr>
        <w:t> </w:t>
      </w:r>
      <w:r w:rsidR="00457ED0" w:rsidRPr="00C10512">
        <w:rPr>
          <w:rFonts w:ascii="Arial" w:eastAsia="Calibri" w:hAnsi="Arial" w:cs="Arial"/>
          <w:sz w:val="20"/>
          <w:szCs w:val="20"/>
        </w:rPr>
        <w:t>profile</w:t>
      </w:r>
      <w:r w:rsidR="00D379A9" w:rsidRPr="00C10512">
        <w:rPr>
          <w:rFonts w:ascii="Arial" w:eastAsia="Calibri" w:hAnsi="Arial" w:cs="Arial"/>
          <w:sz w:val="20"/>
          <w:szCs w:val="20"/>
        </w:rPr>
        <w:t xml:space="preserve"> a v systéme JOSEPHINE</w:t>
      </w:r>
      <w:r w:rsidR="00457ED0" w:rsidRPr="00C10512">
        <w:rPr>
          <w:rFonts w:ascii="Arial" w:eastAsia="Calibri" w:hAnsi="Arial" w:cs="Arial"/>
          <w:sz w:val="20"/>
          <w:szCs w:val="20"/>
        </w:rPr>
        <w:t>.</w:t>
      </w:r>
      <w:r w:rsidR="00BC71E9" w:rsidRPr="00C10512">
        <w:rPr>
          <w:rFonts w:ascii="Arial" w:eastAsia="Calibri" w:hAnsi="Arial" w:cs="Arial"/>
          <w:sz w:val="20"/>
          <w:szCs w:val="20"/>
        </w:rPr>
        <w:t xml:space="preserve"> </w:t>
      </w:r>
      <w:r w:rsidR="00BC71E9" w:rsidRPr="00C10512">
        <w:rPr>
          <w:rFonts w:ascii="Arial" w:hAnsi="Arial" w:cs="Arial"/>
          <w:sz w:val="20"/>
          <w:szCs w:val="20"/>
        </w:rPr>
        <w:t xml:space="preserve">Dotknutým uchádzačom je uchádzač, ktorého ponuka sa vyhodnocovala, vylúčený uchádzač, ktorému plynie lehota na podanie námietok proti vylúčeniu a uchádzač, ktorý podal námietky proti vylúčeniu, pričom úrad o námietkach zatiaľ právoplatne nerozhodol. </w:t>
      </w:r>
      <w:r w:rsidR="00457ED0" w:rsidRPr="00C10512">
        <w:rPr>
          <w:rFonts w:ascii="Arial" w:eastAsia="Calibri" w:hAnsi="Arial" w:cs="Arial"/>
          <w:sz w:val="20"/>
          <w:szCs w:val="20"/>
        </w:rPr>
        <w:t>Úspešnému uchádzačovi alebo</w:t>
      </w:r>
      <w:r w:rsidR="00457ED0" w:rsidRPr="00C10512">
        <w:rPr>
          <w:rFonts w:ascii="Arial" w:hAnsi="Arial" w:cs="Arial"/>
          <w:sz w:val="20"/>
          <w:szCs w:val="20"/>
        </w:rPr>
        <w:t xml:space="preserve"> </w:t>
      </w:r>
      <w:r w:rsidR="00457ED0" w:rsidRPr="00C10512">
        <w:rPr>
          <w:rFonts w:ascii="Arial" w:eastAsia="Calibri" w:hAnsi="Arial" w:cs="Arial"/>
          <w:sz w:val="20"/>
          <w:szCs w:val="20"/>
        </w:rPr>
        <w:t xml:space="preserve">uchádzačom oznámi, že jeho ponuku alebo ponuky prijíma. Neúspešnému uchádzačovi oznámi, že neuspel a dôvody neprijatia jeho ponuky. </w:t>
      </w:r>
      <w:r w:rsidR="00BC71E9" w:rsidRPr="00C10512">
        <w:rPr>
          <w:rFonts w:ascii="Arial" w:eastAsia="Calibri" w:hAnsi="Arial" w:cs="Arial"/>
          <w:sz w:val="20"/>
          <w:szCs w:val="20"/>
        </w:rPr>
        <w:t>V</w:t>
      </w:r>
      <w:r w:rsidR="00457ED0" w:rsidRPr="00C10512">
        <w:rPr>
          <w:rFonts w:ascii="Arial" w:eastAsia="Calibri" w:hAnsi="Arial" w:cs="Arial"/>
          <w:sz w:val="20"/>
          <w:szCs w:val="20"/>
        </w:rPr>
        <w:t xml:space="preserve"> informácii o výsledku vyhodnotenia ponúk uvedie </w:t>
      </w:r>
      <w:r w:rsidR="00BC71E9" w:rsidRPr="00C10512">
        <w:rPr>
          <w:rFonts w:ascii="Arial" w:eastAsia="Calibri" w:hAnsi="Arial" w:cs="Arial"/>
          <w:sz w:val="20"/>
          <w:szCs w:val="20"/>
        </w:rPr>
        <w:t>najmä</w:t>
      </w:r>
      <w:r w:rsidR="00B40FEF" w:rsidRPr="00C10512">
        <w:rPr>
          <w:rFonts w:ascii="Arial" w:eastAsia="Calibri" w:hAnsi="Arial" w:cs="Arial"/>
          <w:sz w:val="20"/>
          <w:szCs w:val="20"/>
        </w:rPr>
        <w:t xml:space="preserve"> </w:t>
      </w:r>
      <w:r w:rsidR="00457ED0" w:rsidRPr="00C10512">
        <w:rPr>
          <w:rFonts w:ascii="Arial" w:eastAsia="Calibri" w:hAnsi="Arial" w:cs="Arial"/>
          <w:sz w:val="20"/>
          <w:szCs w:val="20"/>
        </w:rPr>
        <w:t>identifikáciu úspešného uchádzača</w:t>
      </w:r>
      <w:r w:rsidRPr="00C10512">
        <w:rPr>
          <w:rFonts w:ascii="Arial" w:eastAsia="Calibri" w:hAnsi="Arial" w:cs="Arial"/>
          <w:sz w:val="20"/>
          <w:szCs w:val="20"/>
        </w:rPr>
        <w:t xml:space="preserve"> alebo uchádzačov</w:t>
      </w:r>
      <w:r w:rsidR="00457ED0" w:rsidRPr="00C10512">
        <w:rPr>
          <w:rFonts w:ascii="Arial" w:eastAsia="Calibri" w:hAnsi="Arial" w:cs="Arial"/>
          <w:sz w:val="20"/>
          <w:szCs w:val="20"/>
        </w:rPr>
        <w:t xml:space="preserve">, informáciu o charakteristikách a výhodách prijatej ponuky </w:t>
      </w:r>
      <w:r w:rsidRPr="00C10512">
        <w:rPr>
          <w:rFonts w:ascii="Arial" w:eastAsia="Calibri" w:hAnsi="Arial" w:cs="Arial"/>
          <w:sz w:val="20"/>
          <w:szCs w:val="20"/>
        </w:rPr>
        <w:t>alebo ponúk</w:t>
      </w:r>
      <w:r w:rsidR="00623FAA" w:rsidRPr="00C10512">
        <w:rPr>
          <w:rFonts w:ascii="Arial" w:hAnsi="Arial" w:cs="Arial"/>
          <w:color w:val="000000" w:themeColor="text1"/>
          <w:sz w:val="20"/>
          <w:szCs w:val="20"/>
        </w:rPr>
        <w:t xml:space="preserve">, </w:t>
      </w:r>
      <w:r w:rsidR="00623FAA" w:rsidRPr="00C10512">
        <w:rPr>
          <w:rFonts w:ascii="Arial" w:eastAsia="Calibri" w:hAnsi="Arial" w:cs="Arial"/>
          <w:sz w:val="20"/>
          <w:szCs w:val="20"/>
        </w:rPr>
        <w:t>výsledok vyhodnotenia splnenia podmienok účasti u úspešného uchádzača</w:t>
      </w:r>
      <w:r w:rsidRPr="00C10512">
        <w:rPr>
          <w:rFonts w:ascii="Arial" w:eastAsia="Calibri" w:hAnsi="Arial" w:cs="Arial"/>
          <w:sz w:val="20"/>
          <w:szCs w:val="20"/>
        </w:rPr>
        <w:t xml:space="preserve"> </w:t>
      </w:r>
      <w:r w:rsidR="00457ED0" w:rsidRPr="00C10512">
        <w:rPr>
          <w:rFonts w:ascii="Arial" w:eastAsia="Calibri" w:hAnsi="Arial" w:cs="Arial"/>
          <w:sz w:val="20"/>
          <w:szCs w:val="20"/>
        </w:rPr>
        <w:t>a lehotu, v ktorej môže byť doručená námietka</w:t>
      </w:r>
      <w:r w:rsidR="00623FAA" w:rsidRPr="00C10512">
        <w:rPr>
          <w:rFonts w:ascii="Arial" w:eastAsia="Calibri" w:hAnsi="Arial" w:cs="Arial"/>
          <w:sz w:val="20"/>
          <w:szCs w:val="20"/>
        </w:rPr>
        <w:t>.</w:t>
      </w:r>
      <w:r w:rsidR="00457ED0" w:rsidRPr="00C10512">
        <w:rPr>
          <w:rFonts w:ascii="Arial" w:eastAsia="Calibri" w:hAnsi="Arial" w:cs="Arial"/>
          <w:sz w:val="20"/>
          <w:szCs w:val="20"/>
        </w:rPr>
        <w:t xml:space="preserve"> </w:t>
      </w:r>
    </w:p>
    <w:p w14:paraId="477E8B24" w14:textId="32E41619" w:rsidR="00EC4505" w:rsidRPr="00C10512" w:rsidRDefault="00EC4505" w:rsidP="008E5E54">
      <w:pPr>
        <w:pStyle w:val="Zkladntext"/>
        <w:tabs>
          <w:tab w:val="right" w:leader="dot" w:pos="10080"/>
        </w:tabs>
        <w:autoSpaceDE w:val="0"/>
        <w:autoSpaceDN w:val="0"/>
        <w:rPr>
          <w:rFonts w:ascii="Arial" w:hAnsi="Arial" w:cs="Arial"/>
          <w:sz w:val="20"/>
          <w:szCs w:val="20"/>
        </w:rPr>
      </w:pPr>
    </w:p>
    <w:p w14:paraId="2D6E6CAD" w14:textId="04C50AD3" w:rsidR="001B39B4" w:rsidRPr="00D35B6D" w:rsidRDefault="00F4462D" w:rsidP="00D35B6D">
      <w:pPr>
        <w:pStyle w:val="Nadpis3"/>
        <w:numPr>
          <w:ilvl w:val="0"/>
          <w:numId w:val="0"/>
        </w:numPr>
        <w:spacing w:after="0"/>
        <w:ind w:left="567" w:hanging="567"/>
        <w:rPr>
          <w:rFonts w:cs="Arial"/>
          <w:noProof/>
        </w:rPr>
      </w:pPr>
      <w:bookmarkStart w:id="65" w:name="_Toc461981436"/>
      <w:r>
        <w:rPr>
          <w:rFonts w:cs="Arial"/>
          <w:noProof/>
        </w:rPr>
        <w:t>30</w:t>
      </w:r>
      <w:r w:rsidR="00275E57">
        <w:rPr>
          <w:rFonts w:cs="Arial"/>
          <w:noProof/>
        </w:rPr>
        <w:t xml:space="preserve">      </w:t>
      </w:r>
      <w:r w:rsidR="00796CF2" w:rsidRPr="00C10512">
        <w:rPr>
          <w:rFonts w:cs="Arial"/>
          <w:noProof/>
        </w:rPr>
        <w:t xml:space="preserve">Uzavretie </w:t>
      </w:r>
      <w:r w:rsidR="00FD14A6" w:rsidRPr="00C10512">
        <w:rPr>
          <w:rFonts w:cs="Arial"/>
          <w:noProof/>
        </w:rPr>
        <w:t>Z</w:t>
      </w:r>
      <w:r w:rsidR="00830B1E" w:rsidRPr="00C10512">
        <w:rPr>
          <w:rFonts w:cs="Arial"/>
          <w:noProof/>
        </w:rPr>
        <w:t>mluvy</w:t>
      </w:r>
      <w:bookmarkEnd w:id="65"/>
    </w:p>
    <w:p w14:paraId="5B9F515A" w14:textId="77777777" w:rsidR="00B60334" w:rsidRPr="00C10512" w:rsidRDefault="00B60334" w:rsidP="000049DE">
      <w:pPr>
        <w:pStyle w:val="Odsekzoznamu"/>
        <w:numPr>
          <w:ilvl w:val="0"/>
          <w:numId w:val="30"/>
        </w:numPr>
        <w:autoSpaceDE w:val="0"/>
        <w:autoSpaceDN w:val="0"/>
        <w:jc w:val="both"/>
        <w:rPr>
          <w:rFonts w:cs="Arial"/>
          <w:vanish/>
          <w:sz w:val="20"/>
          <w:szCs w:val="20"/>
        </w:rPr>
      </w:pPr>
    </w:p>
    <w:p w14:paraId="0A00DBBD" w14:textId="77777777" w:rsidR="00B60334" w:rsidRPr="00C10512" w:rsidRDefault="00B60334" w:rsidP="000049DE">
      <w:pPr>
        <w:pStyle w:val="Odsekzoznamu"/>
        <w:numPr>
          <w:ilvl w:val="0"/>
          <w:numId w:val="30"/>
        </w:numPr>
        <w:autoSpaceDE w:val="0"/>
        <w:autoSpaceDN w:val="0"/>
        <w:jc w:val="both"/>
        <w:rPr>
          <w:rFonts w:cs="Arial"/>
          <w:vanish/>
          <w:sz w:val="20"/>
          <w:szCs w:val="20"/>
        </w:rPr>
      </w:pPr>
    </w:p>
    <w:p w14:paraId="56A27E5E" w14:textId="29F9CAFD" w:rsidR="00543A80"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 xml:space="preserve">.1  </w:t>
      </w:r>
      <w:r w:rsidR="00F31656" w:rsidRPr="00C10512">
        <w:rPr>
          <w:rFonts w:ascii="Arial" w:hAnsi="Arial" w:cs="Arial"/>
          <w:sz w:val="20"/>
          <w:szCs w:val="20"/>
        </w:rPr>
        <w:t xml:space="preserve">Uzavretá </w:t>
      </w:r>
      <w:r w:rsidR="00837195" w:rsidRPr="00C10512">
        <w:rPr>
          <w:rFonts w:ascii="Arial" w:hAnsi="Arial" w:cs="Arial"/>
          <w:sz w:val="20"/>
          <w:szCs w:val="20"/>
        </w:rPr>
        <w:t xml:space="preserve">Zmluva </w:t>
      </w:r>
      <w:r w:rsidR="00F31656" w:rsidRPr="00C10512">
        <w:rPr>
          <w:rFonts w:ascii="Arial" w:hAnsi="Arial" w:cs="Arial"/>
          <w:sz w:val="20"/>
          <w:szCs w:val="20"/>
        </w:rPr>
        <w:t>nesmie byť v rozpore s týmito SP a s ponukou predloženou úspešným uchádzačom</w:t>
      </w:r>
      <w:r w:rsidR="000C0A25" w:rsidRPr="00C10512">
        <w:rPr>
          <w:rFonts w:ascii="Arial" w:hAnsi="Arial" w:cs="Arial"/>
          <w:sz w:val="20"/>
          <w:szCs w:val="20"/>
        </w:rPr>
        <w:t>.</w:t>
      </w:r>
    </w:p>
    <w:p w14:paraId="3D57B799" w14:textId="77777777" w:rsidR="00543A80" w:rsidRDefault="00543A80" w:rsidP="00275E57">
      <w:pPr>
        <w:autoSpaceDE w:val="0"/>
        <w:autoSpaceDN w:val="0"/>
        <w:spacing w:after="0" w:line="240" w:lineRule="auto"/>
        <w:ind w:left="567" w:hanging="567"/>
        <w:jc w:val="both"/>
        <w:rPr>
          <w:rFonts w:ascii="Arial" w:hAnsi="Arial" w:cs="Arial"/>
          <w:sz w:val="20"/>
          <w:szCs w:val="20"/>
        </w:rPr>
      </w:pPr>
    </w:p>
    <w:p w14:paraId="5DFAA6AB" w14:textId="2E406F9B" w:rsidR="00BF4C52" w:rsidRPr="00C10512" w:rsidRDefault="00543A80"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 xml:space="preserve">30.2   </w:t>
      </w:r>
      <w:r w:rsidR="00524734" w:rsidRPr="00C10512">
        <w:rPr>
          <w:rFonts w:ascii="Arial" w:hAnsi="Arial" w:cs="Arial"/>
          <w:color w:val="000000"/>
          <w:sz w:val="20"/>
          <w:szCs w:val="20"/>
          <w:shd w:val="clear" w:color="auto" w:fill="FFFFFF"/>
        </w:rPr>
        <w:t xml:space="preserve">Verejný obstarávateľ nesmie uzavrieť </w:t>
      </w:r>
      <w:r w:rsidR="000C0A25" w:rsidRPr="00C10512">
        <w:rPr>
          <w:rFonts w:ascii="Arial" w:hAnsi="Arial" w:cs="Arial"/>
          <w:color w:val="000000"/>
          <w:sz w:val="20"/>
          <w:szCs w:val="20"/>
          <w:shd w:val="clear" w:color="auto" w:fill="FFFFFF"/>
        </w:rPr>
        <w:t>Z</w:t>
      </w:r>
      <w:r w:rsidR="00524734" w:rsidRPr="00C10512">
        <w:rPr>
          <w:rFonts w:ascii="Arial" w:hAnsi="Arial" w:cs="Arial"/>
          <w:color w:val="000000"/>
          <w:sz w:val="20"/>
          <w:szCs w:val="20"/>
          <w:shd w:val="clear" w:color="auto" w:fill="FFFFFF"/>
        </w:rPr>
        <w:t>mluvu s uchádzačom, ktor</w:t>
      </w:r>
      <w:r>
        <w:rPr>
          <w:rFonts w:ascii="Arial" w:hAnsi="Arial" w:cs="Arial"/>
          <w:color w:val="000000"/>
          <w:sz w:val="20"/>
          <w:szCs w:val="20"/>
          <w:shd w:val="clear" w:color="auto" w:fill="FFFFFF"/>
        </w:rPr>
        <w:t>ý</w:t>
      </w:r>
      <w:r w:rsidR="00524734" w:rsidRPr="00C10512">
        <w:rPr>
          <w:rFonts w:ascii="Arial" w:hAnsi="Arial" w:cs="Arial"/>
          <w:color w:val="000000"/>
          <w:sz w:val="20"/>
          <w:szCs w:val="20"/>
          <w:shd w:val="clear" w:color="auto" w:fill="FFFFFF"/>
        </w:rPr>
        <w:t xml:space="preserve"> m</w:t>
      </w:r>
      <w:r>
        <w:rPr>
          <w:rFonts w:ascii="Arial" w:hAnsi="Arial" w:cs="Arial"/>
          <w:color w:val="000000"/>
          <w:sz w:val="20"/>
          <w:szCs w:val="20"/>
          <w:shd w:val="clear" w:color="auto" w:fill="FFFFFF"/>
        </w:rPr>
        <w:t>á</w:t>
      </w:r>
      <w:r w:rsidR="00524734" w:rsidRPr="00C10512">
        <w:rPr>
          <w:rFonts w:ascii="Arial" w:hAnsi="Arial" w:cs="Arial"/>
          <w:color w:val="000000"/>
          <w:sz w:val="20"/>
          <w:szCs w:val="20"/>
          <w:shd w:val="clear" w:color="auto" w:fill="FFFFFF"/>
        </w:rPr>
        <w:t xml:space="preserve"> povinnosť zapisovať sa do registra partnerov verejného sektora</w:t>
      </w:r>
      <w:r w:rsidR="00524734" w:rsidRPr="00C10512">
        <w:rPr>
          <w:rStyle w:val="Odkaznapoznmkupodiarou"/>
          <w:rFonts w:ascii="Arial" w:hAnsi="Arial" w:cs="Arial"/>
          <w:color w:val="000000"/>
          <w:sz w:val="20"/>
          <w:szCs w:val="20"/>
          <w:shd w:val="clear" w:color="auto" w:fill="FFFFFF"/>
        </w:rPr>
        <w:footnoteReference w:id="2"/>
      </w:r>
      <w:r w:rsidR="00524734" w:rsidRPr="00C10512">
        <w:rPr>
          <w:rStyle w:val="apple-converted-space"/>
          <w:rFonts w:ascii="Arial" w:hAnsi="Arial" w:cs="Arial"/>
          <w:color w:val="000000"/>
          <w:sz w:val="20"/>
          <w:szCs w:val="20"/>
          <w:shd w:val="clear" w:color="auto" w:fill="FFFFFF"/>
        </w:rPr>
        <w:t> </w:t>
      </w:r>
      <w:r w:rsidRPr="008F6990">
        <w:rPr>
          <w:rFonts w:ascii="Arial" w:hAnsi="Arial" w:cs="Arial"/>
          <w:sz w:val="20"/>
          <w:szCs w:val="20"/>
        </w:rPr>
        <w:t xml:space="preserve">podľa zákona č. 315/2016 Z. z. o registri partnerov verejného </w:t>
      </w:r>
      <w:r w:rsidRPr="008F6990">
        <w:rPr>
          <w:rFonts w:ascii="Arial" w:hAnsi="Arial" w:cs="Arial"/>
          <w:sz w:val="20"/>
          <w:szCs w:val="20"/>
        </w:rPr>
        <w:lastRenderedPageBreak/>
        <w:t>sektora a o zmene a doplnení niektorých zákonov v znení neskorších predpisov (ďalej len „register partnerov verejného sektora“)</w:t>
      </w:r>
      <w:r>
        <w:rPr>
          <w:rFonts w:ascii="Arial" w:hAnsi="Arial" w:cs="Arial"/>
          <w:sz w:val="20"/>
          <w:szCs w:val="20"/>
        </w:rPr>
        <w:t xml:space="preserve"> </w:t>
      </w:r>
      <w:r w:rsidR="00524734" w:rsidRPr="00C10512">
        <w:rPr>
          <w:rFonts w:ascii="Arial" w:hAnsi="Arial" w:cs="Arial"/>
          <w:color w:val="000000"/>
          <w:sz w:val="20"/>
          <w:szCs w:val="20"/>
          <w:shd w:val="clear" w:color="auto" w:fill="FFFFFF"/>
        </w:rPr>
        <w:t xml:space="preserve">a nie </w:t>
      </w:r>
      <w:r>
        <w:rPr>
          <w:rFonts w:ascii="Arial" w:hAnsi="Arial" w:cs="Arial"/>
          <w:color w:val="000000"/>
          <w:sz w:val="20"/>
          <w:szCs w:val="20"/>
          <w:shd w:val="clear" w:color="auto" w:fill="FFFFFF"/>
        </w:rPr>
        <w:t>je</w:t>
      </w:r>
      <w:r w:rsidR="00524734" w:rsidRPr="00C10512">
        <w:rPr>
          <w:rFonts w:ascii="Arial" w:hAnsi="Arial" w:cs="Arial"/>
          <w:color w:val="000000"/>
          <w:sz w:val="20"/>
          <w:szCs w:val="20"/>
          <w:shd w:val="clear" w:color="auto" w:fill="FFFFFF"/>
        </w:rPr>
        <w:t xml:space="preserve"> zapísan</w:t>
      </w:r>
      <w:r>
        <w:rPr>
          <w:rFonts w:ascii="Arial" w:hAnsi="Arial" w:cs="Arial"/>
          <w:color w:val="000000"/>
          <w:sz w:val="20"/>
          <w:szCs w:val="20"/>
          <w:shd w:val="clear" w:color="auto" w:fill="FFFFFF"/>
        </w:rPr>
        <w:t>ý</w:t>
      </w:r>
      <w:r w:rsidR="00524734" w:rsidRPr="00C10512">
        <w:rPr>
          <w:rFonts w:ascii="Arial" w:hAnsi="Arial" w:cs="Arial"/>
          <w:color w:val="000000"/>
          <w:sz w:val="20"/>
          <w:szCs w:val="20"/>
          <w:shd w:val="clear" w:color="auto" w:fill="FFFFFF"/>
        </w:rPr>
        <w:t xml:space="preserve"> v registri partnerov verejného sektora</w:t>
      </w:r>
      <w:r w:rsidR="00524734" w:rsidRPr="00C10512">
        <w:rPr>
          <w:rStyle w:val="Odkaznapoznmkupodiarou"/>
          <w:rFonts w:ascii="Arial" w:hAnsi="Arial" w:cs="Arial"/>
          <w:sz w:val="20"/>
          <w:szCs w:val="20"/>
        </w:rPr>
        <w:footnoteReference w:id="3"/>
      </w:r>
      <w:r w:rsidR="00524734" w:rsidRPr="00C10512">
        <w:rPr>
          <w:rStyle w:val="apple-converted-space"/>
          <w:rFonts w:ascii="Arial" w:hAnsi="Arial" w:cs="Arial"/>
          <w:color w:val="000000"/>
          <w:sz w:val="20"/>
          <w:szCs w:val="20"/>
          <w:shd w:val="clear" w:color="auto" w:fill="FFFFFF"/>
        </w:rPr>
        <w:t> </w:t>
      </w:r>
      <w:r w:rsidR="00524734" w:rsidRPr="00C10512">
        <w:rPr>
          <w:rFonts w:ascii="Arial" w:hAnsi="Arial" w:cs="Arial"/>
          <w:color w:val="000000"/>
          <w:sz w:val="20"/>
          <w:szCs w:val="20"/>
          <w:shd w:val="clear" w:color="auto" w:fill="FFFFFF"/>
        </w:rPr>
        <w:t xml:space="preserve">alebo </w:t>
      </w:r>
      <w:r>
        <w:rPr>
          <w:rFonts w:ascii="Arial" w:hAnsi="Arial" w:cs="Arial"/>
          <w:color w:val="000000"/>
          <w:sz w:val="20"/>
          <w:szCs w:val="20"/>
          <w:shd w:val="clear" w:color="auto" w:fill="FFFFFF"/>
        </w:rPr>
        <w:t xml:space="preserve">uchádzačom, </w:t>
      </w:r>
      <w:r w:rsidR="00524734" w:rsidRPr="00C10512">
        <w:rPr>
          <w:rFonts w:ascii="Arial" w:hAnsi="Arial" w:cs="Arial"/>
          <w:color w:val="000000"/>
          <w:sz w:val="20"/>
          <w:szCs w:val="20"/>
          <w:shd w:val="clear" w:color="auto" w:fill="FFFFFF"/>
        </w:rPr>
        <w:t>ktor</w:t>
      </w:r>
      <w:r>
        <w:rPr>
          <w:rFonts w:ascii="Arial" w:hAnsi="Arial" w:cs="Arial"/>
          <w:color w:val="000000"/>
          <w:sz w:val="20"/>
          <w:szCs w:val="20"/>
          <w:shd w:val="clear" w:color="auto" w:fill="FFFFFF"/>
        </w:rPr>
        <w:t>ého</w:t>
      </w:r>
      <w:r w:rsidR="00524734" w:rsidRPr="00C10512">
        <w:rPr>
          <w:rFonts w:ascii="Arial" w:hAnsi="Arial" w:cs="Arial"/>
          <w:color w:val="000000"/>
          <w:sz w:val="20"/>
          <w:szCs w:val="20"/>
          <w:shd w:val="clear" w:color="auto" w:fill="FFFFFF"/>
        </w:rPr>
        <w:t xml:space="preserve"> subdodávatelia alebo subdodávatelia podľa osobitného predpisu,</w:t>
      </w:r>
      <w:hyperlink r:id="rId18" w:anchor="f4439932" w:history="1">
        <w:r w:rsidR="00524734" w:rsidRPr="00C10512">
          <w:rPr>
            <w:rStyle w:val="Hypertextovprepojenie"/>
            <w:rFonts w:ascii="Arial" w:hAnsi="Arial" w:cs="Arial"/>
            <w:bCs/>
            <w:sz w:val="20"/>
            <w:szCs w:val="20"/>
            <w:shd w:val="clear" w:color="auto" w:fill="FFFFFF"/>
            <w:vertAlign w:val="superscript"/>
          </w:rPr>
          <w:t>1</w:t>
        </w:r>
      </w:hyperlink>
      <w:r w:rsidR="00524734" w:rsidRPr="00C10512">
        <w:rPr>
          <w:rStyle w:val="apple-converted-space"/>
          <w:rFonts w:ascii="Arial" w:hAnsi="Arial" w:cs="Arial"/>
          <w:color w:val="000000"/>
          <w:sz w:val="20"/>
          <w:szCs w:val="20"/>
          <w:shd w:val="clear" w:color="auto" w:fill="FFFFFF"/>
        </w:rPr>
        <w:t> </w:t>
      </w:r>
      <w:r w:rsidR="00524734" w:rsidRPr="00C10512">
        <w:rPr>
          <w:rFonts w:ascii="Arial" w:hAnsi="Arial" w:cs="Arial"/>
          <w:color w:val="000000"/>
          <w:sz w:val="20"/>
          <w:szCs w:val="20"/>
          <w:shd w:val="clear" w:color="auto" w:fill="FFFFFF"/>
        </w:rPr>
        <w:t>ktorí majú povinnosť zapisovať sa do registra partnerov verejného sektora</w:t>
      </w:r>
      <w:hyperlink r:id="rId19" w:anchor="f4439932" w:history="1">
        <w:r w:rsidR="00524734" w:rsidRPr="00C10512">
          <w:rPr>
            <w:rStyle w:val="Hypertextovprepojenie"/>
            <w:rFonts w:ascii="Arial" w:hAnsi="Arial" w:cs="Arial"/>
            <w:bCs/>
            <w:sz w:val="20"/>
            <w:szCs w:val="20"/>
            <w:shd w:val="clear" w:color="auto" w:fill="FFFFFF"/>
            <w:vertAlign w:val="superscript"/>
          </w:rPr>
          <w:t>1</w:t>
        </w:r>
      </w:hyperlink>
      <w:r w:rsidR="00524734" w:rsidRPr="00C10512">
        <w:rPr>
          <w:rStyle w:val="apple-converted-space"/>
          <w:rFonts w:ascii="Arial" w:hAnsi="Arial" w:cs="Arial"/>
          <w:color w:val="000000"/>
          <w:sz w:val="20"/>
          <w:szCs w:val="20"/>
          <w:shd w:val="clear" w:color="auto" w:fill="FFFFFF"/>
        </w:rPr>
        <w:t> </w:t>
      </w:r>
      <w:r w:rsidR="00524734" w:rsidRPr="00C10512">
        <w:rPr>
          <w:rFonts w:ascii="Arial" w:hAnsi="Arial" w:cs="Arial"/>
          <w:color w:val="000000"/>
          <w:sz w:val="20"/>
          <w:szCs w:val="20"/>
          <w:shd w:val="clear" w:color="auto" w:fill="FFFFFF"/>
        </w:rPr>
        <w:t>a nie sú zapísaní v registri partnerov verejného sektora</w:t>
      </w:r>
      <w:hyperlink r:id="rId20" w:anchor="f4439933" w:history="1">
        <w:r w:rsidR="00524734" w:rsidRPr="00C10512">
          <w:rPr>
            <w:rStyle w:val="Hypertextovprepojenie"/>
            <w:rFonts w:ascii="Arial" w:hAnsi="Arial" w:cs="Arial"/>
            <w:bCs/>
            <w:sz w:val="20"/>
            <w:szCs w:val="20"/>
            <w:shd w:val="clear" w:color="auto" w:fill="FFFFFF"/>
            <w:vertAlign w:val="superscript"/>
          </w:rPr>
          <w:t>2</w:t>
        </w:r>
      </w:hyperlink>
      <w:r w:rsidRPr="008F6990">
        <w:rPr>
          <w:rFonts w:ascii="Arial" w:hAnsi="Arial" w:cs="Arial"/>
          <w:sz w:val="20"/>
          <w:szCs w:val="20"/>
        </w:rPr>
        <w:t>, alebo uchádzačom, ktorý má povinnosť zapisovať sa do registra partnerov verejného sektora a ktorého konečným užívateľom výhod zapísaným v registri partnerov verejného sektora je os</w:t>
      </w:r>
      <w:r>
        <w:rPr>
          <w:rFonts w:ascii="Arial" w:hAnsi="Arial" w:cs="Arial"/>
          <w:sz w:val="20"/>
          <w:szCs w:val="20"/>
        </w:rPr>
        <w:t>oba podľa § 11 ods. 1 písm. c) Z</w:t>
      </w:r>
      <w:r w:rsidRPr="008F6990">
        <w:rPr>
          <w:rFonts w:ascii="Arial" w:hAnsi="Arial" w:cs="Arial"/>
          <w:sz w:val="20"/>
          <w:szCs w:val="20"/>
        </w:rPr>
        <w:t>ákona alebo uchádzačom, ktorého subdodávateľ a subdodávateľ podľa osobitného predpisu, ktorí majú povinnosť zapisovať sa do registra partnerov verejného sektora majú v registri partnerov verejného sektora zapísaného konečného užívateľa výhod, ktorým je os</w:t>
      </w:r>
      <w:r>
        <w:rPr>
          <w:rFonts w:ascii="Arial" w:hAnsi="Arial" w:cs="Arial"/>
          <w:sz w:val="20"/>
          <w:szCs w:val="20"/>
        </w:rPr>
        <w:t>oba podľa § 11 ods. 1 písm. c) Z</w:t>
      </w:r>
      <w:r w:rsidRPr="008F6990">
        <w:rPr>
          <w:rFonts w:ascii="Arial" w:hAnsi="Arial" w:cs="Arial"/>
          <w:sz w:val="20"/>
          <w:szCs w:val="20"/>
        </w:rPr>
        <w:t>ákona.</w:t>
      </w:r>
      <w:r w:rsidR="00623FAA" w:rsidRPr="00C10512">
        <w:rPr>
          <w:rFonts w:ascii="Arial" w:hAnsi="Arial" w:cs="Arial"/>
          <w:sz w:val="20"/>
          <w:szCs w:val="20"/>
        </w:rPr>
        <w:t xml:space="preserve"> </w:t>
      </w:r>
    </w:p>
    <w:p w14:paraId="1CD76E21"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73D8D31F" w14:textId="064567C1" w:rsidR="007E7B12"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3</w:t>
      </w:r>
      <w:r w:rsidR="00275E57">
        <w:rPr>
          <w:rFonts w:ascii="Arial" w:hAnsi="Arial" w:cs="Arial"/>
          <w:sz w:val="20"/>
          <w:szCs w:val="20"/>
        </w:rPr>
        <w:t xml:space="preserve">  </w:t>
      </w:r>
      <w:r w:rsidR="00837195" w:rsidRPr="00C10512">
        <w:rPr>
          <w:rFonts w:ascii="Arial" w:hAnsi="Arial" w:cs="Arial"/>
          <w:sz w:val="20"/>
          <w:szCs w:val="20"/>
        </w:rPr>
        <w:t xml:space="preserve">Zmluva </w:t>
      </w:r>
      <w:r w:rsidR="007E7B12" w:rsidRPr="00C10512">
        <w:rPr>
          <w:rFonts w:ascii="Arial" w:hAnsi="Arial" w:cs="Arial"/>
          <w:sz w:val="20"/>
          <w:szCs w:val="20"/>
        </w:rPr>
        <w:t xml:space="preserve">s úspešným uchádzačom, ktorého ponuka bola prijatá, bude uzavretá najskôr </w:t>
      </w:r>
      <w:r w:rsidR="00623FAA" w:rsidRPr="00C10512">
        <w:rPr>
          <w:rFonts w:ascii="Arial" w:hAnsi="Arial" w:cs="Arial"/>
          <w:sz w:val="20"/>
          <w:szCs w:val="20"/>
        </w:rPr>
        <w:t xml:space="preserve">jedenásty </w:t>
      </w:r>
      <w:r w:rsidR="007132D7" w:rsidRPr="00C10512">
        <w:rPr>
          <w:rFonts w:ascii="Arial" w:hAnsi="Arial" w:cs="Arial"/>
          <w:sz w:val="20"/>
          <w:szCs w:val="20"/>
        </w:rPr>
        <w:t>jedenásty</w:t>
      </w:r>
      <w:r w:rsidR="001F4B4E" w:rsidRPr="00C10512">
        <w:rPr>
          <w:rFonts w:ascii="Arial" w:hAnsi="Arial" w:cs="Arial"/>
          <w:sz w:val="20"/>
          <w:szCs w:val="20"/>
        </w:rPr>
        <w:t xml:space="preserve"> (</w:t>
      </w:r>
      <w:r w:rsidR="007132D7" w:rsidRPr="00C10512">
        <w:rPr>
          <w:rFonts w:ascii="Arial" w:hAnsi="Arial" w:cs="Arial"/>
          <w:sz w:val="20"/>
          <w:szCs w:val="20"/>
        </w:rPr>
        <w:t>11</w:t>
      </w:r>
      <w:r w:rsidR="001F4B4E" w:rsidRPr="00C10512">
        <w:rPr>
          <w:rFonts w:ascii="Arial" w:hAnsi="Arial" w:cs="Arial"/>
          <w:sz w:val="20"/>
          <w:szCs w:val="20"/>
        </w:rPr>
        <w:t xml:space="preserve">) </w:t>
      </w:r>
      <w:r w:rsidR="007E7B12" w:rsidRPr="00C10512">
        <w:rPr>
          <w:rFonts w:ascii="Arial" w:hAnsi="Arial" w:cs="Arial"/>
          <w:sz w:val="20"/>
          <w:szCs w:val="20"/>
        </w:rPr>
        <w:t>deň odo dňa odoslania informácie o výsledku v</w:t>
      </w:r>
      <w:r w:rsidR="00CF31E0" w:rsidRPr="00C10512">
        <w:rPr>
          <w:rFonts w:ascii="Arial" w:hAnsi="Arial" w:cs="Arial"/>
          <w:sz w:val="20"/>
          <w:szCs w:val="20"/>
        </w:rPr>
        <w:t>yhodnotenia ponúk podľa § 55 Zákona</w:t>
      </w:r>
      <w:r w:rsidR="007E7B12" w:rsidRPr="00C10512">
        <w:rPr>
          <w:rFonts w:ascii="Arial" w:hAnsi="Arial" w:cs="Arial"/>
          <w:sz w:val="20"/>
          <w:szCs w:val="20"/>
        </w:rPr>
        <w:t>, ak nebudú uplatnené revízne postupy, pri dodržaní postupu s</w:t>
      </w:r>
      <w:r w:rsidR="00CF31E0" w:rsidRPr="00C10512">
        <w:rPr>
          <w:rFonts w:ascii="Arial" w:hAnsi="Arial" w:cs="Arial"/>
          <w:sz w:val="20"/>
          <w:szCs w:val="20"/>
        </w:rPr>
        <w:t>tanoveného v ustanovení § 56 Zákona</w:t>
      </w:r>
      <w:r w:rsidR="007E7B12" w:rsidRPr="00C10512">
        <w:rPr>
          <w:rFonts w:ascii="Arial" w:hAnsi="Arial" w:cs="Arial"/>
          <w:sz w:val="20"/>
          <w:szCs w:val="20"/>
        </w:rPr>
        <w:t>.</w:t>
      </w:r>
    </w:p>
    <w:p w14:paraId="21480782" w14:textId="77777777" w:rsidR="007132D7" w:rsidRPr="00C10512" w:rsidRDefault="007132D7" w:rsidP="00275E57">
      <w:pPr>
        <w:autoSpaceDE w:val="0"/>
        <w:autoSpaceDN w:val="0"/>
        <w:spacing w:after="0" w:line="240" w:lineRule="auto"/>
        <w:ind w:left="567" w:hanging="567"/>
        <w:jc w:val="both"/>
        <w:rPr>
          <w:rFonts w:ascii="Arial" w:hAnsi="Arial" w:cs="Arial"/>
          <w:sz w:val="20"/>
          <w:szCs w:val="20"/>
        </w:rPr>
      </w:pPr>
    </w:p>
    <w:p w14:paraId="602846C5" w14:textId="0130753B" w:rsidR="00826CD6"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4</w:t>
      </w:r>
      <w:r w:rsidR="00275E57">
        <w:rPr>
          <w:rFonts w:ascii="Arial" w:hAnsi="Arial" w:cs="Arial"/>
          <w:sz w:val="20"/>
          <w:szCs w:val="20"/>
        </w:rPr>
        <w:t xml:space="preserve">  </w:t>
      </w:r>
      <w:r w:rsidR="00826CD6" w:rsidRPr="00E47C85">
        <w:rPr>
          <w:rFonts w:ascii="Arial" w:hAnsi="Arial" w:cs="Arial"/>
          <w:b/>
          <w:sz w:val="20"/>
          <w:szCs w:val="20"/>
        </w:rPr>
        <w:t xml:space="preserve">Úspešný uchádzač </w:t>
      </w:r>
      <w:r w:rsidR="00543A80">
        <w:rPr>
          <w:rFonts w:ascii="Arial" w:hAnsi="Arial" w:cs="Arial"/>
          <w:b/>
          <w:sz w:val="20"/>
          <w:szCs w:val="20"/>
        </w:rPr>
        <w:t>je</w:t>
      </w:r>
      <w:r w:rsidR="00826CD6" w:rsidRPr="00E47C85">
        <w:rPr>
          <w:rFonts w:ascii="Arial" w:hAnsi="Arial" w:cs="Arial"/>
          <w:b/>
          <w:sz w:val="20"/>
          <w:szCs w:val="20"/>
        </w:rPr>
        <w:t xml:space="preserve"> povinn</w:t>
      </w:r>
      <w:r w:rsidR="00543A80">
        <w:rPr>
          <w:rFonts w:ascii="Arial" w:hAnsi="Arial" w:cs="Arial"/>
          <w:b/>
          <w:sz w:val="20"/>
          <w:szCs w:val="20"/>
        </w:rPr>
        <w:t>ý</w:t>
      </w:r>
      <w:r w:rsidR="00826CD6" w:rsidRPr="00E47C85">
        <w:rPr>
          <w:rFonts w:ascii="Arial" w:hAnsi="Arial" w:cs="Arial"/>
          <w:b/>
          <w:sz w:val="20"/>
          <w:szCs w:val="20"/>
        </w:rPr>
        <w:t xml:space="preserve"> poskytnúť verejnému obstarávateľovi riadnu súčinnosť potrebnú na uzavretie </w:t>
      </w:r>
      <w:r w:rsidR="000C0A25" w:rsidRPr="00E47C85">
        <w:rPr>
          <w:rFonts w:ascii="Arial" w:hAnsi="Arial" w:cs="Arial"/>
          <w:b/>
          <w:sz w:val="20"/>
          <w:szCs w:val="20"/>
        </w:rPr>
        <w:t>Z</w:t>
      </w:r>
      <w:r w:rsidR="00826CD6" w:rsidRPr="00E47C85">
        <w:rPr>
          <w:rFonts w:ascii="Arial" w:hAnsi="Arial" w:cs="Arial"/>
          <w:b/>
          <w:sz w:val="20"/>
          <w:szCs w:val="20"/>
        </w:rPr>
        <w:t>mluvy</w:t>
      </w:r>
      <w:r w:rsidR="00826CD6" w:rsidRPr="00C10512">
        <w:rPr>
          <w:rFonts w:ascii="Arial" w:hAnsi="Arial" w:cs="Arial"/>
          <w:sz w:val="20"/>
          <w:szCs w:val="20"/>
        </w:rPr>
        <w:t xml:space="preserve"> tak, aby mohla byť uzavretá do </w:t>
      </w:r>
      <w:r w:rsidR="000610B9">
        <w:rPr>
          <w:rFonts w:ascii="Arial" w:hAnsi="Arial" w:cs="Arial"/>
          <w:sz w:val="20"/>
          <w:szCs w:val="20"/>
        </w:rPr>
        <w:t>15</w:t>
      </w:r>
      <w:r w:rsidR="001F4B4E" w:rsidRPr="00C10512">
        <w:rPr>
          <w:rFonts w:ascii="Arial" w:hAnsi="Arial" w:cs="Arial"/>
          <w:sz w:val="20"/>
          <w:szCs w:val="20"/>
        </w:rPr>
        <w:t xml:space="preserve"> </w:t>
      </w:r>
      <w:r w:rsidR="00826CD6" w:rsidRPr="00C10512">
        <w:rPr>
          <w:rFonts w:ascii="Arial" w:hAnsi="Arial" w:cs="Arial"/>
          <w:sz w:val="20"/>
          <w:szCs w:val="20"/>
        </w:rPr>
        <w:t xml:space="preserve">pracovných dní odo dňa uplynutia lehoty podľa § 56 ods. </w:t>
      </w:r>
      <w:r w:rsidR="000610B9">
        <w:rPr>
          <w:rFonts w:ascii="Arial" w:hAnsi="Arial" w:cs="Arial"/>
          <w:sz w:val="20"/>
          <w:szCs w:val="20"/>
        </w:rPr>
        <w:t>2</w:t>
      </w:r>
      <w:r w:rsidR="001D73D0" w:rsidRPr="00C10512">
        <w:rPr>
          <w:rFonts w:ascii="Arial" w:hAnsi="Arial" w:cs="Arial"/>
          <w:sz w:val="20"/>
          <w:szCs w:val="20"/>
        </w:rPr>
        <w:t xml:space="preserve"> </w:t>
      </w:r>
      <w:r w:rsidR="004F3EB3" w:rsidRPr="00C10512">
        <w:rPr>
          <w:rFonts w:ascii="Arial" w:hAnsi="Arial" w:cs="Arial"/>
          <w:sz w:val="20"/>
          <w:szCs w:val="20"/>
        </w:rPr>
        <w:t>a</w:t>
      </w:r>
      <w:r w:rsidR="00826CD6" w:rsidRPr="00C10512">
        <w:rPr>
          <w:rFonts w:ascii="Arial" w:hAnsi="Arial" w:cs="Arial"/>
          <w:sz w:val="20"/>
          <w:szCs w:val="20"/>
        </w:rPr>
        <w:t xml:space="preserve"> </w:t>
      </w:r>
      <w:r w:rsidR="000610B9">
        <w:rPr>
          <w:rFonts w:ascii="Arial" w:hAnsi="Arial" w:cs="Arial"/>
          <w:sz w:val="20"/>
          <w:szCs w:val="20"/>
        </w:rPr>
        <w:t>4</w:t>
      </w:r>
      <w:r w:rsidR="00826CD6" w:rsidRPr="00C10512">
        <w:rPr>
          <w:rFonts w:ascii="Arial" w:hAnsi="Arial" w:cs="Arial"/>
          <w:sz w:val="20"/>
          <w:szCs w:val="20"/>
        </w:rPr>
        <w:t xml:space="preserve"> Zákona, ak bol na jej uzavretie písomne vyzvan</w:t>
      </w:r>
      <w:r w:rsidR="000610B9">
        <w:rPr>
          <w:rFonts w:ascii="Arial" w:hAnsi="Arial" w:cs="Arial"/>
          <w:sz w:val="20"/>
          <w:szCs w:val="20"/>
        </w:rPr>
        <w:t>ý</w:t>
      </w:r>
      <w:r w:rsidR="00DA578E" w:rsidRPr="00C10512">
        <w:rPr>
          <w:rFonts w:ascii="Arial" w:hAnsi="Arial" w:cs="Arial"/>
          <w:sz w:val="20"/>
          <w:szCs w:val="20"/>
        </w:rPr>
        <w:t xml:space="preserve"> prostredníctvom komunikačného rozhrania systému JOSEPHINE.</w:t>
      </w:r>
      <w:r w:rsidR="00826CD6" w:rsidRPr="00C10512">
        <w:rPr>
          <w:rFonts w:ascii="Arial" w:hAnsi="Arial" w:cs="Arial"/>
          <w:sz w:val="20"/>
          <w:szCs w:val="20"/>
        </w:rPr>
        <w:t xml:space="preserve"> Úspešný uchádzač</w:t>
      </w:r>
      <w:r w:rsidR="000C0A25" w:rsidRPr="00C10512">
        <w:rPr>
          <w:rFonts w:ascii="Arial" w:hAnsi="Arial" w:cs="Arial"/>
          <w:sz w:val="20"/>
          <w:szCs w:val="20"/>
        </w:rPr>
        <w:t>,</w:t>
      </w:r>
      <w:r w:rsidR="00B34715" w:rsidRPr="00C10512">
        <w:rPr>
          <w:rFonts w:ascii="Arial" w:hAnsi="Arial" w:cs="Arial"/>
          <w:sz w:val="20"/>
          <w:szCs w:val="20"/>
        </w:rPr>
        <w:t xml:space="preserve"> </w:t>
      </w:r>
      <w:r w:rsidR="00826CD6" w:rsidRPr="00C10512">
        <w:rPr>
          <w:rFonts w:ascii="Arial" w:hAnsi="Arial" w:cs="Arial"/>
          <w:sz w:val="20"/>
          <w:szCs w:val="20"/>
        </w:rPr>
        <w:t>ktor</w:t>
      </w:r>
      <w:r w:rsidR="000610B9">
        <w:rPr>
          <w:rFonts w:ascii="Arial" w:hAnsi="Arial" w:cs="Arial"/>
          <w:sz w:val="20"/>
          <w:szCs w:val="20"/>
        </w:rPr>
        <w:t>ý</w:t>
      </w:r>
      <w:r w:rsidR="00826CD6" w:rsidRPr="00C10512">
        <w:rPr>
          <w:rFonts w:ascii="Arial" w:hAnsi="Arial" w:cs="Arial"/>
          <w:sz w:val="20"/>
          <w:szCs w:val="20"/>
        </w:rPr>
        <w:t xml:space="preserve"> m</w:t>
      </w:r>
      <w:r w:rsidR="000610B9">
        <w:rPr>
          <w:rFonts w:ascii="Arial" w:hAnsi="Arial" w:cs="Arial"/>
          <w:sz w:val="20"/>
          <w:szCs w:val="20"/>
        </w:rPr>
        <w:t>á</w:t>
      </w:r>
      <w:r w:rsidR="00826CD6" w:rsidRPr="00C10512">
        <w:rPr>
          <w:rFonts w:ascii="Arial" w:hAnsi="Arial" w:cs="Arial"/>
          <w:sz w:val="20"/>
          <w:szCs w:val="20"/>
        </w:rPr>
        <w:t xml:space="preserve"> povinnosť zapisovať sa do registra partnerov verejného sektora</w:t>
      </w:r>
      <w:r w:rsidR="000610B9">
        <w:rPr>
          <w:rFonts w:ascii="Arial" w:hAnsi="Arial" w:cs="Arial"/>
          <w:sz w:val="20"/>
          <w:szCs w:val="20"/>
        </w:rPr>
        <w:t xml:space="preserve"> </w:t>
      </w:r>
      <w:r w:rsidR="00826CD6" w:rsidRPr="00C10512">
        <w:rPr>
          <w:rFonts w:ascii="Arial" w:hAnsi="Arial" w:cs="Arial"/>
          <w:sz w:val="20"/>
          <w:szCs w:val="20"/>
        </w:rPr>
        <w:t xml:space="preserve">alebo </w:t>
      </w:r>
      <w:r w:rsidR="000610B9">
        <w:rPr>
          <w:rFonts w:ascii="Arial" w:hAnsi="Arial" w:cs="Arial"/>
          <w:sz w:val="20"/>
          <w:szCs w:val="20"/>
        </w:rPr>
        <w:t>jeho</w:t>
      </w:r>
      <w:r w:rsidR="00826CD6" w:rsidRPr="00C10512">
        <w:rPr>
          <w:rFonts w:ascii="Arial" w:hAnsi="Arial" w:cs="Arial"/>
          <w:sz w:val="20"/>
          <w:szCs w:val="20"/>
        </w:rPr>
        <w:t xml:space="preserve"> subdodávatelia, ktorí majú povinnosť zapisovať sa do registra partnerov verejného sektora</w:t>
      </w:r>
      <w:r w:rsidR="00A80762" w:rsidRPr="00C10512">
        <w:rPr>
          <w:rFonts w:ascii="Arial" w:hAnsi="Arial" w:cs="Arial"/>
          <w:sz w:val="20"/>
          <w:szCs w:val="20"/>
        </w:rPr>
        <w:t>,</w:t>
      </w:r>
      <w:r w:rsidR="00826CD6" w:rsidRPr="00C10512">
        <w:rPr>
          <w:rFonts w:ascii="Arial" w:hAnsi="Arial" w:cs="Arial"/>
          <w:sz w:val="20"/>
          <w:szCs w:val="20"/>
        </w:rPr>
        <w:t xml:space="preserve"> sú povinní na účely poskytnutia riadnej súčinnosti potrebnej na uzavretie </w:t>
      </w:r>
      <w:r w:rsidR="006D4FD8" w:rsidRPr="00C10512">
        <w:rPr>
          <w:rFonts w:ascii="Arial" w:hAnsi="Arial" w:cs="Arial"/>
          <w:sz w:val="20"/>
          <w:szCs w:val="20"/>
        </w:rPr>
        <w:t xml:space="preserve">Zmluvy </w:t>
      </w:r>
      <w:r w:rsidR="00826CD6" w:rsidRPr="00C10512">
        <w:rPr>
          <w:rFonts w:ascii="Arial" w:hAnsi="Arial" w:cs="Arial"/>
          <w:sz w:val="20"/>
          <w:szCs w:val="20"/>
        </w:rPr>
        <w:t xml:space="preserve">mať v registri partnerov verejného sektora zapísaných konečných užívateľov výhod. </w:t>
      </w:r>
    </w:p>
    <w:p w14:paraId="7107DF88"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042FCCCF" w14:textId="65DA08A8" w:rsidR="00826CD6"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5</w:t>
      </w:r>
      <w:r w:rsidR="00275E57">
        <w:rPr>
          <w:rFonts w:ascii="Arial" w:hAnsi="Arial" w:cs="Arial"/>
          <w:sz w:val="20"/>
          <w:szCs w:val="20"/>
        </w:rPr>
        <w:t xml:space="preserve">   </w:t>
      </w:r>
      <w:r w:rsidR="00826CD6" w:rsidRPr="00C10512">
        <w:rPr>
          <w:rFonts w:ascii="Arial" w:hAnsi="Arial" w:cs="Arial"/>
          <w:sz w:val="20"/>
          <w:szCs w:val="20"/>
        </w:rPr>
        <w:t>Ak úspešný uchádzač odmietn</w:t>
      </w:r>
      <w:r w:rsidR="000610B9">
        <w:rPr>
          <w:rFonts w:ascii="Arial" w:hAnsi="Arial" w:cs="Arial"/>
          <w:sz w:val="20"/>
          <w:szCs w:val="20"/>
        </w:rPr>
        <w:t>e</w:t>
      </w:r>
      <w:r w:rsidR="00826CD6" w:rsidRPr="00C10512">
        <w:rPr>
          <w:rFonts w:ascii="Arial" w:hAnsi="Arial" w:cs="Arial"/>
          <w:sz w:val="20"/>
          <w:szCs w:val="20"/>
        </w:rPr>
        <w:t xml:space="preserve"> uzavrieť </w:t>
      </w:r>
      <w:r w:rsidR="006D4FD8" w:rsidRPr="00C10512">
        <w:rPr>
          <w:rFonts w:ascii="Arial" w:hAnsi="Arial" w:cs="Arial"/>
          <w:sz w:val="20"/>
          <w:szCs w:val="20"/>
        </w:rPr>
        <w:t xml:space="preserve">Zmluvu </w:t>
      </w:r>
      <w:r w:rsidR="00826CD6" w:rsidRPr="00C10512">
        <w:rPr>
          <w:rFonts w:ascii="Arial" w:hAnsi="Arial" w:cs="Arial"/>
          <w:sz w:val="20"/>
          <w:szCs w:val="20"/>
        </w:rPr>
        <w:t xml:space="preserve">alebo nie sú splnené povinnosti podľa bodu </w:t>
      </w:r>
      <w:r w:rsidR="000610B9">
        <w:rPr>
          <w:rFonts w:ascii="Arial" w:hAnsi="Arial" w:cs="Arial"/>
          <w:sz w:val="20"/>
          <w:szCs w:val="20"/>
        </w:rPr>
        <w:t>30</w:t>
      </w:r>
      <w:r w:rsidR="00826CD6" w:rsidRPr="00C10512">
        <w:rPr>
          <w:rFonts w:ascii="Arial" w:hAnsi="Arial" w:cs="Arial"/>
          <w:sz w:val="20"/>
          <w:szCs w:val="20"/>
        </w:rPr>
        <w:t>.</w:t>
      </w:r>
      <w:r w:rsidR="000610B9">
        <w:rPr>
          <w:rFonts w:ascii="Arial" w:hAnsi="Arial" w:cs="Arial"/>
          <w:sz w:val="20"/>
          <w:szCs w:val="20"/>
        </w:rPr>
        <w:t>4</w:t>
      </w:r>
      <w:r w:rsidR="00826CD6" w:rsidRPr="00C10512">
        <w:rPr>
          <w:rFonts w:ascii="Arial" w:hAnsi="Arial" w:cs="Arial"/>
          <w:sz w:val="20"/>
          <w:szCs w:val="20"/>
        </w:rPr>
        <w:t xml:space="preserve"> </w:t>
      </w:r>
      <w:r w:rsidR="00497703" w:rsidRPr="00C10512">
        <w:rPr>
          <w:rFonts w:ascii="Arial" w:hAnsi="Arial" w:cs="Arial"/>
          <w:sz w:val="20"/>
          <w:szCs w:val="20"/>
        </w:rPr>
        <w:t xml:space="preserve">časti </w:t>
      </w:r>
      <w:r w:rsidR="00826CD6" w:rsidRPr="00C10512">
        <w:rPr>
          <w:rFonts w:ascii="Arial" w:hAnsi="Arial" w:cs="Arial"/>
          <w:sz w:val="20"/>
          <w:szCs w:val="20"/>
        </w:rPr>
        <w:t xml:space="preserve">A.1 Pokyny pre </w:t>
      </w:r>
      <w:r w:rsidR="000610B9">
        <w:rPr>
          <w:rFonts w:ascii="Arial" w:hAnsi="Arial" w:cs="Arial"/>
          <w:sz w:val="20"/>
          <w:szCs w:val="20"/>
        </w:rPr>
        <w:t>záujemcov/</w:t>
      </w:r>
      <w:r w:rsidR="00826CD6" w:rsidRPr="00C10512">
        <w:rPr>
          <w:rFonts w:ascii="Arial" w:hAnsi="Arial" w:cs="Arial"/>
          <w:sz w:val="20"/>
          <w:szCs w:val="20"/>
        </w:rPr>
        <w:t xml:space="preserve">uchádzačov </w:t>
      </w:r>
      <w:r w:rsidR="00497703" w:rsidRPr="00C10512">
        <w:rPr>
          <w:rFonts w:ascii="Arial" w:hAnsi="Arial" w:cs="Arial"/>
          <w:sz w:val="20"/>
          <w:szCs w:val="20"/>
        </w:rPr>
        <w:t xml:space="preserve">týchto </w:t>
      </w:r>
      <w:r w:rsidR="00826CD6" w:rsidRPr="00C10512">
        <w:rPr>
          <w:rFonts w:ascii="Arial" w:hAnsi="Arial" w:cs="Arial"/>
          <w:sz w:val="20"/>
          <w:szCs w:val="20"/>
        </w:rPr>
        <w:t xml:space="preserve">SP, verejný obstarávateľ môže uzavrieť </w:t>
      </w:r>
      <w:r w:rsidR="006D4FD8" w:rsidRPr="00C10512">
        <w:rPr>
          <w:rFonts w:ascii="Arial" w:hAnsi="Arial" w:cs="Arial"/>
          <w:sz w:val="20"/>
          <w:szCs w:val="20"/>
        </w:rPr>
        <w:t xml:space="preserve">Zmluvu </w:t>
      </w:r>
      <w:r w:rsidR="00826CD6" w:rsidRPr="00C10512">
        <w:rPr>
          <w:rFonts w:ascii="Arial" w:hAnsi="Arial" w:cs="Arial"/>
          <w:sz w:val="20"/>
          <w:szCs w:val="20"/>
        </w:rPr>
        <w:t>s uchádzačom, ktor</w:t>
      </w:r>
      <w:r w:rsidR="000610B9">
        <w:rPr>
          <w:rFonts w:ascii="Arial" w:hAnsi="Arial" w:cs="Arial"/>
          <w:sz w:val="20"/>
          <w:szCs w:val="20"/>
        </w:rPr>
        <w:t>ý</w:t>
      </w:r>
      <w:r w:rsidR="00826CD6" w:rsidRPr="00C10512">
        <w:rPr>
          <w:rFonts w:ascii="Arial" w:hAnsi="Arial" w:cs="Arial"/>
          <w:sz w:val="20"/>
          <w:szCs w:val="20"/>
        </w:rPr>
        <w:t xml:space="preserve"> sa umiestnil </w:t>
      </w:r>
      <w:r w:rsidR="00ED3F17" w:rsidRPr="00C10512">
        <w:rPr>
          <w:rFonts w:ascii="Arial" w:hAnsi="Arial" w:cs="Arial"/>
          <w:sz w:val="20"/>
          <w:szCs w:val="20"/>
        </w:rPr>
        <w:t>na nasledujúcom mieste v poradí</w:t>
      </w:r>
      <w:r w:rsidR="00826CD6" w:rsidRPr="00C10512">
        <w:rPr>
          <w:rFonts w:ascii="Arial" w:hAnsi="Arial" w:cs="Arial"/>
          <w:sz w:val="20"/>
          <w:szCs w:val="20"/>
        </w:rPr>
        <w:t>.</w:t>
      </w:r>
    </w:p>
    <w:p w14:paraId="5AE8C181"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38D0E17D" w14:textId="364FF813" w:rsidR="00826CD6"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6</w:t>
      </w:r>
      <w:r w:rsidR="00275E57">
        <w:rPr>
          <w:rFonts w:ascii="Arial" w:hAnsi="Arial" w:cs="Arial"/>
          <w:sz w:val="20"/>
          <w:szCs w:val="20"/>
        </w:rPr>
        <w:t xml:space="preserve">  </w:t>
      </w:r>
      <w:r w:rsidR="00826CD6" w:rsidRPr="00C10512">
        <w:rPr>
          <w:rFonts w:ascii="Arial" w:hAnsi="Arial" w:cs="Arial"/>
          <w:sz w:val="20"/>
          <w:szCs w:val="20"/>
        </w:rPr>
        <w:t>Uchádzač, ktor</w:t>
      </w:r>
      <w:r w:rsidR="00D256AF">
        <w:rPr>
          <w:rFonts w:ascii="Arial" w:hAnsi="Arial" w:cs="Arial"/>
          <w:sz w:val="20"/>
          <w:szCs w:val="20"/>
        </w:rPr>
        <w:t>ý</w:t>
      </w:r>
      <w:r w:rsidR="00826CD6" w:rsidRPr="00C10512">
        <w:rPr>
          <w:rFonts w:ascii="Arial" w:hAnsi="Arial" w:cs="Arial"/>
          <w:sz w:val="20"/>
          <w:szCs w:val="20"/>
        </w:rPr>
        <w:t xml:space="preserve"> sa umiestnil </w:t>
      </w:r>
      <w:r w:rsidR="00ED3F17" w:rsidRPr="00C10512">
        <w:rPr>
          <w:rFonts w:ascii="Arial" w:hAnsi="Arial" w:cs="Arial"/>
          <w:sz w:val="20"/>
          <w:szCs w:val="20"/>
        </w:rPr>
        <w:t>na nasledujúcom mieste v poradí</w:t>
      </w:r>
      <w:r w:rsidR="00ED3F17" w:rsidRPr="00C10512" w:rsidDel="00ED3F17">
        <w:rPr>
          <w:rFonts w:ascii="Arial" w:hAnsi="Arial" w:cs="Arial"/>
          <w:sz w:val="20"/>
          <w:szCs w:val="20"/>
        </w:rPr>
        <w:t xml:space="preserve"> </w:t>
      </w:r>
      <w:r w:rsidR="00D256AF">
        <w:rPr>
          <w:rFonts w:ascii="Arial" w:hAnsi="Arial" w:cs="Arial"/>
          <w:sz w:val="20"/>
          <w:szCs w:val="20"/>
        </w:rPr>
        <w:t>je</w:t>
      </w:r>
      <w:r w:rsidR="00D256AF" w:rsidRPr="00C10512">
        <w:rPr>
          <w:rFonts w:ascii="Arial" w:hAnsi="Arial" w:cs="Arial"/>
          <w:sz w:val="20"/>
          <w:szCs w:val="20"/>
        </w:rPr>
        <w:t xml:space="preserve"> </w:t>
      </w:r>
      <w:r w:rsidR="00826CD6" w:rsidRPr="00C10512">
        <w:rPr>
          <w:rFonts w:ascii="Arial" w:hAnsi="Arial" w:cs="Arial"/>
          <w:sz w:val="20"/>
          <w:szCs w:val="20"/>
        </w:rPr>
        <w:t>povinn</w:t>
      </w:r>
      <w:r w:rsidR="00D256AF">
        <w:rPr>
          <w:rFonts w:ascii="Arial" w:hAnsi="Arial" w:cs="Arial"/>
          <w:sz w:val="20"/>
          <w:szCs w:val="20"/>
        </w:rPr>
        <w:t>ý</w:t>
      </w:r>
      <w:r w:rsidR="00826CD6" w:rsidRPr="00C10512">
        <w:rPr>
          <w:rFonts w:ascii="Arial" w:hAnsi="Arial" w:cs="Arial"/>
          <w:sz w:val="20"/>
          <w:szCs w:val="20"/>
        </w:rPr>
        <w:t xml:space="preserve"> splniť povinnosť podľa bodu </w:t>
      </w:r>
      <w:r w:rsidR="00D256AF">
        <w:rPr>
          <w:rFonts w:ascii="Arial" w:hAnsi="Arial" w:cs="Arial"/>
          <w:sz w:val="20"/>
          <w:szCs w:val="20"/>
        </w:rPr>
        <w:t>30</w:t>
      </w:r>
      <w:r w:rsidR="00826CD6" w:rsidRPr="00C10512">
        <w:rPr>
          <w:rFonts w:ascii="Arial" w:hAnsi="Arial" w:cs="Arial"/>
          <w:sz w:val="20"/>
          <w:szCs w:val="20"/>
        </w:rPr>
        <w:t>.</w:t>
      </w:r>
      <w:r w:rsidR="00D256AF">
        <w:rPr>
          <w:rFonts w:ascii="Arial" w:hAnsi="Arial" w:cs="Arial"/>
          <w:sz w:val="20"/>
          <w:szCs w:val="20"/>
        </w:rPr>
        <w:t>4</w:t>
      </w:r>
      <w:r w:rsidR="00826CD6" w:rsidRPr="00C10512">
        <w:rPr>
          <w:rFonts w:ascii="Arial" w:hAnsi="Arial" w:cs="Arial"/>
          <w:sz w:val="20"/>
          <w:szCs w:val="20"/>
        </w:rPr>
        <w:t xml:space="preserve"> </w:t>
      </w:r>
      <w:r w:rsidR="00497703" w:rsidRPr="00C10512">
        <w:rPr>
          <w:rFonts w:ascii="Arial" w:hAnsi="Arial" w:cs="Arial"/>
          <w:sz w:val="20"/>
          <w:szCs w:val="20"/>
        </w:rPr>
        <w:t xml:space="preserve">časti </w:t>
      </w:r>
      <w:r w:rsidR="00826CD6" w:rsidRPr="00C10512">
        <w:rPr>
          <w:rFonts w:ascii="Arial" w:hAnsi="Arial" w:cs="Arial"/>
          <w:sz w:val="20"/>
          <w:szCs w:val="20"/>
        </w:rPr>
        <w:t xml:space="preserve">A.1 Pokyny pre </w:t>
      </w:r>
      <w:r w:rsidR="00D256AF">
        <w:rPr>
          <w:rFonts w:ascii="Arial" w:hAnsi="Arial" w:cs="Arial"/>
          <w:sz w:val="20"/>
          <w:szCs w:val="20"/>
        </w:rPr>
        <w:t>záujemcov/</w:t>
      </w:r>
      <w:r w:rsidR="00826CD6" w:rsidRPr="00C10512">
        <w:rPr>
          <w:rFonts w:ascii="Arial" w:hAnsi="Arial" w:cs="Arial"/>
          <w:sz w:val="20"/>
          <w:szCs w:val="20"/>
        </w:rPr>
        <w:t xml:space="preserve">uchádzačov </w:t>
      </w:r>
      <w:r w:rsidR="00497703" w:rsidRPr="00C10512">
        <w:rPr>
          <w:rFonts w:ascii="Arial" w:hAnsi="Arial" w:cs="Arial"/>
          <w:sz w:val="20"/>
          <w:szCs w:val="20"/>
        </w:rPr>
        <w:t xml:space="preserve">týchto </w:t>
      </w:r>
      <w:r w:rsidR="00826CD6" w:rsidRPr="00C10512">
        <w:rPr>
          <w:rFonts w:ascii="Arial" w:hAnsi="Arial" w:cs="Arial"/>
          <w:sz w:val="20"/>
          <w:szCs w:val="20"/>
        </w:rPr>
        <w:t xml:space="preserve">SP a poskytnúť verejnému obstarávateľovi riadnu súčinnosť, potrebnú na uzavretie </w:t>
      </w:r>
      <w:r w:rsidR="006D4FD8" w:rsidRPr="00C10512">
        <w:rPr>
          <w:rFonts w:ascii="Arial" w:hAnsi="Arial" w:cs="Arial"/>
          <w:sz w:val="20"/>
          <w:szCs w:val="20"/>
        </w:rPr>
        <w:t>Z</w:t>
      </w:r>
      <w:r w:rsidR="00826CD6" w:rsidRPr="00C10512">
        <w:rPr>
          <w:rFonts w:ascii="Arial" w:hAnsi="Arial" w:cs="Arial"/>
          <w:sz w:val="20"/>
          <w:szCs w:val="20"/>
        </w:rPr>
        <w:t xml:space="preserve">mluvy tak, aby mohla byť uzavretá do </w:t>
      </w:r>
      <w:r w:rsidR="00D256AF">
        <w:rPr>
          <w:rFonts w:ascii="Arial" w:hAnsi="Arial" w:cs="Arial"/>
          <w:sz w:val="20"/>
          <w:szCs w:val="20"/>
        </w:rPr>
        <w:t xml:space="preserve">15 </w:t>
      </w:r>
      <w:r w:rsidR="00826CD6" w:rsidRPr="00C10512">
        <w:rPr>
          <w:rFonts w:ascii="Arial" w:hAnsi="Arial" w:cs="Arial"/>
          <w:sz w:val="20"/>
          <w:szCs w:val="20"/>
        </w:rPr>
        <w:t>pracovných dní odo dňa, keď bol na jej uzavretie písomne vyzvan</w:t>
      </w:r>
      <w:r w:rsidR="00D256AF">
        <w:rPr>
          <w:rFonts w:ascii="Arial" w:hAnsi="Arial" w:cs="Arial"/>
          <w:sz w:val="20"/>
          <w:szCs w:val="20"/>
        </w:rPr>
        <w:t>ý</w:t>
      </w:r>
      <w:r w:rsidR="00DA578E" w:rsidRPr="00C10512">
        <w:rPr>
          <w:rFonts w:ascii="Arial" w:hAnsi="Arial" w:cs="Arial"/>
          <w:sz w:val="20"/>
          <w:szCs w:val="20"/>
        </w:rPr>
        <w:t xml:space="preserve"> prostredníctvom komunikačného rozhrania systému JOSEPHINE</w:t>
      </w:r>
      <w:r w:rsidR="00826CD6" w:rsidRPr="00C10512">
        <w:rPr>
          <w:rFonts w:ascii="Arial" w:hAnsi="Arial" w:cs="Arial"/>
          <w:sz w:val="20"/>
          <w:szCs w:val="20"/>
        </w:rPr>
        <w:t>.</w:t>
      </w:r>
    </w:p>
    <w:p w14:paraId="736A643D"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40674C68" w14:textId="0FCA9474" w:rsidR="007E7B12" w:rsidRPr="00C10512" w:rsidRDefault="00F4462D" w:rsidP="00C32923">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D256AF">
        <w:rPr>
          <w:rFonts w:ascii="Arial" w:hAnsi="Arial" w:cs="Arial"/>
          <w:sz w:val="20"/>
          <w:szCs w:val="20"/>
        </w:rPr>
        <w:t>7</w:t>
      </w:r>
      <w:r w:rsidR="00C32923">
        <w:rPr>
          <w:rFonts w:ascii="Arial" w:hAnsi="Arial" w:cs="Arial"/>
          <w:sz w:val="20"/>
          <w:szCs w:val="20"/>
        </w:rPr>
        <w:t xml:space="preserve">   </w:t>
      </w:r>
      <w:r w:rsidR="00CF31E0" w:rsidRPr="00C10512">
        <w:rPr>
          <w:rFonts w:ascii="Arial" w:hAnsi="Arial" w:cs="Arial"/>
          <w:sz w:val="20"/>
          <w:szCs w:val="20"/>
        </w:rPr>
        <w:t>Verejný o</w:t>
      </w:r>
      <w:r w:rsidR="007E7B12" w:rsidRPr="00C10512">
        <w:rPr>
          <w:rFonts w:ascii="Arial" w:hAnsi="Arial" w:cs="Arial"/>
          <w:sz w:val="20"/>
          <w:szCs w:val="20"/>
        </w:rPr>
        <w:t xml:space="preserve">bstarávateľ môže v </w:t>
      </w:r>
      <w:r w:rsidR="000C0A25" w:rsidRPr="00C10512">
        <w:rPr>
          <w:rFonts w:ascii="Arial" w:hAnsi="Arial" w:cs="Arial"/>
          <w:sz w:val="20"/>
          <w:szCs w:val="20"/>
        </w:rPr>
        <w:t>O</w:t>
      </w:r>
      <w:r w:rsidR="007E7B12" w:rsidRPr="00C10512">
        <w:rPr>
          <w:rFonts w:ascii="Arial" w:hAnsi="Arial" w:cs="Arial"/>
          <w:sz w:val="20"/>
          <w:szCs w:val="20"/>
        </w:rPr>
        <w:t>známení urči</w:t>
      </w:r>
      <w:r w:rsidR="00CF31E0" w:rsidRPr="00C10512">
        <w:rPr>
          <w:rFonts w:ascii="Arial" w:hAnsi="Arial" w:cs="Arial"/>
          <w:sz w:val="20"/>
          <w:szCs w:val="20"/>
        </w:rPr>
        <w:t>ť, že lehota uveden</w:t>
      </w:r>
      <w:r w:rsidR="00A26FC6" w:rsidRPr="00C10512">
        <w:rPr>
          <w:rFonts w:ascii="Arial" w:hAnsi="Arial" w:cs="Arial"/>
          <w:sz w:val="20"/>
          <w:szCs w:val="20"/>
        </w:rPr>
        <w:t>á</w:t>
      </w:r>
      <w:r w:rsidR="00CF31E0" w:rsidRPr="00C10512">
        <w:rPr>
          <w:rFonts w:ascii="Arial" w:hAnsi="Arial" w:cs="Arial"/>
          <w:sz w:val="20"/>
          <w:szCs w:val="20"/>
        </w:rPr>
        <w:t xml:space="preserve"> v bodoch </w:t>
      </w:r>
      <w:r w:rsidR="00D256AF">
        <w:rPr>
          <w:rFonts w:ascii="Arial" w:hAnsi="Arial" w:cs="Arial"/>
          <w:sz w:val="20"/>
          <w:szCs w:val="20"/>
        </w:rPr>
        <w:t>30</w:t>
      </w:r>
      <w:r w:rsidR="00CF31E0" w:rsidRPr="00C10512">
        <w:rPr>
          <w:rFonts w:ascii="Arial" w:hAnsi="Arial" w:cs="Arial"/>
          <w:sz w:val="20"/>
          <w:szCs w:val="20"/>
        </w:rPr>
        <w:t>.</w:t>
      </w:r>
      <w:r w:rsidR="00D256AF">
        <w:rPr>
          <w:rFonts w:ascii="Arial" w:hAnsi="Arial" w:cs="Arial"/>
          <w:sz w:val="20"/>
          <w:szCs w:val="20"/>
        </w:rPr>
        <w:t>4</w:t>
      </w:r>
      <w:r w:rsidR="00CF31E0" w:rsidRPr="00C10512">
        <w:rPr>
          <w:rFonts w:ascii="Arial" w:hAnsi="Arial" w:cs="Arial"/>
          <w:sz w:val="20"/>
          <w:szCs w:val="20"/>
        </w:rPr>
        <w:t xml:space="preserve"> a </w:t>
      </w:r>
      <w:r w:rsidR="00D256AF">
        <w:rPr>
          <w:rFonts w:ascii="Arial" w:hAnsi="Arial" w:cs="Arial"/>
          <w:sz w:val="20"/>
          <w:szCs w:val="20"/>
        </w:rPr>
        <w:t>30</w:t>
      </w:r>
      <w:r w:rsidR="00CF31E0" w:rsidRPr="00C10512">
        <w:rPr>
          <w:rFonts w:ascii="Arial" w:hAnsi="Arial" w:cs="Arial"/>
          <w:sz w:val="20"/>
          <w:szCs w:val="20"/>
        </w:rPr>
        <w:t>.</w:t>
      </w:r>
      <w:r w:rsidR="00D256AF">
        <w:rPr>
          <w:rFonts w:ascii="Arial" w:hAnsi="Arial" w:cs="Arial"/>
          <w:sz w:val="20"/>
          <w:szCs w:val="20"/>
        </w:rPr>
        <w:t>6</w:t>
      </w:r>
      <w:r w:rsidR="007E7B12" w:rsidRPr="00C10512">
        <w:rPr>
          <w:rFonts w:ascii="Arial" w:hAnsi="Arial" w:cs="Arial"/>
          <w:sz w:val="20"/>
          <w:szCs w:val="20"/>
        </w:rPr>
        <w:t xml:space="preserve"> </w:t>
      </w:r>
      <w:r w:rsidR="00D256AF" w:rsidRPr="00C10512">
        <w:rPr>
          <w:rFonts w:ascii="Arial" w:hAnsi="Arial" w:cs="Arial"/>
          <w:sz w:val="20"/>
          <w:szCs w:val="20"/>
        </w:rPr>
        <w:t xml:space="preserve">časti A.1 Pokyny pre </w:t>
      </w:r>
      <w:r w:rsidR="00D256AF">
        <w:rPr>
          <w:rFonts w:ascii="Arial" w:hAnsi="Arial" w:cs="Arial"/>
          <w:sz w:val="20"/>
          <w:szCs w:val="20"/>
        </w:rPr>
        <w:t>záujemcov/</w:t>
      </w:r>
      <w:r w:rsidR="00D256AF" w:rsidRPr="00C10512">
        <w:rPr>
          <w:rFonts w:ascii="Arial" w:hAnsi="Arial" w:cs="Arial"/>
          <w:sz w:val="20"/>
          <w:szCs w:val="20"/>
        </w:rPr>
        <w:t xml:space="preserve">uchádzačov týchto SP </w:t>
      </w:r>
      <w:r w:rsidR="007E7B12" w:rsidRPr="00C10512">
        <w:rPr>
          <w:rFonts w:ascii="Arial" w:hAnsi="Arial" w:cs="Arial"/>
          <w:sz w:val="20"/>
          <w:szCs w:val="20"/>
        </w:rPr>
        <w:t>je dlhšia ako</w:t>
      </w:r>
      <w:r w:rsidR="001F4B4E" w:rsidRPr="00C10512">
        <w:rPr>
          <w:rFonts w:ascii="Arial" w:hAnsi="Arial" w:cs="Arial"/>
          <w:sz w:val="20"/>
          <w:szCs w:val="20"/>
        </w:rPr>
        <w:t xml:space="preserve"> </w:t>
      </w:r>
      <w:r w:rsidR="007132D7" w:rsidRPr="00C10512">
        <w:rPr>
          <w:rFonts w:ascii="Arial" w:hAnsi="Arial" w:cs="Arial"/>
          <w:sz w:val="20"/>
          <w:szCs w:val="20"/>
        </w:rPr>
        <w:t>desať</w:t>
      </w:r>
      <w:r w:rsidR="00912BA5" w:rsidRPr="00C10512">
        <w:rPr>
          <w:rFonts w:ascii="Arial" w:hAnsi="Arial" w:cs="Arial"/>
          <w:sz w:val="20"/>
          <w:szCs w:val="20"/>
        </w:rPr>
        <w:t xml:space="preserve"> </w:t>
      </w:r>
      <w:r w:rsidR="001F4B4E" w:rsidRPr="00C10512">
        <w:rPr>
          <w:rFonts w:ascii="Arial" w:hAnsi="Arial" w:cs="Arial"/>
          <w:sz w:val="20"/>
          <w:szCs w:val="20"/>
        </w:rPr>
        <w:t>(</w:t>
      </w:r>
      <w:r w:rsidR="007132D7" w:rsidRPr="00C10512">
        <w:rPr>
          <w:rFonts w:ascii="Arial" w:hAnsi="Arial" w:cs="Arial"/>
          <w:sz w:val="20"/>
          <w:szCs w:val="20"/>
        </w:rPr>
        <w:t>10</w:t>
      </w:r>
      <w:r w:rsidR="00B104B9" w:rsidRPr="00C10512">
        <w:rPr>
          <w:rFonts w:ascii="Arial" w:hAnsi="Arial" w:cs="Arial"/>
          <w:sz w:val="20"/>
          <w:szCs w:val="20"/>
        </w:rPr>
        <w:t xml:space="preserve">) </w:t>
      </w:r>
      <w:r w:rsidR="007E7B12" w:rsidRPr="00C10512">
        <w:rPr>
          <w:rFonts w:ascii="Arial" w:hAnsi="Arial" w:cs="Arial"/>
          <w:sz w:val="20"/>
          <w:szCs w:val="20"/>
        </w:rPr>
        <w:t>pracovných dní.</w:t>
      </w:r>
      <w:r w:rsidR="00ED3F17" w:rsidRPr="00C10512">
        <w:rPr>
          <w:rFonts w:ascii="Arial" w:hAnsi="Arial" w:cs="Arial"/>
          <w:sz w:val="20"/>
          <w:szCs w:val="20"/>
        </w:rPr>
        <w:t xml:space="preserve"> </w:t>
      </w:r>
      <w:r w:rsidR="00912BA5" w:rsidRPr="00C10512">
        <w:rPr>
          <w:rFonts w:ascii="Arial" w:hAnsi="Arial" w:cs="Arial"/>
          <w:sz w:val="20"/>
          <w:szCs w:val="20"/>
        </w:rPr>
        <w:t xml:space="preserve"> </w:t>
      </w:r>
    </w:p>
    <w:p w14:paraId="0E14C45E" w14:textId="77777777" w:rsidR="007132D7" w:rsidRPr="00C10512" w:rsidRDefault="007132D7" w:rsidP="00C32923">
      <w:pPr>
        <w:autoSpaceDE w:val="0"/>
        <w:autoSpaceDN w:val="0"/>
        <w:spacing w:after="0" w:line="240" w:lineRule="auto"/>
        <w:ind w:left="567" w:hanging="567"/>
        <w:jc w:val="both"/>
        <w:rPr>
          <w:rFonts w:ascii="Arial" w:hAnsi="Arial" w:cs="Arial"/>
          <w:sz w:val="20"/>
          <w:szCs w:val="20"/>
        </w:rPr>
      </w:pPr>
    </w:p>
    <w:p w14:paraId="55EAFD02" w14:textId="2F077ABC" w:rsidR="00826CD6" w:rsidRPr="00C10512" w:rsidRDefault="00F4462D" w:rsidP="00C32923">
      <w:pPr>
        <w:autoSpaceDE w:val="0"/>
        <w:autoSpaceDN w:val="0"/>
        <w:spacing w:after="0" w:line="240" w:lineRule="auto"/>
        <w:ind w:left="567" w:hanging="567"/>
        <w:jc w:val="both"/>
        <w:rPr>
          <w:rFonts w:ascii="Arial" w:hAnsi="Arial" w:cs="Arial"/>
          <w:sz w:val="20"/>
          <w:szCs w:val="20"/>
        </w:rPr>
      </w:pPr>
      <w:r>
        <w:rPr>
          <w:rFonts w:ascii="Arial" w:hAnsi="Arial" w:cs="Arial"/>
          <w:b/>
          <w:sz w:val="20"/>
          <w:szCs w:val="20"/>
        </w:rPr>
        <w:t>30</w:t>
      </w:r>
      <w:r w:rsidR="00C32923">
        <w:rPr>
          <w:rFonts w:ascii="Arial" w:hAnsi="Arial" w:cs="Arial"/>
          <w:b/>
          <w:sz w:val="20"/>
          <w:szCs w:val="20"/>
        </w:rPr>
        <w:t>.</w:t>
      </w:r>
      <w:r w:rsidR="00D256AF">
        <w:rPr>
          <w:rFonts w:ascii="Arial" w:hAnsi="Arial" w:cs="Arial"/>
          <w:b/>
          <w:sz w:val="20"/>
          <w:szCs w:val="20"/>
        </w:rPr>
        <w:t>8</w:t>
      </w:r>
      <w:r w:rsidR="00C32923">
        <w:rPr>
          <w:rFonts w:ascii="Arial" w:hAnsi="Arial" w:cs="Arial"/>
          <w:b/>
          <w:sz w:val="20"/>
          <w:szCs w:val="20"/>
        </w:rPr>
        <w:t xml:space="preserve">   </w:t>
      </w:r>
      <w:r w:rsidR="00826CD6" w:rsidRPr="00C10512">
        <w:rPr>
          <w:rFonts w:ascii="Arial" w:hAnsi="Arial" w:cs="Arial"/>
          <w:b/>
          <w:sz w:val="20"/>
          <w:szCs w:val="20"/>
        </w:rPr>
        <w:t>Povinnosť byť zapísaný v registri partnerov verejného sektora sa nevzťahuje</w:t>
      </w:r>
      <w:r w:rsidR="00826CD6" w:rsidRPr="00C10512">
        <w:rPr>
          <w:rFonts w:ascii="Arial" w:hAnsi="Arial" w:cs="Arial"/>
          <w:sz w:val="20"/>
          <w:szCs w:val="20"/>
        </w:rPr>
        <w:t xml:space="preserve"> na toho, komu m</w:t>
      </w:r>
      <w:r w:rsidR="00D256AF">
        <w:rPr>
          <w:rFonts w:ascii="Arial" w:hAnsi="Arial" w:cs="Arial"/>
          <w:sz w:val="20"/>
          <w:szCs w:val="20"/>
        </w:rPr>
        <w:t>á</w:t>
      </w:r>
      <w:r w:rsidR="00826CD6" w:rsidRPr="00C10512">
        <w:rPr>
          <w:rFonts w:ascii="Arial" w:hAnsi="Arial" w:cs="Arial"/>
          <w:sz w:val="20"/>
          <w:szCs w:val="20"/>
        </w:rPr>
        <w:t xml:space="preserve"> byť </w:t>
      </w:r>
      <w:r w:rsidR="00826CD6" w:rsidRPr="00C10512">
        <w:rPr>
          <w:rFonts w:ascii="Arial" w:hAnsi="Arial" w:cs="Arial"/>
          <w:b/>
          <w:sz w:val="20"/>
          <w:szCs w:val="20"/>
        </w:rPr>
        <w:t xml:space="preserve">jednorazovo poskytnuté </w:t>
      </w:r>
      <w:r w:rsidR="00D256AF">
        <w:rPr>
          <w:rFonts w:ascii="Arial" w:hAnsi="Arial" w:cs="Arial"/>
          <w:b/>
          <w:sz w:val="20"/>
          <w:szCs w:val="20"/>
        </w:rPr>
        <w:t>plnenie zo zmluvy, ktorého hodnota</w:t>
      </w:r>
      <w:r w:rsidR="00826CD6" w:rsidRPr="00C10512">
        <w:rPr>
          <w:rFonts w:ascii="Arial" w:hAnsi="Arial" w:cs="Arial"/>
          <w:b/>
          <w:sz w:val="20"/>
          <w:szCs w:val="20"/>
        </w:rPr>
        <w:t xml:space="preserve"> neprevyšuje sumu 100</w:t>
      </w:r>
      <w:r w:rsidR="000C0A25" w:rsidRPr="00C10512">
        <w:rPr>
          <w:rFonts w:ascii="Arial" w:hAnsi="Arial" w:cs="Arial"/>
          <w:b/>
          <w:sz w:val="20"/>
          <w:szCs w:val="20"/>
        </w:rPr>
        <w:t> </w:t>
      </w:r>
      <w:r w:rsidR="00826CD6" w:rsidRPr="00C10512">
        <w:rPr>
          <w:rFonts w:ascii="Arial" w:hAnsi="Arial" w:cs="Arial"/>
          <w:b/>
          <w:sz w:val="20"/>
          <w:szCs w:val="20"/>
        </w:rPr>
        <w:t>000</w:t>
      </w:r>
      <w:r w:rsidR="000C0A25" w:rsidRPr="00C10512">
        <w:rPr>
          <w:rFonts w:ascii="Arial" w:hAnsi="Arial" w:cs="Arial"/>
          <w:b/>
          <w:sz w:val="20"/>
          <w:szCs w:val="20"/>
        </w:rPr>
        <w:t>,-</w:t>
      </w:r>
      <w:r w:rsidR="00826CD6" w:rsidRPr="00C10512">
        <w:rPr>
          <w:rFonts w:ascii="Arial" w:hAnsi="Arial" w:cs="Arial"/>
          <w:b/>
          <w:sz w:val="20"/>
          <w:szCs w:val="20"/>
        </w:rPr>
        <w:t xml:space="preserve"> </w:t>
      </w:r>
      <w:r w:rsidR="00DB4A1A" w:rsidRPr="00C10512">
        <w:rPr>
          <w:rFonts w:ascii="Arial" w:hAnsi="Arial" w:cs="Arial"/>
          <w:b/>
          <w:sz w:val="20"/>
          <w:szCs w:val="20"/>
        </w:rPr>
        <w:t>eur</w:t>
      </w:r>
      <w:r w:rsidR="00826CD6" w:rsidRPr="00C10512">
        <w:rPr>
          <w:rFonts w:ascii="Arial" w:hAnsi="Arial" w:cs="Arial"/>
          <w:b/>
          <w:sz w:val="20"/>
          <w:szCs w:val="20"/>
        </w:rPr>
        <w:t xml:space="preserve"> </w:t>
      </w:r>
      <w:r w:rsidR="00912BA5" w:rsidRPr="00C10512">
        <w:rPr>
          <w:rFonts w:ascii="Arial" w:hAnsi="Arial" w:cs="Arial"/>
          <w:sz w:val="20"/>
          <w:szCs w:val="20"/>
        </w:rPr>
        <w:t>alebo na toho, komu majú byť poskytnuté viaceré čiastkové alebo opakujúce sa plnenia</w:t>
      </w:r>
      <w:r w:rsidR="00D256AF">
        <w:rPr>
          <w:rFonts w:ascii="Arial" w:hAnsi="Arial" w:cs="Arial"/>
          <w:sz w:val="20"/>
          <w:szCs w:val="20"/>
        </w:rPr>
        <w:t xml:space="preserve"> zo zmluvy</w:t>
      </w:r>
      <w:r w:rsidR="00912BA5" w:rsidRPr="00C10512">
        <w:rPr>
          <w:rFonts w:ascii="Arial" w:hAnsi="Arial" w:cs="Arial"/>
          <w:sz w:val="20"/>
          <w:szCs w:val="20"/>
        </w:rPr>
        <w:t>, ktorých hodnota</w:t>
      </w:r>
      <w:r w:rsidR="00912BA5" w:rsidRPr="00C10512">
        <w:rPr>
          <w:rFonts w:ascii="Arial" w:hAnsi="Arial" w:cs="Arial"/>
          <w:b/>
          <w:sz w:val="20"/>
          <w:szCs w:val="20"/>
        </w:rPr>
        <w:t xml:space="preserve"> </w:t>
      </w:r>
      <w:r w:rsidR="00826CD6" w:rsidRPr="00C10512">
        <w:rPr>
          <w:rFonts w:ascii="Arial" w:hAnsi="Arial" w:cs="Arial"/>
          <w:b/>
          <w:sz w:val="20"/>
          <w:szCs w:val="20"/>
        </w:rPr>
        <w:t>v úhrne neprevyšuje sumu 250</w:t>
      </w:r>
      <w:r w:rsidR="000C0A25" w:rsidRPr="00C10512">
        <w:rPr>
          <w:rFonts w:ascii="Arial" w:hAnsi="Arial" w:cs="Arial"/>
          <w:b/>
          <w:sz w:val="20"/>
          <w:szCs w:val="20"/>
        </w:rPr>
        <w:t> </w:t>
      </w:r>
      <w:r w:rsidR="00826CD6" w:rsidRPr="00C10512">
        <w:rPr>
          <w:rFonts w:ascii="Arial" w:hAnsi="Arial" w:cs="Arial"/>
          <w:b/>
          <w:sz w:val="20"/>
          <w:szCs w:val="20"/>
        </w:rPr>
        <w:t>000</w:t>
      </w:r>
      <w:r w:rsidR="000C0A25" w:rsidRPr="00C10512">
        <w:rPr>
          <w:rFonts w:ascii="Arial" w:hAnsi="Arial" w:cs="Arial"/>
          <w:b/>
          <w:sz w:val="20"/>
          <w:szCs w:val="20"/>
        </w:rPr>
        <w:t>,-</w:t>
      </w:r>
      <w:r w:rsidR="00826CD6" w:rsidRPr="00C10512">
        <w:rPr>
          <w:rFonts w:ascii="Arial" w:hAnsi="Arial" w:cs="Arial"/>
          <w:b/>
          <w:sz w:val="20"/>
          <w:szCs w:val="20"/>
        </w:rPr>
        <w:t xml:space="preserve"> </w:t>
      </w:r>
      <w:r w:rsidR="00DB4A1A" w:rsidRPr="00C10512">
        <w:rPr>
          <w:rFonts w:ascii="Arial" w:hAnsi="Arial" w:cs="Arial"/>
          <w:b/>
          <w:sz w:val="20"/>
          <w:szCs w:val="20"/>
        </w:rPr>
        <w:t>eur</w:t>
      </w:r>
      <w:r w:rsidR="00826CD6" w:rsidRPr="00C10512">
        <w:rPr>
          <w:rFonts w:ascii="Arial" w:hAnsi="Arial" w:cs="Arial"/>
          <w:sz w:val="20"/>
          <w:szCs w:val="20"/>
        </w:rPr>
        <w:t>.</w:t>
      </w:r>
      <w:r w:rsidR="00D256AF">
        <w:rPr>
          <w:rFonts w:ascii="Arial" w:hAnsi="Arial" w:cs="Arial"/>
          <w:sz w:val="20"/>
          <w:szCs w:val="20"/>
        </w:rPr>
        <w:t xml:space="preserve"> </w:t>
      </w:r>
      <w:r w:rsidR="00D256AF" w:rsidRPr="008F6990">
        <w:rPr>
          <w:rFonts w:ascii="Arial" w:hAnsi="Arial" w:cs="Arial"/>
          <w:sz w:val="20"/>
          <w:szCs w:val="20"/>
        </w:rPr>
        <w:t>Ak ide o poskytnutie štátnej pomoci, ktorej hodnotu plnenia nemožno určiť, vzniká povinnosť zápisu bez ohľadu na hodnotu plnenia. Limity podľa prvej vety sa posudzujú bez DPH</w:t>
      </w:r>
      <w:r w:rsidR="00826CD6" w:rsidRPr="00C10512">
        <w:rPr>
          <w:rFonts w:ascii="Arial" w:hAnsi="Arial" w:cs="Arial"/>
          <w:sz w:val="20"/>
          <w:szCs w:val="20"/>
        </w:rPr>
        <w:t xml:space="preserve"> </w:t>
      </w:r>
      <w:r w:rsidR="00912BA5" w:rsidRPr="00C10512">
        <w:rPr>
          <w:rFonts w:ascii="Arial" w:hAnsi="Arial" w:cs="Arial"/>
          <w:sz w:val="20"/>
          <w:szCs w:val="20"/>
        </w:rPr>
        <w:t xml:space="preserve"> </w:t>
      </w:r>
    </w:p>
    <w:p w14:paraId="3037C121"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32F91DA7" w14:textId="4E4CA18E" w:rsidR="000714D7" w:rsidRPr="00C10512" w:rsidRDefault="00F4462D" w:rsidP="00C32923">
      <w:pPr>
        <w:autoSpaceDE w:val="0"/>
        <w:autoSpaceDN w:val="0"/>
        <w:spacing w:after="0" w:line="240" w:lineRule="auto"/>
        <w:ind w:left="567" w:hanging="567"/>
        <w:jc w:val="both"/>
        <w:rPr>
          <w:rFonts w:ascii="Arial" w:hAnsi="Arial" w:cs="Arial"/>
          <w:sz w:val="20"/>
          <w:szCs w:val="20"/>
        </w:rPr>
      </w:pPr>
      <w:r>
        <w:rPr>
          <w:rFonts w:ascii="Arial" w:hAnsi="Arial" w:cs="Arial"/>
          <w:b/>
          <w:sz w:val="20"/>
          <w:szCs w:val="20"/>
        </w:rPr>
        <w:t>30</w:t>
      </w:r>
      <w:r w:rsidR="00C32923">
        <w:rPr>
          <w:rFonts w:ascii="Arial" w:hAnsi="Arial" w:cs="Arial"/>
          <w:b/>
          <w:sz w:val="20"/>
          <w:szCs w:val="20"/>
        </w:rPr>
        <w:t>.</w:t>
      </w:r>
      <w:r w:rsidR="00D256AF">
        <w:rPr>
          <w:rFonts w:ascii="Arial" w:hAnsi="Arial" w:cs="Arial"/>
          <w:b/>
          <w:sz w:val="20"/>
          <w:szCs w:val="20"/>
        </w:rPr>
        <w:t>9</w:t>
      </w:r>
      <w:r w:rsidR="00C32923">
        <w:rPr>
          <w:rFonts w:ascii="Arial" w:hAnsi="Arial" w:cs="Arial"/>
          <w:b/>
          <w:sz w:val="20"/>
          <w:szCs w:val="20"/>
        </w:rPr>
        <w:t xml:space="preserve"> </w:t>
      </w:r>
      <w:r w:rsidR="00676021" w:rsidRPr="00C10512">
        <w:rPr>
          <w:rFonts w:ascii="Arial" w:hAnsi="Arial" w:cs="Arial"/>
          <w:b/>
          <w:sz w:val="20"/>
          <w:szCs w:val="20"/>
        </w:rPr>
        <w:t xml:space="preserve">Úspešný uchádzač je povinný predložiť najneskôr v lehote stanovenej vo výzve na poskytnutie riadnej súčinnosti </w:t>
      </w:r>
      <w:r w:rsidR="001C0B02" w:rsidRPr="00C10512">
        <w:rPr>
          <w:rFonts w:ascii="Arial" w:hAnsi="Arial" w:cs="Arial"/>
          <w:b/>
          <w:sz w:val="20"/>
          <w:szCs w:val="20"/>
        </w:rPr>
        <w:t>podpísanú</w:t>
      </w:r>
      <w:r w:rsidR="001C0B02" w:rsidRPr="00C10512">
        <w:rPr>
          <w:rFonts w:ascii="Arial" w:hAnsi="Arial" w:cs="Arial"/>
          <w:sz w:val="20"/>
          <w:szCs w:val="20"/>
        </w:rPr>
        <w:t xml:space="preserve"> </w:t>
      </w:r>
      <w:r w:rsidR="0073191B" w:rsidRPr="00C10512">
        <w:rPr>
          <w:rFonts w:ascii="Arial" w:hAnsi="Arial" w:cs="Arial"/>
          <w:b/>
          <w:sz w:val="20"/>
          <w:szCs w:val="20"/>
        </w:rPr>
        <w:t>Zmluvu</w:t>
      </w:r>
      <w:r w:rsidR="0073191B" w:rsidRPr="00C10512">
        <w:rPr>
          <w:rFonts w:ascii="Arial" w:hAnsi="Arial" w:cs="Arial"/>
          <w:sz w:val="20"/>
          <w:szCs w:val="20"/>
        </w:rPr>
        <w:t xml:space="preserve"> </w:t>
      </w:r>
      <w:r w:rsidR="00404DDE" w:rsidRPr="00C10512">
        <w:rPr>
          <w:rFonts w:ascii="Arial" w:hAnsi="Arial" w:cs="Arial"/>
          <w:b/>
          <w:sz w:val="20"/>
          <w:szCs w:val="20"/>
        </w:rPr>
        <w:t xml:space="preserve">vrátane </w:t>
      </w:r>
      <w:r w:rsidR="001C0B02" w:rsidRPr="00C10512">
        <w:rPr>
          <w:rFonts w:ascii="Arial" w:hAnsi="Arial" w:cs="Arial"/>
          <w:b/>
          <w:sz w:val="20"/>
          <w:szCs w:val="20"/>
        </w:rPr>
        <w:t xml:space="preserve">všetkých </w:t>
      </w:r>
      <w:r w:rsidR="00404DDE" w:rsidRPr="00C10512">
        <w:rPr>
          <w:rFonts w:ascii="Arial" w:hAnsi="Arial" w:cs="Arial"/>
          <w:b/>
          <w:sz w:val="20"/>
          <w:szCs w:val="20"/>
        </w:rPr>
        <w:t>jej príloh</w:t>
      </w:r>
      <w:r w:rsidR="001C0B02" w:rsidRPr="00C10512">
        <w:rPr>
          <w:rFonts w:ascii="Arial" w:hAnsi="Arial" w:cs="Arial"/>
          <w:sz w:val="20"/>
          <w:szCs w:val="20"/>
        </w:rPr>
        <w:t xml:space="preserve">. Pri predkladaní Zmluvy v listinnej podobe je uchádzač povinný </w:t>
      </w:r>
      <w:r w:rsidR="001C0B02" w:rsidRPr="00C10512">
        <w:rPr>
          <w:rFonts w:ascii="Arial" w:hAnsi="Arial" w:cs="Arial"/>
          <w:b/>
          <w:sz w:val="20"/>
          <w:szCs w:val="20"/>
        </w:rPr>
        <w:t>predložiť</w:t>
      </w:r>
      <w:r w:rsidR="001C0B02" w:rsidRPr="00C10512">
        <w:rPr>
          <w:rFonts w:ascii="Arial" w:hAnsi="Arial" w:cs="Arial"/>
          <w:sz w:val="20"/>
          <w:szCs w:val="20"/>
        </w:rPr>
        <w:t xml:space="preserve"> </w:t>
      </w:r>
      <w:r w:rsidR="00D256AF">
        <w:rPr>
          <w:rFonts w:ascii="Arial" w:hAnsi="Arial" w:cs="Arial"/>
          <w:b/>
          <w:sz w:val="20"/>
          <w:szCs w:val="20"/>
        </w:rPr>
        <w:t>5</w:t>
      </w:r>
      <w:r w:rsidR="001C0B02" w:rsidRPr="00C10512">
        <w:rPr>
          <w:rFonts w:ascii="Arial" w:hAnsi="Arial" w:cs="Arial"/>
          <w:b/>
          <w:sz w:val="20"/>
          <w:szCs w:val="20"/>
        </w:rPr>
        <w:t xml:space="preserve"> (</w:t>
      </w:r>
      <w:r w:rsidR="00D256AF">
        <w:rPr>
          <w:rFonts w:ascii="Arial" w:hAnsi="Arial" w:cs="Arial"/>
          <w:b/>
          <w:sz w:val="20"/>
          <w:szCs w:val="20"/>
        </w:rPr>
        <w:t>päť</w:t>
      </w:r>
      <w:r w:rsidR="001C0B02" w:rsidRPr="00C10512">
        <w:rPr>
          <w:rFonts w:ascii="Arial" w:hAnsi="Arial" w:cs="Arial"/>
          <w:b/>
          <w:sz w:val="20"/>
          <w:szCs w:val="20"/>
        </w:rPr>
        <w:t>) rovnopis</w:t>
      </w:r>
      <w:r w:rsidR="00D256AF">
        <w:rPr>
          <w:rFonts w:ascii="Arial" w:hAnsi="Arial" w:cs="Arial"/>
          <w:b/>
          <w:sz w:val="20"/>
          <w:szCs w:val="20"/>
        </w:rPr>
        <w:t>ov</w:t>
      </w:r>
      <w:r w:rsidR="001C0B02" w:rsidRPr="00C10512">
        <w:rPr>
          <w:rFonts w:ascii="Arial" w:hAnsi="Arial" w:cs="Arial"/>
          <w:sz w:val="20"/>
          <w:szCs w:val="20"/>
        </w:rPr>
        <w:t xml:space="preserve"> Zmluvy. </w:t>
      </w:r>
      <w:r w:rsidR="00676021" w:rsidRPr="00C10512">
        <w:rPr>
          <w:rFonts w:ascii="Arial" w:hAnsi="Arial" w:cs="Arial"/>
          <w:sz w:val="20"/>
          <w:szCs w:val="20"/>
        </w:rPr>
        <w:t xml:space="preserve">Nesplnenie tejto povinnosti bude </w:t>
      </w:r>
      <w:r w:rsidR="00D2398F" w:rsidRPr="00C10512">
        <w:rPr>
          <w:rFonts w:ascii="Arial" w:hAnsi="Arial" w:cs="Arial"/>
          <w:sz w:val="20"/>
          <w:szCs w:val="20"/>
        </w:rPr>
        <w:t xml:space="preserve">verejný </w:t>
      </w:r>
      <w:r w:rsidR="00676021" w:rsidRPr="00C10512">
        <w:rPr>
          <w:rFonts w:ascii="Arial" w:hAnsi="Arial" w:cs="Arial"/>
          <w:sz w:val="20"/>
          <w:szCs w:val="20"/>
        </w:rPr>
        <w:t>obstarávateľ považovať za neposkytnutie riadnej súčinnosti.</w:t>
      </w:r>
    </w:p>
    <w:p w14:paraId="2AE6C9AD" w14:textId="77777777" w:rsidR="007132D7" w:rsidRPr="00C10512" w:rsidRDefault="007132D7" w:rsidP="00E47C85">
      <w:pPr>
        <w:autoSpaceDE w:val="0"/>
        <w:autoSpaceDN w:val="0"/>
        <w:spacing w:after="0" w:line="240" w:lineRule="auto"/>
        <w:jc w:val="both"/>
        <w:rPr>
          <w:rFonts w:ascii="Arial" w:hAnsi="Arial" w:cs="Arial"/>
          <w:sz w:val="20"/>
          <w:szCs w:val="20"/>
        </w:rPr>
      </w:pPr>
    </w:p>
    <w:p w14:paraId="5BD7802C" w14:textId="352E193A" w:rsidR="00D256AF" w:rsidRDefault="00F4462D" w:rsidP="00D256AF">
      <w:pPr>
        <w:autoSpaceDE w:val="0"/>
        <w:autoSpaceDN w:val="0"/>
        <w:spacing w:after="0" w:line="240" w:lineRule="auto"/>
        <w:ind w:left="567" w:hanging="567"/>
        <w:jc w:val="both"/>
        <w:rPr>
          <w:rFonts w:ascii="Arial" w:hAnsi="Arial" w:cs="Arial"/>
          <w:color w:val="000000" w:themeColor="text1"/>
          <w:sz w:val="20"/>
          <w:szCs w:val="20"/>
        </w:rPr>
      </w:pPr>
      <w:r>
        <w:rPr>
          <w:rFonts w:ascii="Arial" w:hAnsi="Arial" w:cs="Arial"/>
          <w:sz w:val="20"/>
          <w:szCs w:val="20"/>
        </w:rPr>
        <w:t>30</w:t>
      </w:r>
      <w:r w:rsidR="00C32923" w:rsidRPr="009B5933">
        <w:rPr>
          <w:rFonts w:ascii="Arial" w:hAnsi="Arial" w:cs="Arial"/>
          <w:sz w:val="20"/>
          <w:szCs w:val="20"/>
        </w:rPr>
        <w:t>.</w:t>
      </w:r>
      <w:r w:rsidR="00D256AF">
        <w:rPr>
          <w:rFonts w:ascii="Arial" w:hAnsi="Arial" w:cs="Arial"/>
          <w:sz w:val="20"/>
          <w:szCs w:val="20"/>
        </w:rPr>
        <w:t>10</w:t>
      </w:r>
      <w:r w:rsidR="00C32923" w:rsidRPr="009B5933">
        <w:rPr>
          <w:rFonts w:ascii="Arial" w:hAnsi="Arial" w:cs="Arial"/>
          <w:sz w:val="20"/>
          <w:szCs w:val="20"/>
        </w:rPr>
        <w:t xml:space="preserve"> </w:t>
      </w:r>
      <w:r w:rsidR="00D256AF" w:rsidRPr="008F6990">
        <w:rPr>
          <w:rFonts w:ascii="Arial" w:hAnsi="Arial" w:cs="Arial"/>
          <w:color w:val="000000" w:themeColor="text1"/>
          <w:sz w:val="20"/>
          <w:szCs w:val="20"/>
        </w:rPr>
        <w:t xml:space="preserve">Úspešný uchádzač je povinný najneskôr v lehote stanovenej vo výzve na poskytnutie riadnej súčinnosti podľa bodu 30.4 </w:t>
      </w:r>
      <w:r w:rsidR="00D256AF" w:rsidRPr="00C10512">
        <w:rPr>
          <w:rFonts w:ascii="Arial" w:hAnsi="Arial" w:cs="Arial"/>
          <w:sz w:val="20"/>
          <w:szCs w:val="20"/>
        </w:rPr>
        <w:t xml:space="preserve">časti A.1 Pokyny pre </w:t>
      </w:r>
      <w:r w:rsidR="00D256AF">
        <w:rPr>
          <w:rFonts w:ascii="Arial" w:hAnsi="Arial" w:cs="Arial"/>
          <w:sz w:val="20"/>
          <w:szCs w:val="20"/>
        </w:rPr>
        <w:t>záujemcov/</w:t>
      </w:r>
      <w:r w:rsidR="00D256AF" w:rsidRPr="00C10512">
        <w:rPr>
          <w:rFonts w:ascii="Arial" w:hAnsi="Arial" w:cs="Arial"/>
          <w:sz w:val="20"/>
          <w:szCs w:val="20"/>
        </w:rPr>
        <w:t xml:space="preserve">uchádzačov týchto SP </w:t>
      </w:r>
      <w:r w:rsidR="00D256AF" w:rsidRPr="008F6990">
        <w:rPr>
          <w:rFonts w:ascii="Arial" w:hAnsi="Arial" w:cs="Arial"/>
          <w:color w:val="000000" w:themeColor="text1"/>
          <w:sz w:val="20"/>
          <w:szCs w:val="20"/>
        </w:rPr>
        <w:t xml:space="preserve">predložiť </w:t>
      </w:r>
      <w:r w:rsidR="00D256AF" w:rsidRPr="008F6990">
        <w:rPr>
          <w:rFonts w:ascii="Arial" w:hAnsi="Arial" w:cs="Arial"/>
          <w:bCs/>
          <w:color w:val="000000" w:themeColor="text1"/>
          <w:sz w:val="20"/>
          <w:szCs w:val="20"/>
        </w:rPr>
        <w:t xml:space="preserve">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w:t>
      </w:r>
      <w:r w:rsidR="00D256AF" w:rsidRPr="008F6990">
        <w:rPr>
          <w:rFonts w:ascii="Arial" w:hAnsi="Arial" w:cs="Arial"/>
          <w:bCs/>
          <w:color w:val="000000" w:themeColor="text1"/>
          <w:sz w:val="20"/>
          <w:szCs w:val="20"/>
        </w:rPr>
        <w:lastRenderedPageBreak/>
        <w:t>rozsahu meno a priezvisko, adresa pobytu, dátum narodenia ako Prílohu č. 4 Zmluvy.</w:t>
      </w:r>
      <w:r w:rsidR="00D256AF" w:rsidRPr="008F6990">
        <w:rPr>
          <w:rFonts w:ascii="Arial" w:hAnsi="Arial" w:cs="Arial"/>
          <w:color w:val="000000" w:themeColor="text1"/>
          <w:sz w:val="20"/>
          <w:szCs w:val="20"/>
        </w:rPr>
        <w:t xml:space="preserve"> Nesplnenie tejto povinnosti bude verejný obstarávateľ považovať za neposkytnutie riadnej súčinnosti.</w:t>
      </w:r>
    </w:p>
    <w:p w14:paraId="5E9BD076" w14:textId="77777777" w:rsidR="008A4DA8" w:rsidRDefault="008A4DA8" w:rsidP="00D256AF">
      <w:pPr>
        <w:autoSpaceDE w:val="0"/>
        <w:autoSpaceDN w:val="0"/>
        <w:spacing w:after="0" w:line="240" w:lineRule="auto"/>
        <w:ind w:left="567" w:hanging="567"/>
        <w:jc w:val="both"/>
        <w:rPr>
          <w:rFonts w:ascii="Arial" w:hAnsi="Arial" w:cs="Arial"/>
          <w:color w:val="000000" w:themeColor="text1"/>
          <w:sz w:val="20"/>
          <w:szCs w:val="20"/>
        </w:rPr>
      </w:pPr>
    </w:p>
    <w:p w14:paraId="29C4962B" w14:textId="60FD47A6" w:rsidR="00160694" w:rsidRDefault="00F4462D" w:rsidP="008E5E54">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C32923">
        <w:rPr>
          <w:rFonts w:ascii="Arial" w:hAnsi="Arial" w:cs="Arial"/>
          <w:sz w:val="20"/>
          <w:szCs w:val="20"/>
        </w:rPr>
        <w:t>.1</w:t>
      </w:r>
      <w:r w:rsidR="00D256AF">
        <w:rPr>
          <w:rFonts w:ascii="Arial" w:hAnsi="Arial" w:cs="Arial"/>
          <w:sz w:val="20"/>
          <w:szCs w:val="20"/>
        </w:rPr>
        <w:t>1</w:t>
      </w:r>
      <w:r w:rsidR="00B60334" w:rsidRPr="00C10512">
        <w:rPr>
          <w:rFonts w:ascii="Arial" w:hAnsi="Arial" w:cs="Arial"/>
          <w:b/>
          <w:sz w:val="20"/>
          <w:szCs w:val="20"/>
        </w:rPr>
        <w:tab/>
      </w:r>
      <w:r w:rsidR="00160694" w:rsidRPr="00C10512">
        <w:rPr>
          <w:rFonts w:ascii="Arial" w:hAnsi="Arial" w:cs="Arial"/>
          <w:b/>
          <w:sz w:val="20"/>
          <w:szCs w:val="20"/>
        </w:rPr>
        <w:t>V prípade, že úspešným uchádzačom je skupina dodávateľov</w:t>
      </w:r>
      <w:r w:rsidR="00160694" w:rsidRPr="00C10512">
        <w:rPr>
          <w:rFonts w:ascii="Arial" w:hAnsi="Arial" w:cs="Arial"/>
          <w:sz w:val="20"/>
          <w:szCs w:val="20"/>
        </w:rPr>
        <w:t>, úspešný uchádzač je povinný najneskôr v lehote stanovenej vo výzve na poskytnutie riadnej súčinnosti predložiť relevantný doklad preukazujúci splnenie podmien</w:t>
      </w:r>
      <w:r w:rsidR="00D256AF">
        <w:rPr>
          <w:rFonts w:ascii="Arial" w:hAnsi="Arial" w:cs="Arial"/>
          <w:sz w:val="20"/>
          <w:szCs w:val="20"/>
        </w:rPr>
        <w:t>o</w:t>
      </w:r>
      <w:r w:rsidR="00160694" w:rsidRPr="00C10512">
        <w:rPr>
          <w:rFonts w:ascii="Arial" w:hAnsi="Arial" w:cs="Arial"/>
          <w:sz w:val="20"/>
          <w:szCs w:val="20"/>
        </w:rPr>
        <w:t>k uveden</w:t>
      </w:r>
      <w:r w:rsidR="00D256AF">
        <w:rPr>
          <w:rFonts w:ascii="Arial" w:hAnsi="Arial" w:cs="Arial"/>
          <w:sz w:val="20"/>
          <w:szCs w:val="20"/>
        </w:rPr>
        <w:t>ých</w:t>
      </w:r>
      <w:r w:rsidR="00160694" w:rsidRPr="00C10512">
        <w:rPr>
          <w:rFonts w:ascii="Arial" w:hAnsi="Arial" w:cs="Arial"/>
          <w:sz w:val="20"/>
          <w:szCs w:val="20"/>
        </w:rPr>
        <w:t xml:space="preserve"> v bod</w:t>
      </w:r>
      <w:r w:rsidR="00D256AF">
        <w:rPr>
          <w:rFonts w:ascii="Arial" w:hAnsi="Arial" w:cs="Arial"/>
          <w:sz w:val="20"/>
          <w:szCs w:val="20"/>
        </w:rPr>
        <w:t>och</w:t>
      </w:r>
      <w:r w:rsidR="00160694" w:rsidRPr="00C10512">
        <w:rPr>
          <w:rFonts w:ascii="Arial" w:hAnsi="Arial" w:cs="Arial"/>
          <w:sz w:val="20"/>
          <w:szCs w:val="20"/>
        </w:rPr>
        <w:t xml:space="preserve"> 18.</w:t>
      </w:r>
      <w:r w:rsidR="00711FFC" w:rsidRPr="00C10512">
        <w:rPr>
          <w:rFonts w:ascii="Arial" w:hAnsi="Arial" w:cs="Arial"/>
          <w:sz w:val="20"/>
          <w:szCs w:val="20"/>
        </w:rPr>
        <w:t>5</w:t>
      </w:r>
      <w:r w:rsidR="00160694" w:rsidRPr="00C10512">
        <w:rPr>
          <w:rFonts w:ascii="Arial" w:hAnsi="Arial" w:cs="Arial"/>
          <w:sz w:val="20"/>
          <w:szCs w:val="20"/>
        </w:rPr>
        <w:t xml:space="preserve"> </w:t>
      </w:r>
      <w:r w:rsidR="00D256AF">
        <w:rPr>
          <w:rFonts w:ascii="Arial" w:hAnsi="Arial" w:cs="Arial"/>
          <w:sz w:val="20"/>
          <w:szCs w:val="20"/>
        </w:rPr>
        <w:t xml:space="preserve">a 18.6 </w:t>
      </w:r>
      <w:r w:rsidR="00E47C85" w:rsidRPr="00266F66">
        <w:rPr>
          <w:rFonts w:ascii="Arial" w:hAnsi="Arial" w:cs="Arial"/>
          <w:sz w:val="20"/>
          <w:szCs w:val="20"/>
        </w:rPr>
        <w:t>čas</w:t>
      </w:r>
      <w:r w:rsidR="00D256AF">
        <w:rPr>
          <w:rFonts w:ascii="Arial" w:hAnsi="Arial" w:cs="Arial"/>
          <w:sz w:val="20"/>
          <w:szCs w:val="20"/>
        </w:rPr>
        <w:t>ť</w:t>
      </w:r>
      <w:r w:rsidR="00E47C85" w:rsidRPr="00266F66">
        <w:rPr>
          <w:rFonts w:ascii="Arial" w:hAnsi="Arial" w:cs="Arial"/>
          <w:sz w:val="20"/>
          <w:szCs w:val="20"/>
        </w:rPr>
        <w:t xml:space="preserve"> </w:t>
      </w:r>
      <w:r w:rsidR="00E47C85">
        <w:rPr>
          <w:rFonts w:ascii="Arial" w:hAnsi="Arial" w:cs="Arial"/>
          <w:sz w:val="20"/>
          <w:szCs w:val="20"/>
        </w:rPr>
        <w:t xml:space="preserve">A.1 Pokyny pre </w:t>
      </w:r>
      <w:r w:rsidR="00D256AF">
        <w:rPr>
          <w:rFonts w:ascii="Arial" w:hAnsi="Arial" w:cs="Arial"/>
          <w:sz w:val="20"/>
          <w:szCs w:val="20"/>
        </w:rPr>
        <w:t>záujemcov/</w:t>
      </w:r>
      <w:r w:rsidR="00E47C85">
        <w:rPr>
          <w:rFonts w:ascii="Arial" w:hAnsi="Arial" w:cs="Arial"/>
          <w:sz w:val="20"/>
          <w:szCs w:val="20"/>
        </w:rPr>
        <w:t xml:space="preserve">uchádzačov týchto </w:t>
      </w:r>
      <w:r w:rsidR="00671176" w:rsidRPr="00C10512">
        <w:rPr>
          <w:rFonts w:ascii="Arial" w:hAnsi="Arial" w:cs="Arial"/>
          <w:sz w:val="20"/>
          <w:szCs w:val="20"/>
        </w:rPr>
        <w:t xml:space="preserve"> </w:t>
      </w:r>
      <w:r w:rsidR="00E47C85">
        <w:rPr>
          <w:rFonts w:ascii="Arial" w:hAnsi="Arial" w:cs="Arial"/>
          <w:sz w:val="20"/>
          <w:szCs w:val="20"/>
        </w:rPr>
        <w:t>súťažných podkladov</w:t>
      </w:r>
      <w:r w:rsidR="00160694" w:rsidRPr="00C10512">
        <w:rPr>
          <w:rFonts w:ascii="Arial" w:hAnsi="Arial" w:cs="Arial"/>
          <w:sz w:val="20"/>
          <w:szCs w:val="20"/>
        </w:rPr>
        <w:t>. Nesplnenie tejto povinnosti bude verejný obstarávateľ považovať za neposkytnutie riadnej súčinnosti.</w:t>
      </w:r>
    </w:p>
    <w:p w14:paraId="18FE5E7A" w14:textId="717B31AE" w:rsidR="00004A77" w:rsidRPr="00C10512" w:rsidRDefault="00004A77" w:rsidP="00075621">
      <w:pPr>
        <w:autoSpaceDE w:val="0"/>
        <w:autoSpaceDN w:val="0"/>
        <w:spacing w:after="0" w:line="240" w:lineRule="auto"/>
        <w:jc w:val="both"/>
        <w:rPr>
          <w:rFonts w:ascii="Arial" w:hAnsi="Arial" w:cs="Arial"/>
          <w:sz w:val="20"/>
          <w:szCs w:val="20"/>
        </w:rPr>
      </w:pPr>
    </w:p>
    <w:p w14:paraId="75C1B78D" w14:textId="3322BAA5" w:rsidR="00160694" w:rsidRPr="00C10512" w:rsidRDefault="00F4462D"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6C4A78">
        <w:rPr>
          <w:rFonts w:ascii="Arial" w:hAnsi="Arial" w:cs="Arial"/>
          <w:sz w:val="20"/>
          <w:szCs w:val="20"/>
        </w:rPr>
        <w:t>.1</w:t>
      </w:r>
      <w:r w:rsidR="00D256AF">
        <w:rPr>
          <w:rFonts w:ascii="Arial" w:hAnsi="Arial" w:cs="Arial"/>
          <w:sz w:val="20"/>
          <w:szCs w:val="20"/>
        </w:rPr>
        <w:t>2</w:t>
      </w:r>
      <w:r w:rsidR="006C4A78">
        <w:rPr>
          <w:rFonts w:ascii="Arial" w:hAnsi="Arial" w:cs="Arial"/>
          <w:sz w:val="20"/>
          <w:szCs w:val="20"/>
        </w:rPr>
        <w:t xml:space="preserve">  </w:t>
      </w:r>
      <w:r w:rsidR="00160694" w:rsidRPr="00C10512">
        <w:rPr>
          <w:rFonts w:ascii="Arial" w:hAnsi="Arial" w:cs="Arial"/>
          <w:sz w:val="20"/>
          <w:szCs w:val="20"/>
        </w:rPr>
        <w:t xml:space="preserve">V prípade, že je úspešným uchádzačom skupina dodávateľov a Zmluva s verejným obstarávateľom bude na strane úspešného uchádzača podpísaná splnomocnenou osobou/osobami, úspešný uchádzač je povinný predložiť najneskôr v lehote stanovenej vo výzve na poskytnutie riadnej súčinnosti </w:t>
      </w:r>
      <w:r w:rsidR="00160694" w:rsidRPr="00E47C85">
        <w:rPr>
          <w:rFonts w:ascii="Arial" w:hAnsi="Arial" w:cs="Arial"/>
          <w:b/>
          <w:sz w:val="20"/>
          <w:szCs w:val="20"/>
        </w:rPr>
        <w:t>plnú moc splnomocnenej osoby/osôb,</w:t>
      </w:r>
      <w:r w:rsidR="00160694" w:rsidRPr="00C10512">
        <w:rPr>
          <w:rFonts w:ascii="Arial" w:hAnsi="Arial" w:cs="Arial"/>
          <w:sz w:val="20"/>
          <w:szCs w:val="20"/>
        </w:rPr>
        <w:t xml:space="preserve"> pričom v nej musí byť výslovne uvedené oprávnenie splnomocnenej osoby/osôb </w:t>
      </w:r>
      <w:r w:rsidR="00160694" w:rsidRPr="00E47C85">
        <w:rPr>
          <w:rFonts w:ascii="Arial" w:hAnsi="Arial" w:cs="Arial"/>
          <w:b/>
          <w:sz w:val="20"/>
          <w:szCs w:val="20"/>
        </w:rPr>
        <w:t>na podpis Zmluvy</w:t>
      </w:r>
      <w:r w:rsidR="00160694" w:rsidRPr="00C10512">
        <w:rPr>
          <w:rFonts w:ascii="Arial" w:hAnsi="Arial" w:cs="Arial"/>
          <w:sz w:val="20"/>
          <w:szCs w:val="20"/>
        </w:rPr>
        <w:t xml:space="preserve"> (ak takáto plná moc nebola predložená uchádzačom v rámci ponuky). Nesplnenie tejto povinnosti bude verejný obstarávateľ považovať za neposkytnutie riadnej súčinnosti.</w:t>
      </w:r>
    </w:p>
    <w:p w14:paraId="66586F4F" w14:textId="77777777" w:rsidR="00004A77" w:rsidRPr="00C10512" w:rsidRDefault="00004A77" w:rsidP="00004A77">
      <w:pPr>
        <w:autoSpaceDE w:val="0"/>
        <w:autoSpaceDN w:val="0"/>
        <w:spacing w:after="0" w:line="240" w:lineRule="auto"/>
        <w:ind w:left="567"/>
        <w:jc w:val="both"/>
        <w:rPr>
          <w:rFonts w:ascii="Arial" w:hAnsi="Arial" w:cs="Arial"/>
          <w:sz w:val="20"/>
          <w:szCs w:val="20"/>
        </w:rPr>
      </w:pPr>
    </w:p>
    <w:p w14:paraId="03CABCB6" w14:textId="16D26E07" w:rsidR="00314C36" w:rsidRPr="00C10512" w:rsidRDefault="00F4462D"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6C4A78">
        <w:rPr>
          <w:rFonts w:ascii="Arial" w:hAnsi="Arial" w:cs="Arial"/>
          <w:sz w:val="20"/>
          <w:szCs w:val="20"/>
        </w:rPr>
        <w:t>.1</w:t>
      </w:r>
      <w:r w:rsidR="00D256AF">
        <w:rPr>
          <w:rFonts w:ascii="Arial" w:hAnsi="Arial" w:cs="Arial"/>
          <w:sz w:val="20"/>
          <w:szCs w:val="20"/>
        </w:rPr>
        <w:t>3</w:t>
      </w:r>
      <w:r w:rsidR="006C4A78">
        <w:rPr>
          <w:rFonts w:ascii="Arial" w:hAnsi="Arial" w:cs="Arial"/>
          <w:sz w:val="20"/>
          <w:szCs w:val="20"/>
        </w:rPr>
        <w:t xml:space="preserve"> </w:t>
      </w:r>
      <w:r w:rsidR="008E33B0" w:rsidRPr="00C10512">
        <w:rPr>
          <w:rFonts w:ascii="Arial" w:hAnsi="Arial" w:cs="Arial"/>
          <w:sz w:val="20"/>
          <w:szCs w:val="20"/>
        </w:rPr>
        <w:t xml:space="preserve">Povinnosť mať zapísaných konečných užívateľov výhod v registri partnerov verejného sektora sa </w:t>
      </w:r>
      <w:r w:rsidR="006C4A78">
        <w:rPr>
          <w:rFonts w:ascii="Arial" w:hAnsi="Arial" w:cs="Arial"/>
          <w:sz w:val="20"/>
          <w:szCs w:val="20"/>
        </w:rPr>
        <w:t xml:space="preserve"> </w:t>
      </w:r>
      <w:r w:rsidR="008E33B0" w:rsidRPr="00C10512">
        <w:rPr>
          <w:rFonts w:ascii="Arial" w:hAnsi="Arial" w:cs="Arial"/>
          <w:sz w:val="20"/>
          <w:szCs w:val="20"/>
        </w:rPr>
        <w:t>vzťahuje na každého člena skupiny dodávateľov.</w:t>
      </w:r>
    </w:p>
    <w:p w14:paraId="191C1770" w14:textId="77777777" w:rsidR="00004A77" w:rsidRPr="00C10512" w:rsidRDefault="00004A77" w:rsidP="00004A77">
      <w:pPr>
        <w:autoSpaceDE w:val="0"/>
        <w:autoSpaceDN w:val="0"/>
        <w:spacing w:after="0" w:line="240" w:lineRule="auto"/>
        <w:ind w:left="567"/>
        <w:jc w:val="both"/>
        <w:rPr>
          <w:rFonts w:ascii="Arial" w:hAnsi="Arial" w:cs="Arial"/>
          <w:sz w:val="20"/>
          <w:szCs w:val="20"/>
        </w:rPr>
      </w:pPr>
    </w:p>
    <w:p w14:paraId="73759ABB" w14:textId="528A6905" w:rsidR="007E7B12" w:rsidRPr="00C10512" w:rsidRDefault="00F4462D"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6C4A78">
        <w:rPr>
          <w:rFonts w:ascii="Arial" w:hAnsi="Arial" w:cs="Arial"/>
          <w:sz w:val="20"/>
          <w:szCs w:val="20"/>
        </w:rPr>
        <w:t>.1</w:t>
      </w:r>
      <w:r w:rsidR="00D256AF">
        <w:rPr>
          <w:rFonts w:ascii="Arial" w:hAnsi="Arial" w:cs="Arial"/>
          <w:sz w:val="20"/>
          <w:szCs w:val="20"/>
        </w:rPr>
        <w:t>4</w:t>
      </w:r>
      <w:r w:rsidR="007E7B12" w:rsidRPr="00C10512">
        <w:rPr>
          <w:rFonts w:ascii="Arial" w:hAnsi="Arial" w:cs="Arial"/>
          <w:sz w:val="20"/>
          <w:szCs w:val="20"/>
        </w:rPr>
        <w:tab/>
      </w:r>
      <w:r w:rsidR="00CF31E0" w:rsidRPr="00C10512">
        <w:rPr>
          <w:rFonts w:ascii="Arial" w:hAnsi="Arial" w:cs="Arial"/>
          <w:sz w:val="20"/>
          <w:szCs w:val="20"/>
        </w:rPr>
        <w:t>Verejný o</w:t>
      </w:r>
      <w:r w:rsidR="007E7B12" w:rsidRPr="00C10512">
        <w:rPr>
          <w:rFonts w:ascii="Arial" w:hAnsi="Arial" w:cs="Arial"/>
          <w:sz w:val="20"/>
          <w:szCs w:val="20"/>
        </w:rPr>
        <w:t>bstarávateľ si vyhradzuje právo neprijať ponuky uchádzačov, ktoré budú cenovo prevyšovať predpokladanú hodnotu zákazky</w:t>
      </w:r>
      <w:r w:rsidR="00E00BF1" w:rsidRPr="00C10512">
        <w:rPr>
          <w:rFonts w:ascii="Arial" w:hAnsi="Arial" w:cs="Arial"/>
          <w:sz w:val="20"/>
          <w:szCs w:val="20"/>
        </w:rPr>
        <w:t>,</w:t>
      </w:r>
      <w:r w:rsidR="007E7B12" w:rsidRPr="00C10512">
        <w:rPr>
          <w:rFonts w:ascii="Arial" w:hAnsi="Arial" w:cs="Arial"/>
          <w:sz w:val="20"/>
          <w:szCs w:val="20"/>
        </w:rPr>
        <w:t xml:space="preserve"> t.</w:t>
      </w:r>
      <w:r w:rsidR="001F4B4E" w:rsidRPr="00C10512">
        <w:rPr>
          <w:rFonts w:ascii="Arial" w:hAnsi="Arial" w:cs="Arial"/>
          <w:sz w:val="20"/>
          <w:szCs w:val="20"/>
        </w:rPr>
        <w:t xml:space="preserve"> </w:t>
      </w:r>
      <w:r w:rsidR="007E7B12" w:rsidRPr="00C10512">
        <w:rPr>
          <w:rFonts w:ascii="Arial" w:hAnsi="Arial" w:cs="Arial"/>
          <w:sz w:val="20"/>
          <w:szCs w:val="20"/>
        </w:rPr>
        <w:t xml:space="preserve">j. ktorých najnižšia cena bude vyššia ako plánované finančné prostriedky </w:t>
      </w:r>
      <w:r w:rsidR="00A26FC6" w:rsidRPr="00C10512">
        <w:rPr>
          <w:rFonts w:ascii="Arial" w:hAnsi="Arial" w:cs="Arial"/>
          <w:sz w:val="20"/>
          <w:szCs w:val="20"/>
        </w:rPr>
        <w:t xml:space="preserve">verejného </w:t>
      </w:r>
      <w:r w:rsidR="007E7B12" w:rsidRPr="00C10512">
        <w:rPr>
          <w:rFonts w:ascii="Arial" w:hAnsi="Arial" w:cs="Arial"/>
          <w:sz w:val="20"/>
          <w:szCs w:val="20"/>
        </w:rPr>
        <w:t>obstarávateľa na predmet zákazky.</w:t>
      </w:r>
    </w:p>
    <w:p w14:paraId="01BDF8D0" w14:textId="77777777" w:rsidR="00832013" w:rsidRPr="00C10512" w:rsidRDefault="00832013" w:rsidP="008E5E54">
      <w:pPr>
        <w:spacing w:after="0" w:line="240" w:lineRule="auto"/>
        <w:jc w:val="both"/>
        <w:rPr>
          <w:rFonts w:ascii="Arial" w:hAnsi="Arial" w:cs="Arial"/>
          <w:sz w:val="20"/>
          <w:szCs w:val="20"/>
        </w:rPr>
      </w:pPr>
    </w:p>
    <w:p w14:paraId="6F0E1339" w14:textId="3C35C967" w:rsidR="001F4B4E" w:rsidRPr="00D35B6D" w:rsidRDefault="006C4A78" w:rsidP="00D35B6D">
      <w:pPr>
        <w:pStyle w:val="Nadpis3"/>
        <w:numPr>
          <w:ilvl w:val="0"/>
          <w:numId w:val="0"/>
        </w:numPr>
        <w:tabs>
          <w:tab w:val="left" w:pos="567"/>
        </w:tabs>
        <w:spacing w:after="0"/>
        <w:rPr>
          <w:rFonts w:cs="Arial"/>
          <w:noProof/>
        </w:rPr>
      </w:pPr>
      <w:bookmarkStart w:id="66" w:name="_Toc461981437"/>
      <w:r>
        <w:rPr>
          <w:rStyle w:val="dajeNDSChar"/>
          <w:rFonts w:ascii="Arial" w:hAnsi="Arial" w:cs="Arial"/>
          <w:noProof/>
          <w:color w:val="auto"/>
          <w:sz w:val="20"/>
          <w:szCs w:val="20"/>
          <w:lang w:eastAsia="sk-SK"/>
        </w:rPr>
        <w:t>3</w:t>
      </w:r>
      <w:r w:rsidR="00DF443B">
        <w:rPr>
          <w:rStyle w:val="dajeNDSChar"/>
          <w:rFonts w:ascii="Arial" w:hAnsi="Arial" w:cs="Arial"/>
          <w:noProof/>
          <w:color w:val="auto"/>
          <w:sz w:val="20"/>
          <w:szCs w:val="20"/>
          <w:lang w:eastAsia="sk-SK"/>
        </w:rPr>
        <w:t>1</w:t>
      </w:r>
      <w:r>
        <w:rPr>
          <w:rStyle w:val="dajeNDSChar"/>
          <w:rFonts w:ascii="Arial" w:hAnsi="Arial" w:cs="Arial"/>
          <w:noProof/>
          <w:color w:val="auto"/>
          <w:sz w:val="20"/>
          <w:szCs w:val="20"/>
          <w:lang w:eastAsia="sk-SK"/>
        </w:rPr>
        <w:t xml:space="preserve">      </w:t>
      </w:r>
      <w:r w:rsidR="00B17D77" w:rsidRPr="00C10512">
        <w:rPr>
          <w:rStyle w:val="dajeNDSChar"/>
          <w:rFonts w:ascii="Arial" w:hAnsi="Arial" w:cs="Arial"/>
          <w:noProof/>
          <w:color w:val="auto"/>
          <w:sz w:val="20"/>
          <w:szCs w:val="20"/>
          <w:lang w:eastAsia="sk-SK"/>
        </w:rPr>
        <w:t>Zrušenie</w:t>
      </w:r>
      <w:r w:rsidR="00FA4B41" w:rsidRPr="00C10512">
        <w:rPr>
          <w:rStyle w:val="dajeNDSChar"/>
          <w:rFonts w:ascii="Arial" w:hAnsi="Arial" w:cs="Arial"/>
          <w:noProof/>
          <w:color w:val="auto"/>
          <w:sz w:val="20"/>
          <w:szCs w:val="20"/>
          <w:lang w:eastAsia="sk-SK"/>
        </w:rPr>
        <w:t xml:space="preserve"> </w:t>
      </w:r>
      <w:r w:rsidR="003E1BB2" w:rsidRPr="00C10512">
        <w:rPr>
          <w:rStyle w:val="dajeNDSChar"/>
          <w:rFonts w:ascii="Arial" w:hAnsi="Arial" w:cs="Arial"/>
          <w:noProof/>
          <w:color w:val="auto"/>
          <w:sz w:val="20"/>
          <w:szCs w:val="20"/>
          <w:lang w:eastAsia="sk-SK"/>
        </w:rPr>
        <w:t>verejného obstarávania</w:t>
      </w:r>
      <w:bookmarkEnd w:id="66"/>
    </w:p>
    <w:p w14:paraId="25C4F060" w14:textId="77777777" w:rsidR="003622D4" w:rsidRPr="00C10512" w:rsidRDefault="003622D4" w:rsidP="000049DE">
      <w:pPr>
        <w:pStyle w:val="Odsekzoznamu"/>
        <w:numPr>
          <w:ilvl w:val="0"/>
          <w:numId w:val="25"/>
        </w:numPr>
        <w:autoSpaceDE w:val="0"/>
        <w:autoSpaceDN w:val="0"/>
        <w:jc w:val="both"/>
        <w:rPr>
          <w:rFonts w:cs="Arial"/>
          <w:vanish/>
          <w:sz w:val="20"/>
          <w:szCs w:val="20"/>
        </w:rPr>
      </w:pPr>
    </w:p>
    <w:p w14:paraId="0F465531" w14:textId="7F9E7752" w:rsidR="00613634" w:rsidRPr="006C4A78" w:rsidRDefault="006C4A78" w:rsidP="006C4A78">
      <w:pPr>
        <w:tabs>
          <w:tab w:val="left" w:pos="567"/>
        </w:tabs>
        <w:autoSpaceDE w:val="0"/>
        <w:autoSpaceDN w:val="0"/>
        <w:jc w:val="both"/>
        <w:rPr>
          <w:rFonts w:ascii="Arial" w:hAnsi="Arial" w:cs="Arial"/>
          <w:sz w:val="20"/>
          <w:szCs w:val="20"/>
        </w:rPr>
      </w:pPr>
      <w:r w:rsidRPr="006C4A78">
        <w:rPr>
          <w:rFonts w:ascii="Arial" w:hAnsi="Arial" w:cs="Arial"/>
          <w:sz w:val="20"/>
          <w:szCs w:val="20"/>
        </w:rPr>
        <w:t>3</w:t>
      </w:r>
      <w:r w:rsidR="00DF443B">
        <w:rPr>
          <w:rFonts w:ascii="Arial" w:hAnsi="Arial" w:cs="Arial"/>
          <w:sz w:val="20"/>
          <w:szCs w:val="20"/>
        </w:rPr>
        <w:t>1</w:t>
      </w:r>
      <w:r w:rsidRPr="006C4A78">
        <w:rPr>
          <w:rFonts w:ascii="Arial" w:hAnsi="Arial" w:cs="Arial"/>
          <w:sz w:val="20"/>
          <w:szCs w:val="20"/>
        </w:rPr>
        <w:t xml:space="preserve">.1    </w:t>
      </w:r>
      <w:r w:rsidR="00613634" w:rsidRPr="006C4A78">
        <w:rPr>
          <w:rFonts w:ascii="Arial" w:hAnsi="Arial" w:cs="Arial"/>
          <w:sz w:val="20"/>
          <w:szCs w:val="20"/>
        </w:rPr>
        <w:t xml:space="preserve">Verejný obstarávateľ zruší </w:t>
      </w:r>
      <w:r w:rsidR="003E1BB2" w:rsidRPr="006C4A78">
        <w:rPr>
          <w:rFonts w:ascii="Arial" w:hAnsi="Arial" w:cs="Arial"/>
          <w:sz w:val="20"/>
          <w:szCs w:val="20"/>
        </w:rPr>
        <w:t>verejné obstarávanie alebo jeho časť</w:t>
      </w:r>
      <w:r w:rsidR="00613634" w:rsidRPr="006C4A78">
        <w:rPr>
          <w:rFonts w:ascii="Arial" w:hAnsi="Arial" w:cs="Arial"/>
          <w:sz w:val="20"/>
          <w:szCs w:val="20"/>
        </w:rPr>
        <w:t>, ak:</w:t>
      </w:r>
    </w:p>
    <w:p w14:paraId="183EE2C3" w14:textId="77777777"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 xml:space="preserve">ani jeden uchádzač alebo záujemca nesplnil podmienky účasti vo verejnom obstarávaní a uchádzač alebo záujemca neuplatnil námietky v lehote podľa </w:t>
      </w:r>
      <w:r w:rsidR="00E00BF1" w:rsidRPr="00C10512">
        <w:rPr>
          <w:rFonts w:ascii="Arial" w:hAnsi="Arial" w:cs="Arial"/>
          <w:sz w:val="20"/>
          <w:szCs w:val="20"/>
        </w:rPr>
        <w:t>Z</w:t>
      </w:r>
      <w:r w:rsidRPr="00C10512">
        <w:rPr>
          <w:rFonts w:ascii="Arial" w:hAnsi="Arial" w:cs="Arial"/>
          <w:sz w:val="20"/>
          <w:szCs w:val="20"/>
        </w:rPr>
        <w:t>ákona,</w:t>
      </w:r>
    </w:p>
    <w:p w14:paraId="3F8E21E4" w14:textId="77777777"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nedostal ani jednu ponuku,</w:t>
      </w:r>
    </w:p>
    <w:p w14:paraId="4AB6F381" w14:textId="75E84569"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 xml:space="preserve">ani jedna z predložených ponúk nezodpovedá požiadavkám určeným podľa § 42 Zákona a uchádzač nepodal námietky v lehote podľa </w:t>
      </w:r>
      <w:r w:rsidR="008B3F58" w:rsidRPr="00C10512">
        <w:rPr>
          <w:rFonts w:ascii="Arial" w:hAnsi="Arial" w:cs="Arial"/>
          <w:sz w:val="20"/>
          <w:szCs w:val="20"/>
        </w:rPr>
        <w:t>Z</w:t>
      </w:r>
      <w:r w:rsidRPr="00C10512">
        <w:rPr>
          <w:rFonts w:ascii="Arial" w:hAnsi="Arial" w:cs="Arial"/>
          <w:sz w:val="20"/>
          <w:szCs w:val="20"/>
        </w:rPr>
        <w:t>ákona,</w:t>
      </w:r>
    </w:p>
    <w:p w14:paraId="67A8873C" w14:textId="223A4A73"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 xml:space="preserve">jeho zrušenie nariadil </w:t>
      </w:r>
      <w:r w:rsidR="00DB4A1A" w:rsidRPr="00C10512">
        <w:rPr>
          <w:rFonts w:ascii="Arial" w:hAnsi="Arial" w:cs="Arial"/>
          <w:sz w:val="20"/>
          <w:szCs w:val="20"/>
        </w:rPr>
        <w:t>ú</w:t>
      </w:r>
      <w:r w:rsidRPr="00C10512">
        <w:rPr>
          <w:rFonts w:ascii="Arial" w:hAnsi="Arial" w:cs="Arial"/>
          <w:sz w:val="20"/>
          <w:szCs w:val="20"/>
        </w:rPr>
        <w:t>rad.</w:t>
      </w:r>
    </w:p>
    <w:p w14:paraId="743FA0A6" w14:textId="77777777" w:rsidR="00004A77" w:rsidRPr="00C10512" w:rsidRDefault="00004A77" w:rsidP="00004A77">
      <w:pPr>
        <w:spacing w:after="0" w:line="240" w:lineRule="auto"/>
        <w:ind w:left="851"/>
        <w:jc w:val="both"/>
        <w:rPr>
          <w:rFonts w:ascii="Arial" w:hAnsi="Arial" w:cs="Arial"/>
          <w:sz w:val="20"/>
          <w:szCs w:val="20"/>
        </w:rPr>
      </w:pPr>
    </w:p>
    <w:p w14:paraId="4758EDCD" w14:textId="7D548A3C" w:rsidR="00FF610B" w:rsidRPr="00C10512" w:rsidRDefault="006C4A78"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w:t>
      </w:r>
      <w:r w:rsidR="00DF443B">
        <w:rPr>
          <w:rFonts w:ascii="Arial" w:hAnsi="Arial" w:cs="Arial"/>
          <w:sz w:val="20"/>
          <w:szCs w:val="20"/>
        </w:rPr>
        <w:t>1</w:t>
      </w:r>
      <w:r>
        <w:rPr>
          <w:rFonts w:ascii="Arial" w:hAnsi="Arial" w:cs="Arial"/>
          <w:sz w:val="20"/>
          <w:szCs w:val="20"/>
        </w:rPr>
        <w:t xml:space="preserve">.2  </w:t>
      </w:r>
      <w:r w:rsidR="000B33A8" w:rsidRPr="00C10512">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8B3F58" w:rsidRPr="00C10512">
        <w:rPr>
          <w:rFonts w:ascii="Arial" w:hAnsi="Arial" w:cs="Arial"/>
          <w:sz w:val="20"/>
          <w:szCs w:val="20"/>
        </w:rPr>
        <w:t>Z</w:t>
      </w:r>
      <w:r w:rsidR="000B33A8" w:rsidRPr="00C10512">
        <w:rPr>
          <w:rFonts w:ascii="Arial" w:hAnsi="Arial" w:cs="Arial"/>
          <w:sz w:val="20"/>
          <w:szCs w:val="20"/>
        </w:rPr>
        <w:t xml:space="preserve">ákona, ktoré má alebo by mohlo mať zásadný vplyv na výsledok verejného obstarávania, ak nebolo predložených viac ako dve ponuky alebo ak navrhované ceny v predložených ponukách sú vyššie ako predpokladaná hodnota. </w:t>
      </w:r>
    </w:p>
    <w:p w14:paraId="3437A3FF" w14:textId="77777777" w:rsidR="00004A77" w:rsidRPr="00C10512" w:rsidRDefault="00004A77" w:rsidP="00004A77">
      <w:pPr>
        <w:autoSpaceDE w:val="0"/>
        <w:autoSpaceDN w:val="0"/>
        <w:spacing w:after="0" w:line="240" w:lineRule="auto"/>
        <w:ind w:left="567"/>
        <w:jc w:val="both"/>
        <w:rPr>
          <w:rFonts w:ascii="Arial" w:hAnsi="Arial" w:cs="Arial"/>
          <w:sz w:val="20"/>
          <w:szCs w:val="20"/>
        </w:rPr>
      </w:pPr>
    </w:p>
    <w:p w14:paraId="39A7A59E" w14:textId="2F480CF8" w:rsidR="00613634" w:rsidRPr="00C10512" w:rsidRDefault="00181DA2" w:rsidP="008E5E54">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3</w:t>
      </w:r>
      <w:r w:rsidR="00DF443B">
        <w:rPr>
          <w:rFonts w:ascii="Arial" w:hAnsi="Arial" w:cs="Arial"/>
          <w:sz w:val="20"/>
          <w:szCs w:val="20"/>
        </w:rPr>
        <w:t>1</w:t>
      </w:r>
      <w:r w:rsidRPr="00C10512">
        <w:rPr>
          <w:rFonts w:ascii="Arial" w:hAnsi="Arial" w:cs="Arial"/>
          <w:sz w:val="20"/>
          <w:szCs w:val="20"/>
        </w:rPr>
        <w:t>.3</w:t>
      </w:r>
      <w:r w:rsidRPr="00C10512">
        <w:rPr>
          <w:rFonts w:ascii="Arial" w:hAnsi="Arial" w:cs="Arial"/>
          <w:sz w:val="20"/>
          <w:szCs w:val="20"/>
        </w:rPr>
        <w:tab/>
      </w:r>
      <w:r w:rsidR="00613634" w:rsidRPr="00C10512">
        <w:rPr>
          <w:rFonts w:ascii="Arial" w:hAnsi="Arial" w:cs="Arial"/>
          <w:sz w:val="20"/>
          <w:szCs w:val="20"/>
        </w:rPr>
        <w:t>Ve</w:t>
      </w:r>
      <w:r w:rsidR="000B33A8" w:rsidRPr="00C10512">
        <w:rPr>
          <w:rFonts w:ascii="Arial" w:hAnsi="Arial" w:cs="Arial"/>
          <w:sz w:val="20"/>
          <w:szCs w:val="20"/>
        </w:rPr>
        <w:t>rejný obstarávateľ je povinný bezodkladne upovedomiť všetkých uchádzačov alebo záujemcov</w:t>
      </w:r>
      <w:r w:rsidRPr="00C10512">
        <w:rPr>
          <w:rFonts w:ascii="Arial" w:hAnsi="Arial" w:cs="Arial"/>
          <w:sz w:val="20"/>
          <w:szCs w:val="20"/>
        </w:rPr>
        <w:t xml:space="preserve"> </w:t>
      </w:r>
      <w:r w:rsidR="000B33A8" w:rsidRPr="00C10512">
        <w:rPr>
          <w:rFonts w:ascii="Arial" w:hAnsi="Arial" w:cs="Arial"/>
          <w:sz w:val="20"/>
          <w:szCs w:val="20"/>
        </w:rPr>
        <w:t xml:space="preserve">o zrušení </w:t>
      </w:r>
      <w:r w:rsidR="00DB4A1A" w:rsidRPr="00C10512">
        <w:rPr>
          <w:rFonts w:ascii="Arial" w:hAnsi="Arial" w:cs="Arial"/>
          <w:sz w:val="20"/>
          <w:szCs w:val="20"/>
        </w:rPr>
        <w:t>verejného obstarávania</w:t>
      </w:r>
      <w:r w:rsidR="000B33A8" w:rsidRPr="00C10512">
        <w:rPr>
          <w:rFonts w:ascii="Arial" w:hAnsi="Arial" w:cs="Arial"/>
          <w:sz w:val="20"/>
          <w:szCs w:val="20"/>
        </w:rPr>
        <w:t xml:space="preserve"> zákazky alebo jeho časti s uvedením dôvodu a oznámi</w:t>
      </w:r>
      <w:r w:rsidR="00DB4A1A" w:rsidRPr="00C10512">
        <w:rPr>
          <w:rFonts w:ascii="Arial" w:hAnsi="Arial" w:cs="Arial"/>
          <w:sz w:val="20"/>
          <w:szCs w:val="20"/>
        </w:rPr>
        <w:t>ť</w:t>
      </w:r>
      <w:r w:rsidR="000B33A8" w:rsidRPr="00C10512">
        <w:rPr>
          <w:rFonts w:ascii="Arial" w:hAnsi="Arial" w:cs="Arial"/>
          <w:sz w:val="20"/>
          <w:szCs w:val="20"/>
        </w:rPr>
        <w:t xml:space="preserve"> postup, ktorý použije pri zadávaní zákazky na pôvodný predmet zákazky.</w:t>
      </w:r>
    </w:p>
    <w:p w14:paraId="3CFE73F0" w14:textId="77777777" w:rsidR="00004A77" w:rsidRPr="00C10512" w:rsidRDefault="00004A77" w:rsidP="008E5E54">
      <w:pPr>
        <w:autoSpaceDE w:val="0"/>
        <w:autoSpaceDN w:val="0"/>
        <w:spacing w:after="0" w:line="240" w:lineRule="auto"/>
        <w:ind w:left="567" w:hanging="567"/>
        <w:jc w:val="both"/>
        <w:rPr>
          <w:rFonts w:ascii="Arial" w:hAnsi="Arial" w:cs="Arial"/>
          <w:sz w:val="20"/>
          <w:szCs w:val="20"/>
        </w:rPr>
      </w:pPr>
    </w:p>
    <w:p w14:paraId="6F89778F" w14:textId="7A265298" w:rsidR="00D70428" w:rsidRPr="00C10512" w:rsidRDefault="006C4A78"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w:t>
      </w:r>
      <w:r w:rsidR="00DF443B">
        <w:rPr>
          <w:rFonts w:ascii="Arial" w:hAnsi="Arial" w:cs="Arial"/>
          <w:sz w:val="20"/>
          <w:szCs w:val="20"/>
        </w:rPr>
        <w:t>1</w:t>
      </w:r>
      <w:r>
        <w:rPr>
          <w:rFonts w:ascii="Arial" w:hAnsi="Arial" w:cs="Arial"/>
          <w:sz w:val="20"/>
          <w:szCs w:val="20"/>
        </w:rPr>
        <w:t xml:space="preserve">.4   </w:t>
      </w:r>
      <w:r w:rsidR="00D70428" w:rsidRPr="00C10512">
        <w:rPr>
          <w:rFonts w:ascii="Arial" w:hAnsi="Arial" w:cs="Arial"/>
          <w:sz w:val="20"/>
          <w:szCs w:val="20"/>
        </w:rPr>
        <w:t xml:space="preserve">Verejný obstarávateľ v oznámení o výsledku verejného obstarávania uvedie, či zadávanie zákazky </w:t>
      </w:r>
      <w:r>
        <w:rPr>
          <w:rFonts w:ascii="Arial" w:hAnsi="Arial" w:cs="Arial"/>
          <w:sz w:val="20"/>
          <w:szCs w:val="20"/>
        </w:rPr>
        <w:t xml:space="preserve"> </w:t>
      </w:r>
      <w:r w:rsidR="00D70428" w:rsidRPr="00C10512">
        <w:rPr>
          <w:rFonts w:ascii="Arial" w:hAnsi="Arial" w:cs="Arial"/>
          <w:sz w:val="20"/>
          <w:szCs w:val="20"/>
        </w:rPr>
        <w:t>bude predmetom opätovného uverejnenia.</w:t>
      </w:r>
    </w:p>
    <w:p w14:paraId="309F71F8" w14:textId="7245BB46" w:rsidR="00E02465" w:rsidRDefault="00E02465" w:rsidP="00D35B6D">
      <w:pPr>
        <w:pStyle w:val="Odsekzoznamu1"/>
        <w:spacing w:after="0" w:line="240" w:lineRule="auto"/>
        <w:ind w:left="0"/>
        <w:jc w:val="both"/>
        <w:rPr>
          <w:rFonts w:ascii="Arial" w:hAnsi="Arial" w:cs="Arial"/>
        </w:rPr>
      </w:pPr>
    </w:p>
    <w:p w14:paraId="1E07BD05" w14:textId="338B9483" w:rsidR="00571BB9" w:rsidRPr="00C10512" w:rsidRDefault="00571BB9" w:rsidP="00571BB9">
      <w:pPr>
        <w:pStyle w:val="Nadpis2"/>
        <w:rPr>
          <w:rFonts w:cs="Arial"/>
        </w:rPr>
      </w:pPr>
      <w:r w:rsidRPr="00C10512">
        <w:rPr>
          <w:rFonts w:cs="Arial"/>
        </w:rPr>
        <w:t>Časť VI</w:t>
      </w:r>
      <w:r>
        <w:rPr>
          <w:rFonts w:cs="Arial"/>
        </w:rPr>
        <w:t>I</w:t>
      </w:r>
      <w:r w:rsidRPr="00C10512">
        <w:rPr>
          <w:rFonts w:cs="Arial"/>
        </w:rPr>
        <w:t>.</w:t>
      </w:r>
    </w:p>
    <w:p w14:paraId="29EB3D3A" w14:textId="30169D4D" w:rsidR="00571BB9" w:rsidRPr="00C10512" w:rsidRDefault="00571BB9" w:rsidP="00571BB9">
      <w:pPr>
        <w:pStyle w:val="Nadpis2"/>
        <w:rPr>
          <w:rFonts w:cs="Arial"/>
        </w:rPr>
      </w:pPr>
      <w:r>
        <w:rPr>
          <w:rFonts w:cs="Arial"/>
        </w:rPr>
        <w:t>Doplňujúce informácie</w:t>
      </w:r>
    </w:p>
    <w:p w14:paraId="40989214" w14:textId="77777777" w:rsidR="00571BB9" w:rsidRPr="00C10512" w:rsidRDefault="00571BB9" w:rsidP="00571BB9">
      <w:pPr>
        <w:pStyle w:val="Zkladntext"/>
        <w:tabs>
          <w:tab w:val="right" w:leader="dot" w:pos="10080"/>
        </w:tabs>
        <w:autoSpaceDE w:val="0"/>
        <w:autoSpaceDN w:val="0"/>
        <w:jc w:val="center"/>
        <w:rPr>
          <w:rFonts w:ascii="Arial" w:hAnsi="Arial" w:cs="Arial"/>
        </w:rPr>
      </w:pPr>
    </w:p>
    <w:p w14:paraId="15341239" w14:textId="70350308" w:rsidR="00571BB9" w:rsidRPr="00D35B6D" w:rsidRDefault="00571BB9" w:rsidP="00D35B6D">
      <w:pPr>
        <w:pStyle w:val="Nadpis3"/>
        <w:numPr>
          <w:ilvl w:val="0"/>
          <w:numId w:val="0"/>
        </w:numPr>
        <w:tabs>
          <w:tab w:val="left" w:pos="567"/>
          <w:tab w:val="left" w:pos="851"/>
        </w:tabs>
        <w:spacing w:after="0"/>
        <w:ind w:left="567" w:hanging="567"/>
        <w:rPr>
          <w:rFonts w:cs="Arial"/>
          <w:noProof/>
        </w:rPr>
      </w:pPr>
      <w:r>
        <w:rPr>
          <w:rFonts w:cs="Arial"/>
          <w:noProof/>
        </w:rPr>
        <w:t>32      Ochrana osobných údajov</w:t>
      </w:r>
    </w:p>
    <w:p w14:paraId="09ABC38A" w14:textId="77777777" w:rsidR="00571BB9" w:rsidRPr="00C10512" w:rsidRDefault="00571BB9" w:rsidP="00571BB9">
      <w:pPr>
        <w:pStyle w:val="Odsekzoznamu"/>
        <w:numPr>
          <w:ilvl w:val="0"/>
          <w:numId w:val="29"/>
        </w:numPr>
        <w:autoSpaceDE w:val="0"/>
        <w:autoSpaceDN w:val="0"/>
        <w:jc w:val="both"/>
        <w:rPr>
          <w:rFonts w:cs="Arial"/>
          <w:vanish/>
          <w:sz w:val="20"/>
          <w:szCs w:val="20"/>
        </w:rPr>
      </w:pPr>
    </w:p>
    <w:p w14:paraId="1D794CC4" w14:textId="77777777" w:rsidR="00571BB9" w:rsidRPr="00C10512" w:rsidRDefault="00571BB9" w:rsidP="00571BB9">
      <w:pPr>
        <w:pStyle w:val="Odsekzoznamu"/>
        <w:numPr>
          <w:ilvl w:val="0"/>
          <w:numId w:val="29"/>
        </w:numPr>
        <w:autoSpaceDE w:val="0"/>
        <w:autoSpaceDN w:val="0"/>
        <w:jc w:val="both"/>
        <w:rPr>
          <w:rFonts w:cs="Arial"/>
          <w:vanish/>
          <w:sz w:val="20"/>
          <w:szCs w:val="20"/>
        </w:rPr>
      </w:pPr>
    </w:p>
    <w:p w14:paraId="19A446EF" w14:textId="70034E92" w:rsidR="00E02465" w:rsidRDefault="00571BB9" w:rsidP="00571BB9">
      <w:pPr>
        <w:pStyle w:val="Odsekzoznamu1"/>
        <w:spacing w:after="0" w:line="240" w:lineRule="auto"/>
        <w:ind w:left="567" w:hanging="567"/>
        <w:jc w:val="both"/>
        <w:rPr>
          <w:rFonts w:ascii="Arial" w:hAnsi="Arial" w:cs="Arial"/>
          <w:lang w:val="sk-SK" w:eastAsia="en-US"/>
        </w:rPr>
      </w:pPr>
      <w:r>
        <w:rPr>
          <w:rFonts w:ascii="Arial" w:hAnsi="Arial" w:cs="Arial"/>
        </w:rPr>
        <w:t>32</w:t>
      </w:r>
      <w:r w:rsidRPr="00C10512">
        <w:rPr>
          <w:rFonts w:ascii="Arial" w:hAnsi="Arial" w:cs="Arial"/>
        </w:rPr>
        <w:t>.1</w:t>
      </w:r>
      <w:r w:rsidRPr="00C10512">
        <w:rPr>
          <w:rFonts w:ascii="Arial" w:hAnsi="Arial" w:cs="Arial"/>
        </w:rPr>
        <w:tab/>
      </w:r>
      <w:r w:rsidRPr="00571BB9">
        <w:rPr>
          <w:rFonts w:ascii="Arial" w:hAnsi="Arial" w:cs="Arial"/>
          <w:lang w:val="sk-SK" w:eastAsia="en-US"/>
        </w:rPr>
        <w:t xml:space="preserve">Verejný obstarávateľ si dovoľuje upozorniť, že v priebehu predmetného verejného obstarávania dochádza k spracúvaniu osobných údajov dotknutých osôb v súlade s Nariadením Európskeho parlamentu a Rady (EÚ) 2016/679 z 27. apríla 2016 o ochrane fyzických osôb pri spracúvaní </w:t>
      </w:r>
      <w:r w:rsidRPr="00571BB9">
        <w:rPr>
          <w:rFonts w:ascii="Arial" w:hAnsi="Arial" w:cs="Arial"/>
          <w:lang w:val="sk-SK" w:eastAsia="en-US"/>
        </w:rPr>
        <w:lastRenderedPageBreak/>
        <w:t>osobných údajov a o voľnom pohybe takýchto údajov, ktorým sa zrušuje smernica 95/46/ES (všeobecné nariadenie o ochrane údajov) (ďalej len „GDPR“) a s vybranými ustanoveniami zákona č. 18/2018 Z. z. o ochrane osobných údajov a o zmene a doplnení niektorých zákonov v znení neskorších predpisov.</w:t>
      </w:r>
    </w:p>
    <w:p w14:paraId="49EA3D3C" w14:textId="77777777" w:rsidR="00571BB9" w:rsidRDefault="00571BB9" w:rsidP="00571BB9">
      <w:pPr>
        <w:pStyle w:val="Odsekzoznamu1"/>
        <w:spacing w:after="0" w:line="240" w:lineRule="auto"/>
        <w:ind w:left="567" w:hanging="567"/>
        <w:jc w:val="both"/>
        <w:rPr>
          <w:rFonts w:ascii="Arial" w:hAnsi="Arial" w:cs="Arial"/>
          <w:lang w:val="sk-SK" w:eastAsia="en-US"/>
        </w:rPr>
      </w:pPr>
    </w:p>
    <w:p w14:paraId="70D7A60B" w14:textId="77777777" w:rsidR="00993DD3" w:rsidRPr="00993DD3" w:rsidRDefault="00993DD3" w:rsidP="00993DD3">
      <w:pPr>
        <w:pStyle w:val="Odsekzoznamu"/>
        <w:numPr>
          <w:ilvl w:val="0"/>
          <w:numId w:val="119"/>
        </w:numPr>
        <w:autoSpaceDE w:val="0"/>
        <w:autoSpaceDN w:val="0"/>
        <w:spacing w:after="60"/>
        <w:jc w:val="both"/>
        <w:rPr>
          <w:rFonts w:cs="Arial"/>
          <w:vanish/>
          <w:sz w:val="20"/>
          <w:szCs w:val="20"/>
        </w:rPr>
      </w:pPr>
    </w:p>
    <w:p w14:paraId="40F36800" w14:textId="77777777" w:rsidR="00993DD3" w:rsidRPr="00993DD3" w:rsidRDefault="00993DD3" w:rsidP="00993DD3">
      <w:pPr>
        <w:pStyle w:val="Odsekzoznamu"/>
        <w:numPr>
          <w:ilvl w:val="0"/>
          <w:numId w:val="119"/>
        </w:numPr>
        <w:autoSpaceDE w:val="0"/>
        <w:autoSpaceDN w:val="0"/>
        <w:spacing w:after="60"/>
        <w:jc w:val="both"/>
        <w:rPr>
          <w:rFonts w:cs="Arial"/>
          <w:vanish/>
          <w:sz w:val="20"/>
          <w:szCs w:val="20"/>
        </w:rPr>
      </w:pPr>
    </w:p>
    <w:p w14:paraId="238214CE" w14:textId="77777777" w:rsidR="00993DD3" w:rsidRPr="00993DD3" w:rsidRDefault="00993DD3" w:rsidP="00993DD3">
      <w:pPr>
        <w:pStyle w:val="Odsekzoznamu"/>
        <w:numPr>
          <w:ilvl w:val="1"/>
          <w:numId w:val="119"/>
        </w:numPr>
        <w:autoSpaceDE w:val="0"/>
        <w:autoSpaceDN w:val="0"/>
        <w:spacing w:after="60"/>
        <w:jc w:val="both"/>
        <w:rPr>
          <w:rFonts w:cs="Arial"/>
          <w:vanish/>
          <w:sz w:val="20"/>
          <w:szCs w:val="20"/>
        </w:rPr>
      </w:pPr>
    </w:p>
    <w:p w14:paraId="5024950B" w14:textId="54E9AC41" w:rsidR="00571BB9" w:rsidRPr="00571BB9" w:rsidRDefault="00571BB9" w:rsidP="00993DD3">
      <w:pPr>
        <w:pStyle w:val="Odsekzoznamu"/>
        <w:numPr>
          <w:ilvl w:val="1"/>
          <w:numId w:val="119"/>
        </w:numPr>
        <w:autoSpaceDE w:val="0"/>
        <w:autoSpaceDN w:val="0"/>
        <w:spacing w:after="60"/>
        <w:ind w:left="567" w:hanging="567"/>
        <w:jc w:val="both"/>
        <w:rPr>
          <w:rFonts w:cs="Arial"/>
          <w:sz w:val="20"/>
          <w:szCs w:val="20"/>
        </w:rPr>
      </w:pPr>
      <w:r w:rsidRPr="00571BB9">
        <w:rPr>
          <w:rFonts w:cs="Arial"/>
          <w:sz w:val="20"/>
          <w:szCs w:val="20"/>
        </w:rPr>
        <w:t>Verejný obstarávateľ si dovoľuje upozorniť uchádzačov, aby pri príprave ponúk a v priebehu verejného obstarávania dbali na povinnosti vyplývajúce z GDPR.</w:t>
      </w:r>
    </w:p>
    <w:p w14:paraId="5C9DBA81" w14:textId="33D36709" w:rsidR="00571BB9" w:rsidRDefault="00571BB9" w:rsidP="00571BB9">
      <w:pPr>
        <w:pStyle w:val="Odsekzoznamu1"/>
        <w:spacing w:after="0" w:line="240" w:lineRule="auto"/>
        <w:ind w:left="567" w:hanging="567"/>
        <w:jc w:val="both"/>
        <w:rPr>
          <w:rFonts w:ascii="Arial" w:hAnsi="Arial" w:cs="Arial"/>
          <w:lang w:val="sk-SK" w:eastAsia="en-US"/>
        </w:rPr>
      </w:pPr>
    </w:p>
    <w:p w14:paraId="72480100" w14:textId="77777777" w:rsidR="00571BB9" w:rsidRDefault="00571BB9" w:rsidP="00571BB9">
      <w:pPr>
        <w:pStyle w:val="Odsekzoznamu1"/>
        <w:spacing w:after="0" w:line="240" w:lineRule="auto"/>
        <w:ind w:left="567" w:hanging="567"/>
        <w:jc w:val="both"/>
        <w:rPr>
          <w:rFonts w:ascii="Arial" w:hAnsi="Arial" w:cs="Arial"/>
        </w:rPr>
      </w:pPr>
    </w:p>
    <w:p w14:paraId="52BFC83B" w14:textId="22715E85" w:rsidR="00E02465" w:rsidRDefault="00E02465" w:rsidP="00B907A0">
      <w:pPr>
        <w:pStyle w:val="Odsekzoznamu1"/>
        <w:spacing w:after="0" w:line="240" w:lineRule="auto"/>
        <w:ind w:left="567" w:hanging="567"/>
        <w:jc w:val="both"/>
        <w:rPr>
          <w:rFonts w:ascii="Arial" w:hAnsi="Arial" w:cs="Arial"/>
        </w:rPr>
      </w:pPr>
    </w:p>
    <w:p w14:paraId="7243DB0C" w14:textId="3037472F" w:rsidR="00E02465" w:rsidRDefault="00E02465" w:rsidP="00B907A0">
      <w:pPr>
        <w:pStyle w:val="Odsekzoznamu1"/>
        <w:spacing w:after="0" w:line="240" w:lineRule="auto"/>
        <w:ind w:left="567" w:hanging="567"/>
        <w:jc w:val="both"/>
        <w:rPr>
          <w:rFonts w:ascii="Arial" w:hAnsi="Arial" w:cs="Arial"/>
        </w:rPr>
      </w:pPr>
    </w:p>
    <w:p w14:paraId="53B2983C" w14:textId="05871E8D" w:rsidR="00E02465" w:rsidRDefault="00E02465" w:rsidP="00B907A0">
      <w:pPr>
        <w:pStyle w:val="Odsekzoznamu1"/>
        <w:spacing w:after="0" w:line="240" w:lineRule="auto"/>
        <w:ind w:left="567" w:hanging="567"/>
        <w:jc w:val="both"/>
        <w:rPr>
          <w:rFonts w:ascii="Arial" w:hAnsi="Arial" w:cs="Arial"/>
        </w:rPr>
      </w:pPr>
    </w:p>
    <w:p w14:paraId="2BABB827" w14:textId="75C47B18" w:rsidR="00E02465" w:rsidRDefault="00E02465" w:rsidP="00B907A0">
      <w:pPr>
        <w:pStyle w:val="Odsekzoznamu1"/>
        <w:spacing w:after="0" w:line="240" w:lineRule="auto"/>
        <w:ind w:left="567" w:hanging="567"/>
        <w:jc w:val="both"/>
        <w:rPr>
          <w:rFonts w:ascii="Arial" w:hAnsi="Arial" w:cs="Arial"/>
        </w:rPr>
      </w:pPr>
    </w:p>
    <w:p w14:paraId="0DB33A23" w14:textId="2FCA1247" w:rsidR="00E02465" w:rsidRDefault="00E02465" w:rsidP="00B907A0">
      <w:pPr>
        <w:pStyle w:val="Odsekzoznamu1"/>
        <w:spacing w:after="0" w:line="240" w:lineRule="auto"/>
        <w:ind w:left="567" w:hanging="567"/>
        <w:jc w:val="both"/>
        <w:rPr>
          <w:rFonts w:ascii="Arial" w:hAnsi="Arial" w:cs="Arial"/>
        </w:rPr>
      </w:pPr>
    </w:p>
    <w:p w14:paraId="762C0528" w14:textId="11CEC7CB" w:rsidR="00E02465" w:rsidRDefault="00E02465" w:rsidP="00B907A0">
      <w:pPr>
        <w:pStyle w:val="Odsekzoznamu1"/>
        <w:spacing w:after="0" w:line="240" w:lineRule="auto"/>
        <w:ind w:left="567" w:hanging="567"/>
        <w:jc w:val="both"/>
        <w:rPr>
          <w:rFonts w:ascii="Arial" w:hAnsi="Arial" w:cs="Arial"/>
        </w:rPr>
      </w:pPr>
    </w:p>
    <w:p w14:paraId="6284ABF2" w14:textId="6135A765" w:rsidR="00E02465" w:rsidRDefault="00E02465" w:rsidP="00B907A0">
      <w:pPr>
        <w:pStyle w:val="Odsekzoznamu1"/>
        <w:spacing w:after="0" w:line="240" w:lineRule="auto"/>
        <w:ind w:left="567" w:hanging="567"/>
        <w:jc w:val="both"/>
        <w:rPr>
          <w:rFonts w:ascii="Arial" w:hAnsi="Arial" w:cs="Arial"/>
        </w:rPr>
      </w:pPr>
    </w:p>
    <w:p w14:paraId="6263BA1C" w14:textId="26E7BE02" w:rsidR="00D8713C" w:rsidRDefault="00D8713C" w:rsidP="00B907A0">
      <w:pPr>
        <w:pStyle w:val="Odsekzoznamu1"/>
        <w:spacing w:after="0" w:line="240" w:lineRule="auto"/>
        <w:ind w:left="567" w:hanging="567"/>
        <w:jc w:val="both"/>
        <w:rPr>
          <w:rFonts w:ascii="Arial" w:hAnsi="Arial" w:cs="Arial"/>
        </w:rPr>
      </w:pPr>
    </w:p>
    <w:p w14:paraId="287EE0DD" w14:textId="77777777" w:rsidR="00E02465" w:rsidRPr="00C10512" w:rsidRDefault="00E02465" w:rsidP="00B907A0">
      <w:pPr>
        <w:pStyle w:val="Odsekzoznamu1"/>
        <w:spacing w:after="0" w:line="240" w:lineRule="auto"/>
        <w:ind w:left="567" w:hanging="567"/>
        <w:jc w:val="both"/>
        <w:rPr>
          <w:rFonts w:ascii="Arial" w:hAnsi="Arial" w:cs="Arial"/>
        </w:rPr>
      </w:pPr>
    </w:p>
    <w:p w14:paraId="70DAC85E" w14:textId="77777777" w:rsidR="006E118A" w:rsidRPr="00C10512" w:rsidRDefault="006E118A" w:rsidP="008E5E54">
      <w:pPr>
        <w:spacing w:after="0" w:line="240" w:lineRule="auto"/>
        <w:jc w:val="both"/>
        <w:rPr>
          <w:rFonts w:ascii="Arial" w:hAnsi="Arial" w:cs="Arial"/>
          <w:b/>
          <w:sz w:val="20"/>
          <w:szCs w:val="20"/>
        </w:rPr>
      </w:pPr>
    </w:p>
    <w:p w14:paraId="584B0B44" w14:textId="4749116C" w:rsidR="00E050EF" w:rsidRDefault="00E050EF" w:rsidP="008E5E54">
      <w:pPr>
        <w:pStyle w:val="Zkladntext"/>
        <w:tabs>
          <w:tab w:val="right" w:leader="dot" w:pos="10080"/>
        </w:tabs>
        <w:rPr>
          <w:rFonts w:ascii="Arial" w:hAnsi="Arial" w:cs="Arial"/>
          <w:b/>
          <w:sz w:val="18"/>
          <w:szCs w:val="20"/>
        </w:rPr>
      </w:pPr>
    </w:p>
    <w:p w14:paraId="592E45F5" w14:textId="77777777" w:rsidR="00247E1C" w:rsidRDefault="00247E1C" w:rsidP="008E5E54">
      <w:pPr>
        <w:pStyle w:val="Zkladntext"/>
        <w:tabs>
          <w:tab w:val="right" w:leader="dot" w:pos="10080"/>
        </w:tabs>
        <w:rPr>
          <w:rFonts w:ascii="Arial" w:hAnsi="Arial" w:cs="Arial"/>
          <w:b/>
          <w:sz w:val="18"/>
          <w:szCs w:val="20"/>
        </w:rPr>
      </w:pPr>
    </w:p>
    <w:p w14:paraId="18CD2984" w14:textId="77777777" w:rsidR="00E050EF" w:rsidRDefault="00E050EF" w:rsidP="008E5E54">
      <w:pPr>
        <w:pStyle w:val="Zkladntext"/>
        <w:tabs>
          <w:tab w:val="right" w:leader="dot" w:pos="10080"/>
        </w:tabs>
        <w:rPr>
          <w:rFonts w:ascii="Arial" w:hAnsi="Arial" w:cs="Arial"/>
          <w:b/>
          <w:sz w:val="18"/>
          <w:szCs w:val="20"/>
        </w:rPr>
      </w:pPr>
    </w:p>
    <w:p w14:paraId="652FB8CC" w14:textId="77777777" w:rsidR="00E050EF" w:rsidRDefault="00E050EF" w:rsidP="008E5E54">
      <w:pPr>
        <w:pStyle w:val="Zkladntext"/>
        <w:tabs>
          <w:tab w:val="right" w:leader="dot" w:pos="10080"/>
        </w:tabs>
        <w:rPr>
          <w:rFonts w:ascii="Arial" w:hAnsi="Arial" w:cs="Arial"/>
          <w:b/>
          <w:sz w:val="18"/>
          <w:szCs w:val="20"/>
        </w:rPr>
      </w:pPr>
    </w:p>
    <w:p w14:paraId="74BC4F0C" w14:textId="49657ABB" w:rsidR="00E050EF" w:rsidRDefault="00E050EF" w:rsidP="008E5E54">
      <w:pPr>
        <w:pStyle w:val="Zkladntext"/>
        <w:tabs>
          <w:tab w:val="right" w:leader="dot" w:pos="10080"/>
        </w:tabs>
        <w:rPr>
          <w:rFonts w:ascii="Arial" w:hAnsi="Arial" w:cs="Arial"/>
          <w:b/>
          <w:sz w:val="18"/>
          <w:szCs w:val="20"/>
        </w:rPr>
      </w:pPr>
    </w:p>
    <w:p w14:paraId="552229D4" w14:textId="5D0B4AA5" w:rsidR="00D35B6D" w:rsidRDefault="00D35B6D" w:rsidP="008E5E54">
      <w:pPr>
        <w:pStyle w:val="Zkladntext"/>
        <w:tabs>
          <w:tab w:val="right" w:leader="dot" w:pos="10080"/>
        </w:tabs>
        <w:rPr>
          <w:rFonts w:ascii="Arial" w:hAnsi="Arial" w:cs="Arial"/>
          <w:b/>
          <w:sz w:val="18"/>
          <w:szCs w:val="20"/>
        </w:rPr>
      </w:pPr>
    </w:p>
    <w:p w14:paraId="153B915B" w14:textId="43D4C43A" w:rsidR="00D35B6D" w:rsidRDefault="00D35B6D" w:rsidP="008E5E54">
      <w:pPr>
        <w:pStyle w:val="Zkladntext"/>
        <w:tabs>
          <w:tab w:val="right" w:leader="dot" w:pos="10080"/>
        </w:tabs>
        <w:rPr>
          <w:rFonts w:ascii="Arial" w:hAnsi="Arial" w:cs="Arial"/>
          <w:b/>
          <w:sz w:val="18"/>
          <w:szCs w:val="20"/>
        </w:rPr>
      </w:pPr>
    </w:p>
    <w:p w14:paraId="5478CFFE" w14:textId="25C721A4" w:rsidR="00D35B6D" w:rsidRDefault="00D35B6D" w:rsidP="008E5E54">
      <w:pPr>
        <w:pStyle w:val="Zkladntext"/>
        <w:tabs>
          <w:tab w:val="right" w:leader="dot" w:pos="10080"/>
        </w:tabs>
        <w:rPr>
          <w:rFonts w:ascii="Arial" w:hAnsi="Arial" w:cs="Arial"/>
          <w:b/>
          <w:sz w:val="18"/>
          <w:szCs w:val="20"/>
        </w:rPr>
      </w:pPr>
    </w:p>
    <w:p w14:paraId="63625C07" w14:textId="7F489F36" w:rsidR="00D35B6D" w:rsidRDefault="00D35B6D" w:rsidP="008E5E54">
      <w:pPr>
        <w:pStyle w:val="Zkladntext"/>
        <w:tabs>
          <w:tab w:val="right" w:leader="dot" w:pos="10080"/>
        </w:tabs>
        <w:rPr>
          <w:rFonts w:ascii="Arial" w:hAnsi="Arial" w:cs="Arial"/>
          <w:b/>
          <w:sz w:val="18"/>
          <w:szCs w:val="20"/>
        </w:rPr>
      </w:pPr>
    </w:p>
    <w:p w14:paraId="2010DAD2" w14:textId="4D138FFA" w:rsidR="00D35B6D" w:rsidRDefault="00D35B6D" w:rsidP="008E5E54">
      <w:pPr>
        <w:pStyle w:val="Zkladntext"/>
        <w:tabs>
          <w:tab w:val="right" w:leader="dot" w:pos="10080"/>
        </w:tabs>
        <w:rPr>
          <w:rFonts w:ascii="Arial" w:hAnsi="Arial" w:cs="Arial"/>
          <w:b/>
          <w:sz w:val="18"/>
          <w:szCs w:val="20"/>
        </w:rPr>
      </w:pPr>
    </w:p>
    <w:p w14:paraId="02873F51" w14:textId="56E6CC98" w:rsidR="00D35B6D" w:rsidRDefault="00D35B6D" w:rsidP="008E5E54">
      <w:pPr>
        <w:pStyle w:val="Zkladntext"/>
        <w:tabs>
          <w:tab w:val="right" w:leader="dot" w:pos="10080"/>
        </w:tabs>
        <w:rPr>
          <w:rFonts w:ascii="Arial" w:hAnsi="Arial" w:cs="Arial"/>
          <w:b/>
          <w:sz w:val="18"/>
          <w:szCs w:val="20"/>
        </w:rPr>
      </w:pPr>
    </w:p>
    <w:p w14:paraId="6F43C153" w14:textId="5E2DF049" w:rsidR="00D35B6D" w:rsidRDefault="00D35B6D" w:rsidP="008E5E54">
      <w:pPr>
        <w:pStyle w:val="Zkladntext"/>
        <w:tabs>
          <w:tab w:val="right" w:leader="dot" w:pos="10080"/>
        </w:tabs>
        <w:rPr>
          <w:rFonts w:ascii="Arial" w:hAnsi="Arial" w:cs="Arial"/>
          <w:b/>
          <w:sz w:val="18"/>
          <w:szCs w:val="20"/>
        </w:rPr>
      </w:pPr>
    </w:p>
    <w:p w14:paraId="2367F9E9" w14:textId="605768D2" w:rsidR="00D35B6D" w:rsidRDefault="00D35B6D" w:rsidP="008E5E54">
      <w:pPr>
        <w:pStyle w:val="Zkladntext"/>
        <w:tabs>
          <w:tab w:val="right" w:leader="dot" w:pos="10080"/>
        </w:tabs>
        <w:rPr>
          <w:rFonts w:ascii="Arial" w:hAnsi="Arial" w:cs="Arial"/>
          <w:b/>
          <w:sz w:val="18"/>
          <w:szCs w:val="20"/>
        </w:rPr>
      </w:pPr>
    </w:p>
    <w:p w14:paraId="145D1868" w14:textId="3F834FDB" w:rsidR="00D35B6D" w:rsidRDefault="00D35B6D" w:rsidP="008E5E54">
      <w:pPr>
        <w:pStyle w:val="Zkladntext"/>
        <w:tabs>
          <w:tab w:val="right" w:leader="dot" w:pos="10080"/>
        </w:tabs>
        <w:rPr>
          <w:rFonts w:ascii="Arial" w:hAnsi="Arial" w:cs="Arial"/>
          <w:b/>
          <w:sz w:val="18"/>
          <w:szCs w:val="20"/>
        </w:rPr>
      </w:pPr>
    </w:p>
    <w:p w14:paraId="2B9B563B" w14:textId="51104991" w:rsidR="00D35B6D" w:rsidRDefault="00D35B6D" w:rsidP="008E5E54">
      <w:pPr>
        <w:pStyle w:val="Zkladntext"/>
        <w:tabs>
          <w:tab w:val="right" w:leader="dot" w:pos="10080"/>
        </w:tabs>
        <w:rPr>
          <w:rFonts w:ascii="Arial" w:hAnsi="Arial" w:cs="Arial"/>
          <w:b/>
          <w:sz w:val="18"/>
          <w:szCs w:val="20"/>
        </w:rPr>
      </w:pPr>
    </w:p>
    <w:p w14:paraId="78E32906" w14:textId="7406EEF8" w:rsidR="00D35B6D" w:rsidRDefault="00D35B6D" w:rsidP="008E5E54">
      <w:pPr>
        <w:pStyle w:val="Zkladntext"/>
        <w:tabs>
          <w:tab w:val="right" w:leader="dot" w:pos="10080"/>
        </w:tabs>
        <w:rPr>
          <w:rFonts w:ascii="Arial" w:hAnsi="Arial" w:cs="Arial"/>
          <w:b/>
          <w:sz w:val="18"/>
          <w:szCs w:val="20"/>
        </w:rPr>
      </w:pPr>
    </w:p>
    <w:p w14:paraId="490A97D4" w14:textId="1F24C0F0" w:rsidR="00D35B6D" w:rsidRDefault="00D35B6D" w:rsidP="008E5E54">
      <w:pPr>
        <w:pStyle w:val="Zkladntext"/>
        <w:tabs>
          <w:tab w:val="right" w:leader="dot" w:pos="10080"/>
        </w:tabs>
        <w:rPr>
          <w:rFonts w:ascii="Arial" w:hAnsi="Arial" w:cs="Arial"/>
          <w:b/>
          <w:sz w:val="18"/>
          <w:szCs w:val="20"/>
        </w:rPr>
      </w:pPr>
    </w:p>
    <w:p w14:paraId="600A8509" w14:textId="3ED611AD" w:rsidR="00D35B6D" w:rsidRDefault="00D35B6D" w:rsidP="008E5E54">
      <w:pPr>
        <w:pStyle w:val="Zkladntext"/>
        <w:tabs>
          <w:tab w:val="right" w:leader="dot" w:pos="10080"/>
        </w:tabs>
        <w:rPr>
          <w:rFonts w:ascii="Arial" w:hAnsi="Arial" w:cs="Arial"/>
          <w:b/>
          <w:sz w:val="18"/>
          <w:szCs w:val="20"/>
        </w:rPr>
      </w:pPr>
    </w:p>
    <w:p w14:paraId="35710166" w14:textId="7FFC54AC" w:rsidR="00D35B6D" w:rsidRDefault="00D35B6D" w:rsidP="008E5E54">
      <w:pPr>
        <w:pStyle w:val="Zkladntext"/>
        <w:tabs>
          <w:tab w:val="right" w:leader="dot" w:pos="10080"/>
        </w:tabs>
        <w:rPr>
          <w:rFonts w:ascii="Arial" w:hAnsi="Arial" w:cs="Arial"/>
          <w:b/>
          <w:sz w:val="18"/>
          <w:szCs w:val="20"/>
        </w:rPr>
      </w:pPr>
    </w:p>
    <w:p w14:paraId="0E493988" w14:textId="32EC2F57" w:rsidR="00D35B6D" w:rsidRDefault="00D35B6D" w:rsidP="008E5E54">
      <w:pPr>
        <w:pStyle w:val="Zkladntext"/>
        <w:tabs>
          <w:tab w:val="right" w:leader="dot" w:pos="10080"/>
        </w:tabs>
        <w:rPr>
          <w:rFonts w:ascii="Arial" w:hAnsi="Arial" w:cs="Arial"/>
          <w:b/>
          <w:sz w:val="18"/>
          <w:szCs w:val="20"/>
        </w:rPr>
      </w:pPr>
    </w:p>
    <w:p w14:paraId="29E0F792" w14:textId="1EDDA5AD" w:rsidR="00D35B6D" w:rsidRDefault="00D35B6D" w:rsidP="008E5E54">
      <w:pPr>
        <w:pStyle w:val="Zkladntext"/>
        <w:tabs>
          <w:tab w:val="right" w:leader="dot" w:pos="10080"/>
        </w:tabs>
        <w:rPr>
          <w:rFonts w:ascii="Arial" w:hAnsi="Arial" w:cs="Arial"/>
          <w:b/>
          <w:sz w:val="18"/>
          <w:szCs w:val="20"/>
        </w:rPr>
      </w:pPr>
    </w:p>
    <w:p w14:paraId="3829A435" w14:textId="7882415C" w:rsidR="00D35B6D" w:rsidRDefault="00D35B6D" w:rsidP="008E5E54">
      <w:pPr>
        <w:pStyle w:val="Zkladntext"/>
        <w:tabs>
          <w:tab w:val="right" w:leader="dot" w:pos="10080"/>
        </w:tabs>
        <w:rPr>
          <w:rFonts w:ascii="Arial" w:hAnsi="Arial" w:cs="Arial"/>
          <w:b/>
          <w:sz w:val="18"/>
          <w:szCs w:val="20"/>
        </w:rPr>
      </w:pPr>
    </w:p>
    <w:p w14:paraId="38127204" w14:textId="4B954CE7" w:rsidR="00D35B6D" w:rsidRDefault="00D35B6D" w:rsidP="008E5E54">
      <w:pPr>
        <w:pStyle w:val="Zkladntext"/>
        <w:tabs>
          <w:tab w:val="right" w:leader="dot" w:pos="10080"/>
        </w:tabs>
        <w:rPr>
          <w:rFonts w:ascii="Arial" w:hAnsi="Arial" w:cs="Arial"/>
          <w:b/>
          <w:sz w:val="18"/>
          <w:szCs w:val="20"/>
        </w:rPr>
      </w:pPr>
    </w:p>
    <w:p w14:paraId="39B425AA" w14:textId="1DD11007" w:rsidR="00D35B6D" w:rsidRDefault="00D35B6D" w:rsidP="008E5E54">
      <w:pPr>
        <w:pStyle w:val="Zkladntext"/>
        <w:tabs>
          <w:tab w:val="right" w:leader="dot" w:pos="10080"/>
        </w:tabs>
        <w:rPr>
          <w:rFonts w:ascii="Arial" w:hAnsi="Arial" w:cs="Arial"/>
          <w:b/>
          <w:sz w:val="18"/>
          <w:szCs w:val="20"/>
        </w:rPr>
      </w:pPr>
    </w:p>
    <w:p w14:paraId="7860A3DF" w14:textId="0BF5CD66" w:rsidR="00D35B6D" w:rsidRDefault="00D35B6D" w:rsidP="008E5E54">
      <w:pPr>
        <w:pStyle w:val="Zkladntext"/>
        <w:tabs>
          <w:tab w:val="right" w:leader="dot" w:pos="10080"/>
        </w:tabs>
        <w:rPr>
          <w:rFonts w:ascii="Arial" w:hAnsi="Arial" w:cs="Arial"/>
          <w:b/>
          <w:sz w:val="18"/>
          <w:szCs w:val="20"/>
        </w:rPr>
      </w:pPr>
    </w:p>
    <w:p w14:paraId="6FD5674B" w14:textId="55374132" w:rsidR="00D35B6D" w:rsidRDefault="00D35B6D" w:rsidP="008E5E54">
      <w:pPr>
        <w:pStyle w:val="Zkladntext"/>
        <w:tabs>
          <w:tab w:val="right" w:leader="dot" w:pos="10080"/>
        </w:tabs>
        <w:rPr>
          <w:rFonts w:ascii="Arial" w:hAnsi="Arial" w:cs="Arial"/>
          <w:b/>
          <w:sz w:val="18"/>
          <w:szCs w:val="20"/>
        </w:rPr>
      </w:pPr>
    </w:p>
    <w:p w14:paraId="43CCF6CD" w14:textId="702AB671" w:rsidR="00D35B6D" w:rsidRDefault="00D35B6D" w:rsidP="008E5E54">
      <w:pPr>
        <w:pStyle w:val="Zkladntext"/>
        <w:tabs>
          <w:tab w:val="right" w:leader="dot" w:pos="10080"/>
        </w:tabs>
        <w:rPr>
          <w:rFonts w:ascii="Arial" w:hAnsi="Arial" w:cs="Arial"/>
          <w:b/>
          <w:sz w:val="18"/>
          <w:szCs w:val="20"/>
        </w:rPr>
      </w:pPr>
    </w:p>
    <w:p w14:paraId="31A5F401" w14:textId="3F847FEA" w:rsidR="00D35B6D" w:rsidRDefault="00D35B6D" w:rsidP="008E5E54">
      <w:pPr>
        <w:pStyle w:val="Zkladntext"/>
        <w:tabs>
          <w:tab w:val="right" w:leader="dot" w:pos="10080"/>
        </w:tabs>
        <w:rPr>
          <w:rFonts w:ascii="Arial" w:hAnsi="Arial" w:cs="Arial"/>
          <w:b/>
          <w:sz w:val="18"/>
          <w:szCs w:val="20"/>
        </w:rPr>
      </w:pPr>
    </w:p>
    <w:p w14:paraId="592C0142" w14:textId="5E7A02FE" w:rsidR="00D35B6D" w:rsidRDefault="00D35B6D" w:rsidP="008E5E54">
      <w:pPr>
        <w:pStyle w:val="Zkladntext"/>
        <w:tabs>
          <w:tab w:val="right" w:leader="dot" w:pos="10080"/>
        </w:tabs>
        <w:rPr>
          <w:rFonts w:ascii="Arial" w:hAnsi="Arial" w:cs="Arial"/>
          <w:b/>
          <w:sz w:val="18"/>
          <w:szCs w:val="20"/>
        </w:rPr>
      </w:pPr>
    </w:p>
    <w:p w14:paraId="09D1B9D8" w14:textId="3FCDD5C3" w:rsidR="00D35B6D" w:rsidRDefault="00D35B6D" w:rsidP="008E5E54">
      <w:pPr>
        <w:pStyle w:val="Zkladntext"/>
        <w:tabs>
          <w:tab w:val="right" w:leader="dot" w:pos="10080"/>
        </w:tabs>
        <w:rPr>
          <w:rFonts w:ascii="Arial" w:hAnsi="Arial" w:cs="Arial"/>
          <w:b/>
          <w:sz w:val="18"/>
          <w:szCs w:val="20"/>
        </w:rPr>
      </w:pPr>
    </w:p>
    <w:p w14:paraId="568E70FB" w14:textId="6FBB6F32" w:rsidR="00D35B6D" w:rsidRDefault="00D35B6D" w:rsidP="008E5E54">
      <w:pPr>
        <w:pStyle w:val="Zkladntext"/>
        <w:tabs>
          <w:tab w:val="right" w:leader="dot" w:pos="10080"/>
        </w:tabs>
        <w:rPr>
          <w:rFonts w:ascii="Arial" w:hAnsi="Arial" w:cs="Arial"/>
          <w:b/>
          <w:sz w:val="18"/>
          <w:szCs w:val="20"/>
        </w:rPr>
      </w:pPr>
    </w:p>
    <w:p w14:paraId="04A5B3C6" w14:textId="20478B2D" w:rsidR="00D35B6D" w:rsidRDefault="00D35B6D" w:rsidP="008E5E54">
      <w:pPr>
        <w:pStyle w:val="Zkladntext"/>
        <w:tabs>
          <w:tab w:val="right" w:leader="dot" w:pos="10080"/>
        </w:tabs>
        <w:rPr>
          <w:rFonts w:ascii="Arial" w:hAnsi="Arial" w:cs="Arial"/>
          <w:b/>
          <w:sz w:val="18"/>
          <w:szCs w:val="20"/>
        </w:rPr>
      </w:pPr>
    </w:p>
    <w:p w14:paraId="73B2F684" w14:textId="66278069" w:rsidR="00D35B6D" w:rsidRDefault="00D35B6D" w:rsidP="008E5E54">
      <w:pPr>
        <w:pStyle w:val="Zkladntext"/>
        <w:tabs>
          <w:tab w:val="right" w:leader="dot" w:pos="10080"/>
        </w:tabs>
        <w:rPr>
          <w:rFonts w:ascii="Arial" w:hAnsi="Arial" w:cs="Arial"/>
          <w:b/>
          <w:sz w:val="18"/>
          <w:szCs w:val="20"/>
        </w:rPr>
      </w:pPr>
    </w:p>
    <w:p w14:paraId="14763BAD" w14:textId="2B1F6B9A" w:rsidR="00D35B6D" w:rsidRDefault="00D35B6D" w:rsidP="008E5E54">
      <w:pPr>
        <w:pStyle w:val="Zkladntext"/>
        <w:tabs>
          <w:tab w:val="right" w:leader="dot" w:pos="10080"/>
        </w:tabs>
        <w:rPr>
          <w:rFonts w:ascii="Arial" w:hAnsi="Arial" w:cs="Arial"/>
          <w:b/>
          <w:sz w:val="18"/>
          <w:szCs w:val="20"/>
        </w:rPr>
      </w:pPr>
    </w:p>
    <w:p w14:paraId="6F6FCD28" w14:textId="2D84BEA5" w:rsidR="00D35B6D" w:rsidRDefault="00D35B6D" w:rsidP="008E5E54">
      <w:pPr>
        <w:pStyle w:val="Zkladntext"/>
        <w:tabs>
          <w:tab w:val="right" w:leader="dot" w:pos="10080"/>
        </w:tabs>
        <w:rPr>
          <w:rFonts w:ascii="Arial" w:hAnsi="Arial" w:cs="Arial"/>
          <w:b/>
          <w:sz w:val="18"/>
          <w:szCs w:val="20"/>
        </w:rPr>
      </w:pPr>
    </w:p>
    <w:p w14:paraId="589282DA" w14:textId="4DACA814" w:rsidR="00D35B6D" w:rsidRDefault="00D35B6D" w:rsidP="008E5E54">
      <w:pPr>
        <w:pStyle w:val="Zkladntext"/>
        <w:tabs>
          <w:tab w:val="right" w:leader="dot" w:pos="10080"/>
        </w:tabs>
        <w:rPr>
          <w:rFonts w:ascii="Arial" w:hAnsi="Arial" w:cs="Arial"/>
          <w:b/>
          <w:sz w:val="18"/>
          <w:szCs w:val="20"/>
        </w:rPr>
      </w:pPr>
    </w:p>
    <w:p w14:paraId="73B8EF30" w14:textId="2ACF0931" w:rsidR="00D35B6D" w:rsidRDefault="00D35B6D" w:rsidP="008E5E54">
      <w:pPr>
        <w:pStyle w:val="Zkladntext"/>
        <w:tabs>
          <w:tab w:val="right" w:leader="dot" w:pos="10080"/>
        </w:tabs>
        <w:rPr>
          <w:rFonts w:ascii="Arial" w:hAnsi="Arial" w:cs="Arial"/>
          <w:b/>
          <w:sz w:val="18"/>
          <w:szCs w:val="20"/>
        </w:rPr>
      </w:pPr>
    </w:p>
    <w:p w14:paraId="63A073CA" w14:textId="2480A9B5" w:rsidR="00D35B6D" w:rsidRDefault="00D35B6D" w:rsidP="008E5E54">
      <w:pPr>
        <w:pStyle w:val="Zkladntext"/>
        <w:tabs>
          <w:tab w:val="right" w:leader="dot" w:pos="10080"/>
        </w:tabs>
        <w:rPr>
          <w:rFonts w:ascii="Arial" w:hAnsi="Arial" w:cs="Arial"/>
          <w:b/>
          <w:sz w:val="18"/>
          <w:szCs w:val="20"/>
        </w:rPr>
      </w:pPr>
    </w:p>
    <w:p w14:paraId="76FB3FB8" w14:textId="035BC9B2" w:rsidR="00D35B6D" w:rsidRDefault="00D35B6D" w:rsidP="008E5E54">
      <w:pPr>
        <w:pStyle w:val="Zkladntext"/>
        <w:tabs>
          <w:tab w:val="right" w:leader="dot" w:pos="10080"/>
        </w:tabs>
        <w:rPr>
          <w:rFonts w:ascii="Arial" w:hAnsi="Arial" w:cs="Arial"/>
          <w:b/>
          <w:sz w:val="18"/>
          <w:szCs w:val="20"/>
        </w:rPr>
      </w:pPr>
    </w:p>
    <w:p w14:paraId="73556F7A" w14:textId="2D02131D" w:rsidR="00D35B6D" w:rsidRDefault="00D35B6D" w:rsidP="008E5E54">
      <w:pPr>
        <w:pStyle w:val="Zkladntext"/>
        <w:tabs>
          <w:tab w:val="right" w:leader="dot" w:pos="10080"/>
        </w:tabs>
        <w:rPr>
          <w:rFonts w:ascii="Arial" w:hAnsi="Arial" w:cs="Arial"/>
          <w:b/>
          <w:sz w:val="18"/>
          <w:szCs w:val="20"/>
        </w:rPr>
      </w:pPr>
    </w:p>
    <w:p w14:paraId="43A40D63" w14:textId="4F6A29D2" w:rsidR="00D35B6D" w:rsidRDefault="00D35B6D" w:rsidP="008E5E54">
      <w:pPr>
        <w:pStyle w:val="Zkladntext"/>
        <w:tabs>
          <w:tab w:val="right" w:leader="dot" w:pos="10080"/>
        </w:tabs>
        <w:rPr>
          <w:rFonts w:ascii="Arial" w:hAnsi="Arial" w:cs="Arial"/>
          <w:b/>
          <w:sz w:val="18"/>
          <w:szCs w:val="20"/>
        </w:rPr>
      </w:pPr>
    </w:p>
    <w:p w14:paraId="36D33B54" w14:textId="2CDDD7F0" w:rsidR="00D35B6D" w:rsidRDefault="00D35B6D" w:rsidP="008E5E54">
      <w:pPr>
        <w:pStyle w:val="Zkladntext"/>
        <w:tabs>
          <w:tab w:val="right" w:leader="dot" w:pos="10080"/>
        </w:tabs>
        <w:rPr>
          <w:rFonts w:ascii="Arial" w:hAnsi="Arial" w:cs="Arial"/>
          <w:b/>
          <w:sz w:val="18"/>
          <w:szCs w:val="20"/>
        </w:rPr>
      </w:pPr>
    </w:p>
    <w:p w14:paraId="4B211096" w14:textId="3074A450" w:rsidR="00D35B6D" w:rsidRDefault="00D35B6D" w:rsidP="008E5E54">
      <w:pPr>
        <w:pStyle w:val="Zkladntext"/>
        <w:tabs>
          <w:tab w:val="right" w:leader="dot" w:pos="10080"/>
        </w:tabs>
        <w:rPr>
          <w:rFonts w:ascii="Arial" w:hAnsi="Arial" w:cs="Arial"/>
          <w:b/>
          <w:sz w:val="18"/>
          <w:szCs w:val="20"/>
        </w:rPr>
      </w:pPr>
    </w:p>
    <w:p w14:paraId="70DAAAF1" w14:textId="0D083BE8" w:rsidR="00E3103F" w:rsidRPr="008D01DB" w:rsidRDefault="00E3103F" w:rsidP="008E5E54">
      <w:pPr>
        <w:pStyle w:val="Zkladntext"/>
        <w:tabs>
          <w:tab w:val="right" w:leader="dot" w:pos="10080"/>
        </w:tabs>
        <w:rPr>
          <w:rFonts w:ascii="Arial" w:hAnsi="Arial" w:cs="Arial"/>
          <w:b/>
          <w:sz w:val="18"/>
          <w:szCs w:val="20"/>
        </w:rPr>
      </w:pPr>
      <w:r w:rsidRPr="008D01DB">
        <w:rPr>
          <w:rFonts w:ascii="Arial" w:hAnsi="Arial" w:cs="Arial"/>
          <w:b/>
          <w:sz w:val="18"/>
          <w:szCs w:val="20"/>
        </w:rPr>
        <w:t>Príloh</w:t>
      </w:r>
      <w:r w:rsidR="00260206" w:rsidRPr="008D01DB">
        <w:rPr>
          <w:rFonts w:ascii="Arial" w:hAnsi="Arial" w:cs="Arial"/>
          <w:b/>
          <w:sz w:val="18"/>
          <w:szCs w:val="20"/>
        </w:rPr>
        <w:t>y</w:t>
      </w:r>
      <w:r w:rsidR="009B72A5" w:rsidRPr="008D01DB">
        <w:rPr>
          <w:rFonts w:ascii="Arial" w:hAnsi="Arial" w:cs="Arial"/>
          <w:b/>
          <w:sz w:val="18"/>
          <w:szCs w:val="20"/>
        </w:rPr>
        <w:t xml:space="preserve"> k časti A1</w:t>
      </w:r>
      <w:r w:rsidRPr="008D01DB">
        <w:rPr>
          <w:rFonts w:ascii="Arial" w:hAnsi="Arial" w:cs="Arial"/>
          <w:b/>
          <w:sz w:val="18"/>
          <w:szCs w:val="20"/>
        </w:rPr>
        <w:t>:</w:t>
      </w:r>
    </w:p>
    <w:p w14:paraId="6061B715" w14:textId="0BCC0A24" w:rsidR="009B72A5" w:rsidRDefault="00DD3614" w:rsidP="0070719B">
      <w:pPr>
        <w:spacing w:after="0" w:line="240" w:lineRule="auto"/>
        <w:jc w:val="both"/>
        <w:rPr>
          <w:rFonts w:ascii="Arial" w:hAnsi="Arial" w:cs="Arial"/>
          <w:sz w:val="18"/>
          <w:szCs w:val="20"/>
        </w:rPr>
      </w:pPr>
      <w:r w:rsidRPr="008D01DB">
        <w:rPr>
          <w:rFonts w:ascii="Arial" w:hAnsi="Arial" w:cs="Arial"/>
          <w:sz w:val="18"/>
          <w:szCs w:val="20"/>
        </w:rPr>
        <w:t xml:space="preserve">Príloha č. </w:t>
      </w:r>
      <w:r w:rsidR="009B72A5" w:rsidRPr="008D01DB">
        <w:rPr>
          <w:rFonts w:ascii="Arial" w:hAnsi="Arial" w:cs="Arial"/>
          <w:sz w:val="18"/>
          <w:szCs w:val="20"/>
        </w:rPr>
        <w:t>1</w:t>
      </w:r>
      <w:r w:rsidR="00DA0204" w:rsidRPr="008D01DB">
        <w:rPr>
          <w:rFonts w:ascii="Arial" w:hAnsi="Arial" w:cs="Arial"/>
          <w:sz w:val="18"/>
          <w:szCs w:val="20"/>
        </w:rPr>
        <w:tab/>
      </w:r>
      <w:r w:rsidRPr="008D01DB">
        <w:rPr>
          <w:rFonts w:ascii="Arial" w:hAnsi="Arial" w:cs="Arial"/>
          <w:sz w:val="18"/>
          <w:szCs w:val="20"/>
        </w:rPr>
        <w:t>Všeobecné informácie o</w:t>
      </w:r>
      <w:r w:rsidR="00DF443B">
        <w:rPr>
          <w:rFonts w:ascii="Arial" w:hAnsi="Arial" w:cs="Arial"/>
          <w:sz w:val="18"/>
          <w:szCs w:val="20"/>
        </w:rPr>
        <w:t> </w:t>
      </w:r>
      <w:r w:rsidRPr="008D01DB">
        <w:rPr>
          <w:rFonts w:ascii="Arial" w:hAnsi="Arial" w:cs="Arial"/>
          <w:sz w:val="18"/>
          <w:szCs w:val="20"/>
        </w:rPr>
        <w:t>uchádzačovi</w:t>
      </w:r>
    </w:p>
    <w:p w14:paraId="40EB8DE4" w14:textId="59357740" w:rsidR="00DF443B" w:rsidRPr="00DF443B" w:rsidRDefault="00DF443B" w:rsidP="00DF443B">
      <w:pPr>
        <w:spacing w:after="0" w:line="240" w:lineRule="auto"/>
        <w:jc w:val="both"/>
        <w:rPr>
          <w:rFonts w:ascii="Arial" w:hAnsi="Arial" w:cs="Arial"/>
          <w:sz w:val="18"/>
          <w:szCs w:val="20"/>
        </w:rPr>
      </w:pPr>
      <w:r>
        <w:rPr>
          <w:rFonts w:ascii="Arial" w:hAnsi="Arial" w:cs="Arial"/>
          <w:sz w:val="18"/>
          <w:szCs w:val="20"/>
        </w:rPr>
        <w:t>Príloha č. 2</w:t>
      </w:r>
      <w:r>
        <w:rPr>
          <w:rFonts w:ascii="Arial" w:hAnsi="Arial" w:cs="Arial"/>
          <w:sz w:val="18"/>
          <w:szCs w:val="20"/>
        </w:rPr>
        <w:tab/>
      </w:r>
      <w:r w:rsidRPr="00DF443B">
        <w:rPr>
          <w:rFonts w:ascii="Arial" w:hAnsi="Arial" w:cs="Arial"/>
          <w:sz w:val="18"/>
          <w:szCs w:val="20"/>
        </w:rPr>
        <w:t>Čestné vyhlásenie podľa Článku 5k Nariadenia rady (EÚ) č. 833/2014 z 31. júla 2014</w:t>
      </w:r>
    </w:p>
    <w:p w14:paraId="00104994" w14:textId="21C7051F" w:rsidR="00D35B6D" w:rsidRPr="00D35B6D" w:rsidRDefault="00DF443B" w:rsidP="00D35B6D">
      <w:pPr>
        <w:spacing w:after="0" w:line="240" w:lineRule="auto"/>
        <w:jc w:val="both"/>
        <w:rPr>
          <w:rFonts w:ascii="Arial" w:hAnsi="Arial" w:cs="Arial"/>
          <w:sz w:val="18"/>
          <w:szCs w:val="20"/>
        </w:rPr>
      </w:pPr>
      <w:r>
        <w:rPr>
          <w:rFonts w:ascii="Arial" w:hAnsi="Arial" w:cs="Arial"/>
          <w:sz w:val="18"/>
          <w:szCs w:val="20"/>
        </w:rPr>
        <w:t xml:space="preserve">Príloha č. 3 </w:t>
      </w:r>
      <w:r>
        <w:rPr>
          <w:rFonts w:ascii="Arial" w:hAnsi="Arial" w:cs="Arial"/>
          <w:sz w:val="18"/>
          <w:szCs w:val="20"/>
        </w:rPr>
        <w:tab/>
      </w:r>
      <w:r w:rsidRPr="00DF443B">
        <w:rPr>
          <w:rFonts w:ascii="Arial" w:hAnsi="Arial" w:cs="Arial"/>
          <w:sz w:val="18"/>
          <w:szCs w:val="20"/>
        </w:rPr>
        <w:t>Zoznam subdodávateľov a podiel subdodávok</w:t>
      </w:r>
      <w:r>
        <w:rPr>
          <w:rFonts w:ascii="Arial" w:hAnsi="Arial" w:cs="Arial"/>
          <w:sz w:val="18"/>
          <w:szCs w:val="20"/>
        </w:rPr>
        <w:t xml:space="preserve"> </w:t>
      </w:r>
      <w:r w:rsidRPr="00DF443B">
        <w:rPr>
          <w:rFonts w:ascii="Arial" w:hAnsi="Arial" w:cs="Arial"/>
          <w:sz w:val="18"/>
          <w:szCs w:val="20"/>
        </w:rPr>
        <w:t>(zároveň aj ako Príloha č. 4 Zmluvy)</w:t>
      </w:r>
      <w:bookmarkStart w:id="67" w:name="_Toc461981438"/>
    </w:p>
    <w:p w14:paraId="56389875" w14:textId="5B87B3F9" w:rsidR="00796CF2" w:rsidRPr="00C10512" w:rsidRDefault="00EC0D21" w:rsidP="008E5E54">
      <w:pPr>
        <w:pStyle w:val="Nadpis1"/>
        <w:jc w:val="both"/>
        <w:rPr>
          <w:rFonts w:cs="Arial"/>
        </w:rPr>
      </w:pPr>
      <w:r w:rsidRPr="00C10512">
        <w:rPr>
          <w:rFonts w:cs="Arial"/>
        </w:rPr>
        <w:t>A.2</w:t>
      </w:r>
      <w:r w:rsidR="00796CF2" w:rsidRPr="00C10512">
        <w:rPr>
          <w:rFonts w:cs="Arial"/>
        </w:rPr>
        <w:t xml:space="preserve"> </w:t>
      </w:r>
      <w:r w:rsidR="002C60FD" w:rsidRPr="00C10512">
        <w:rPr>
          <w:rFonts w:cs="Arial"/>
        </w:rPr>
        <w:tab/>
      </w:r>
      <w:r w:rsidR="00796CF2" w:rsidRPr="00C10512">
        <w:rPr>
          <w:rFonts w:cs="Arial"/>
        </w:rPr>
        <w:t>Kritéri</w:t>
      </w:r>
      <w:r w:rsidR="002C60FD" w:rsidRPr="00C10512">
        <w:rPr>
          <w:rFonts w:cs="Arial"/>
        </w:rPr>
        <w:t>Á</w:t>
      </w:r>
      <w:r w:rsidR="00796CF2" w:rsidRPr="00C10512">
        <w:rPr>
          <w:rFonts w:cs="Arial"/>
        </w:rPr>
        <w:t xml:space="preserve"> na hodnotenie ponúk a PRAVIDLÁ ich uplatnenia</w:t>
      </w:r>
      <w:bookmarkEnd w:id="67"/>
    </w:p>
    <w:p w14:paraId="27559348" w14:textId="77777777" w:rsidR="00F53BF1" w:rsidRPr="00C10512" w:rsidRDefault="00F53BF1" w:rsidP="008E5E54">
      <w:pPr>
        <w:spacing w:after="0" w:line="240" w:lineRule="auto"/>
        <w:ind w:left="360" w:hanging="360"/>
        <w:jc w:val="both"/>
        <w:rPr>
          <w:rFonts w:ascii="Arial" w:eastAsia="Calibri" w:hAnsi="Arial" w:cs="Arial"/>
          <w:b/>
          <w:iCs/>
          <w:caps/>
          <w:sz w:val="20"/>
          <w:szCs w:val="20"/>
          <w:lang w:eastAsia="sk-SK"/>
        </w:rPr>
      </w:pPr>
    </w:p>
    <w:p w14:paraId="2D575C7D" w14:textId="77777777" w:rsidR="00F53BF1" w:rsidRPr="00C10512" w:rsidRDefault="00F53BF1" w:rsidP="000049DE">
      <w:pPr>
        <w:numPr>
          <w:ilvl w:val="0"/>
          <w:numId w:val="59"/>
        </w:numPr>
        <w:tabs>
          <w:tab w:val="num" w:pos="-426"/>
          <w:tab w:val="left" w:pos="-284"/>
          <w:tab w:val="left" w:pos="567"/>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b/>
          <w:sz w:val="20"/>
          <w:szCs w:val="20"/>
        </w:rPr>
      </w:pPr>
      <w:r w:rsidRPr="00C10512">
        <w:rPr>
          <w:rFonts w:ascii="Arial" w:hAnsi="Arial" w:cs="Arial"/>
          <w:b/>
          <w:sz w:val="20"/>
          <w:szCs w:val="20"/>
        </w:rPr>
        <w:t>Určenie kritéri</w:t>
      </w:r>
      <w:bookmarkStart w:id="68" w:name="kriteria_vahy"/>
      <w:r w:rsidRPr="00C10512">
        <w:rPr>
          <w:rFonts w:ascii="Arial" w:hAnsi="Arial" w:cs="Arial"/>
          <w:b/>
          <w:sz w:val="20"/>
          <w:szCs w:val="20"/>
        </w:rPr>
        <w:t>a</w:t>
      </w:r>
    </w:p>
    <w:p w14:paraId="0B83F484" w14:textId="77777777" w:rsidR="00F53BF1" w:rsidRPr="00C10512" w:rsidRDefault="00F53BF1" w:rsidP="008E5E54">
      <w:pPr>
        <w:tabs>
          <w:tab w:val="left" w:pos="-284"/>
          <w:tab w:val="left" w:pos="567"/>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Arial" w:hAnsi="Arial" w:cs="Arial"/>
          <w:b/>
          <w:sz w:val="20"/>
          <w:szCs w:val="20"/>
        </w:rPr>
      </w:pPr>
    </w:p>
    <w:p w14:paraId="33CA67F8" w14:textId="657BA4C2" w:rsidR="00DB4A1A" w:rsidRPr="00C10512" w:rsidRDefault="00F53BF1" w:rsidP="000049DE">
      <w:pPr>
        <w:pStyle w:val="Odsekzoznamu"/>
        <w:numPr>
          <w:ilvl w:val="1"/>
          <w:numId w:val="60"/>
        </w:numPr>
        <w:jc w:val="both"/>
        <w:rPr>
          <w:rFonts w:cs="Arial"/>
          <w:sz w:val="20"/>
          <w:szCs w:val="20"/>
        </w:rPr>
      </w:pPr>
      <w:r w:rsidRPr="00C10512">
        <w:rPr>
          <w:rFonts w:cs="Arial"/>
          <w:sz w:val="20"/>
          <w:szCs w:val="20"/>
        </w:rPr>
        <w:t>Ponuky uchádzačov sa budú vyhodnocovať v súlade s § 44 ods. 3 písm. c) Zákona</w:t>
      </w:r>
      <w:r w:rsidR="00DB4A1A" w:rsidRPr="00C10512">
        <w:rPr>
          <w:rFonts w:cs="Arial"/>
          <w:sz w:val="20"/>
          <w:szCs w:val="20"/>
        </w:rPr>
        <w:t>.</w:t>
      </w:r>
    </w:p>
    <w:p w14:paraId="60481BE8" w14:textId="77777777" w:rsidR="00F53BF1" w:rsidRPr="00C10512" w:rsidRDefault="00F53BF1" w:rsidP="004530B9">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0"/>
        <w:jc w:val="both"/>
        <w:rPr>
          <w:rFonts w:ascii="Arial" w:hAnsi="Arial" w:cs="Arial"/>
          <w:sz w:val="20"/>
          <w:szCs w:val="20"/>
        </w:rPr>
      </w:pPr>
    </w:p>
    <w:p w14:paraId="496376B6" w14:textId="352F156F" w:rsidR="00F53BF1" w:rsidRPr="00C10512" w:rsidRDefault="00F53BF1" w:rsidP="000049DE">
      <w:pPr>
        <w:numPr>
          <w:ilvl w:val="1"/>
          <w:numId w:val="60"/>
        </w:num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jc w:val="both"/>
        <w:rPr>
          <w:rFonts w:ascii="Arial" w:hAnsi="Arial" w:cs="Arial"/>
          <w:b/>
          <w:sz w:val="20"/>
          <w:szCs w:val="20"/>
        </w:rPr>
      </w:pPr>
      <w:r w:rsidRPr="00C10512">
        <w:rPr>
          <w:rFonts w:ascii="Arial" w:hAnsi="Arial" w:cs="Arial"/>
          <w:sz w:val="20"/>
          <w:szCs w:val="20"/>
        </w:rPr>
        <w:t>Jed</w:t>
      </w:r>
      <w:r w:rsidRPr="00C10512">
        <w:rPr>
          <w:rFonts w:ascii="Arial" w:hAnsi="Arial" w:cs="Arial"/>
          <w:bCs/>
          <w:sz w:val="20"/>
          <w:szCs w:val="20"/>
        </w:rPr>
        <w:t>iným kritériom na vyhodnotenie ponúk je</w:t>
      </w:r>
      <w:r w:rsidR="00DB4A1A" w:rsidRPr="00C10512">
        <w:rPr>
          <w:rFonts w:ascii="Arial" w:hAnsi="Arial" w:cs="Arial"/>
          <w:sz w:val="20"/>
          <w:szCs w:val="20"/>
        </w:rPr>
        <w:t xml:space="preserve"> </w:t>
      </w:r>
      <w:r w:rsidR="00DB4A1A" w:rsidRPr="00C10512">
        <w:rPr>
          <w:rFonts w:ascii="Arial" w:hAnsi="Arial" w:cs="Arial"/>
          <w:b/>
          <w:sz w:val="20"/>
          <w:szCs w:val="20"/>
        </w:rPr>
        <w:t>celková</w:t>
      </w:r>
      <w:r w:rsidRPr="00C10512">
        <w:rPr>
          <w:rFonts w:ascii="Arial" w:hAnsi="Arial" w:cs="Arial"/>
          <w:b/>
          <w:sz w:val="20"/>
          <w:szCs w:val="20"/>
        </w:rPr>
        <w:t xml:space="preserve"> cena za celý predmet zákazky </w:t>
      </w:r>
      <w:r w:rsidRPr="00C10512">
        <w:rPr>
          <w:rFonts w:ascii="Arial" w:hAnsi="Arial" w:cs="Arial"/>
          <w:b/>
          <w:sz w:val="20"/>
          <w:szCs w:val="20"/>
        </w:rPr>
        <w:br/>
        <w:t>v</w:t>
      </w:r>
      <w:r w:rsidR="00DB4A1A" w:rsidRPr="00C10512">
        <w:rPr>
          <w:rFonts w:ascii="Arial" w:hAnsi="Arial" w:cs="Arial"/>
          <w:b/>
          <w:sz w:val="20"/>
          <w:szCs w:val="20"/>
        </w:rPr>
        <w:t xml:space="preserve"> </w:t>
      </w:r>
      <w:r w:rsidRPr="00C10512">
        <w:rPr>
          <w:rFonts w:ascii="Arial" w:hAnsi="Arial" w:cs="Arial"/>
          <w:b/>
          <w:sz w:val="20"/>
          <w:szCs w:val="20"/>
        </w:rPr>
        <w:t>€</w:t>
      </w:r>
      <w:r w:rsidR="00DB4A1A" w:rsidRPr="00C10512">
        <w:rPr>
          <w:rFonts w:ascii="Arial" w:hAnsi="Arial" w:cs="Arial"/>
          <w:b/>
          <w:sz w:val="20"/>
          <w:szCs w:val="20"/>
        </w:rPr>
        <w:t xml:space="preserve"> </w:t>
      </w:r>
      <w:r w:rsidRPr="00C10512">
        <w:rPr>
          <w:rFonts w:ascii="Arial" w:hAnsi="Arial" w:cs="Arial"/>
          <w:b/>
          <w:sz w:val="20"/>
          <w:szCs w:val="20"/>
        </w:rPr>
        <w:t>bez DPH.</w:t>
      </w:r>
    </w:p>
    <w:bookmarkEnd w:id="68"/>
    <w:p w14:paraId="07CDFF62" w14:textId="77777777" w:rsidR="00F53BF1" w:rsidRPr="00C10512" w:rsidRDefault="00F53BF1" w:rsidP="008E5E54">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54"/>
        <w:jc w:val="both"/>
        <w:rPr>
          <w:rFonts w:ascii="Arial" w:hAnsi="Arial" w:cs="Arial"/>
          <w:b/>
          <w:bCs/>
          <w:sz w:val="20"/>
          <w:szCs w:val="20"/>
        </w:rPr>
      </w:pPr>
    </w:p>
    <w:p w14:paraId="04CB0F39" w14:textId="77777777" w:rsidR="00F53BF1" w:rsidRPr="00C10512" w:rsidRDefault="00F53BF1" w:rsidP="000049DE">
      <w:pPr>
        <w:numPr>
          <w:ilvl w:val="0"/>
          <w:numId w:val="59"/>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hanging="738"/>
        <w:jc w:val="both"/>
        <w:rPr>
          <w:rFonts w:ascii="Arial" w:hAnsi="Arial" w:cs="Arial"/>
          <w:b/>
          <w:bCs/>
          <w:sz w:val="20"/>
          <w:szCs w:val="20"/>
        </w:rPr>
      </w:pPr>
      <w:r w:rsidRPr="00C10512">
        <w:rPr>
          <w:rFonts w:ascii="Arial" w:hAnsi="Arial" w:cs="Arial"/>
          <w:b/>
          <w:bCs/>
          <w:sz w:val="20"/>
          <w:szCs w:val="20"/>
        </w:rPr>
        <w:t>Definícia kritéria</w:t>
      </w:r>
    </w:p>
    <w:p w14:paraId="7D13AF28" w14:textId="77777777" w:rsidR="00F53BF1" w:rsidRPr="00C10512" w:rsidRDefault="00F53BF1" w:rsidP="008E5E54">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Arial" w:hAnsi="Arial" w:cs="Arial"/>
          <w:b/>
          <w:bCs/>
          <w:sz w:val="20"/>
          <w:szCs w:val="20"/>
        </w:rPr>
      </w:pPr>
    </w:p>
    <w:p w14:paraId="77338D3C" w14:textId="2547CB32" w:rsidR="00F53BF1" w:rsidRPr="00C10512" w:rsidRDefault="00F53BF1" w:rsidP="008E5E54">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2.1</w:t>
      </w:r>
      <w:r w:rsidRPr="00C10512">
        <w:rPr>
          <w:rFonts w:ascii="Arial" w:hAnsi="Arial" w:cs="Arial"/>
          <w:sz w:val="20"/>
          <w:szCs w:val="20"/>
        </w:rPr>
        <w:tab/>
      </w:r>
      <w:r w:rsidR="00DB4A1A" w:rsidRPr="00C10512">
        <w:rPr>
          <w:rFonts w:ascii="Arial" w:hAnsi="Arial" w:cs="Arial"/>
          <w:sz w:val="20"/>
          <w:szCs w:val="20"/>
        </w:rPr>
        <w:t>C</w:t>
      </w:r>
      <w:r w:rsidRPr="00C10512">
        <w:rPr>
          <w:rFonts w:ascii="Arial" w:hAnsi="Arial" w:cs="Arial"/>
          <w:sz w:val="20"/>
          <w:szCs w:val="20"/>
        </w:rPr>
        <w:t xml:space="preserve">ena za celý predmet zákazky je </w:t>
      </w:r>
      <w:r w:rsidR="004530B9" w:rsidRPr="00C10512">
        <w:rPr>
          <w:rFonts w:ascii="Arial" w:hAnsi="Arial" w:cs="Arial"/>
          <w:sz w:val="20"/>
          <w:szCs w:val="20"/>
        </w:rPr>
        <w:t xml:space="preserve">celková </w:t>
      </w:r>
      <w:r w:rsidRPr="00C10512">
        <w:rPr>
          <w:rFonts w:ascii="Arial" w:hAnsi="Arial" w:cs="Arial"/>
          <w:sz w:val="20"/>
          <w:szCs w:val="20"/>
        </w:rPr>
        <w:t xml:space="preserve">cena za </w:t>
      </w:r>
      <w:r w:rsidR="00DF443B">
        <w:rPr>
          <w:rFonts w:ascii="Arial" w:hAnsi="Arial" w:cs="Arial"/>
          <w:sz w:val="20"/>
          <w:szCs w:val="20"/>
        </w:rPr>
        <w:t>plnenie</w:t>
      </w:r>
      <w:r w:rsidR="00DF443B" w:rsidRPr="00C10512">
        <w:rPr>
          <w:rFonts w:ascii="Arial" w:hAnsi="Arial" w:cs="Arial"/>
          <w:sz w:val="20"/>
          <w:szCs w:val="20"/>
        </w:rPr>
        <w:t xml:space="preserve"> </w:t>
      </w:r>
      <w:r w:rsidRPr="00C10512">
        <w:rPr>
          <w:rFonts w:ascii="Arial" w:hAnsi="Arial" w:cs="Arial"/>
          <w:sz w:val="20"/>
          <w:szCs w:val="20"/>
        </w:rPr>
        <w:t>predmetu zákazky v</w:t>
      </w:r>
      <w:r w:rsidR="004530B9" w:rsidRPr="00C10512">
        <w:rPr>
          <w:rFonts w:ascii="Arial" w:hAnsi="Arial" w:cs="Arial"/>
          <w:sz w:val="20"/>
          <w:szCs w:val="20"/>
        </w:rPr>
        <w:t> </w:t>
      </w:r>
      <w:r w:rsidRPr="00C10512">
        <w:rPr>
          <w:rFonts w:ascii="Arial" w:hAnsi="Arial" w:cs="Arial"/>
          <w:sz w:val="20"/>
          <w:szCs w:val="20"/>
        </w:rPr>
        <w:t>rozsahu</w:t>
      </w:r>
      <w:r w:rsidR="004530B9" w:rsidRPr="00C10512">
        <w:rPr>
          <w:rFonts w:ascii="Arial" w:hAnsi="Arial" w:cs="Arial"/>
          <w:sz w:val="20"/>
          <w:szCs w:val="20"/>
        </w:rPr>
        <w:t xml:space="preserve"> a vyhotovení</w:t>
      </w:r>
      <w:r w:rsidRPr="00C10512">
        <w:rPr>
          <w:rFonts w:ascii="Arial" w:hAnsi="Arial" w:cs="Arial"/>
          <w:sz w:val="20"/>
          <w:szCs w:val="20"/>
        </w:rPr>
        <w:t xml:space="preserve"> v súlade s</w:t>
      </w:r>
      <w:r w:rsidR="004530B9" w:rsidRPr="00C10512">
        <w:rPr>
          <w:rFonts w:ascii="Arial" w:hAnsi="Arial" w:cs="Arial"/>
          <w:sz w:val="20"/>
          <w:szCs w:val="20"/>
        </w:rPr>
        <w:t xml:space="preserve"> opisom predmetu zákazky uvedeným v časti B.1 </w:t>
      </w:r>
      <w:r w:rsidRPr="00C10512">
        <w:rPr>
          <w:rFonts w:ascii="Arial" w:hAnsi="Arial" w:cs="Arial"/>
          <w:sz w:val="20"/>
          <w:szCs w:val="20"/>
        </w:rPr>
        <w:t xml:space="preserve">Opis predmetu zákazky týchto </w:t>
      </w:r>
      <w:r w:rsidR="00DF443B">
        <w:rPr>
          <w:rFonts w:ascii="Arial" w:hAnsi="Arial" w:cs="Arial"/>
          <w:sz w:val="20"/>
          <w:szCs w:val="20"/>
        </w:rPr>
        <w:t>SP</w:t>
      </w:r>
      <w:r w:rsidR="00DF443B" w:rsidRPr="006745A2">
        <w:rPr>
          <w:rFonts w:ascii="Arial" w:hAnsi="Arial" w:cs="Arial"/>
          <w:bCs/>
          <w:sz w:val="20"/>
          <w:szCs w:val="20"/>
        </w:rPr>
        <w:t xml:space="preserve"> a ktorá zahŕňa náklady a hotové výdavky vynaložené a/alebo zabezpečené pri plnení jeho záväzkov stanovených v zmluvných podmienkach v rozsahu týchto súťažných podkladov, nevyhnutné na zhotovenie a odovzdanie diela ako aj všetky ostatné náklady súvisiace s predmetom zákazky.</w:t>
      </w:r>
    </w:p>
    <w:p w14:paraId="0F9E8322" w14:textId="77777777" w:rsidR="004530B9" w:rsidRPr="00C10512" w:rsidRDefault="004530B9" w:rsidP="008E5E54">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p>
    <w:p w14:paraId="0EAFD3FE" w14:textId="7DF665BF" w:rsidR="00F53BF1" w:rsidRPr="00C10512" w:rsidRDefault="00F53BF1" w:rsidP="0035259C">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2.2</w:t>
      </w:r>
      <w:r w:rsidRPr="00C10512">
        <w:rPr>
          <w:rFonts w:ascii="Arial" w:hAnsi="Arial" w:cs="Arial"/>
          <w:sz w:val="20"/>
          <w:szCs w:val="20"/>
        </w:rPr>
        <w:tab/>
        <w:t xml:space="preserve">Cena </w:t>
      </w:r>
      <w:r w:rsidR="00DF443B" w:rsidRPr="00C10512">
        <w:rPr>
          <w:rFonts w:ascii="Arial" w:hAnsi="Arial" w:cs="Arial"/>
          <w:sz w:val="20"/>
          <w:szCs w:val="20"/>
        </w:rPr>
        <w:t xml:space="preserve">za celý predmet </w:t>
      </w:r>
      <w:r w:rsidRPr="00C10512">
        <w:rPr>
          <w:rFonts w:ascii="Arial" w:hAnsi="Arial" w:cs="Arial"/>
          <w:sz w:val="20"/>
          <w:szCs w:val="20"/>
        </w:rPr>
        <w:t xml:space="preserve">musí byť vypočítaná a vyjadrená podľa bodu 14 časti A.1 Pokyny pre </w:t>
      </w:r>
      <w:r w:rsidR="00DF443B">
        <w:rPr>
          <w:rFonts w:ascii="Arial" w:hAnsi="Arial" w:cs="Arial"/>
          <w:sz w:val="20"/>
          <w:szCs w:val="20"/>
        </w:rPr>
        <w:t>záujemcov/</w:t>
      </w:r>
      <w:r w:rsidRPr="00C10512">
        <w:rPr>
          <w:rFonts w:ascii="Arial" w:hAnsi="Arial" w:cs="Arial"/>
          <w:sz w:val="20"/>
          <w:szCs w:val="20"/>
        </w:rPr>
        <w:t>uchádzačov týchto SP</w:t>
      </w:r>
      <w:r w:rsidR="00DF443B" w:rsidRPr="00DF443B">
        <w:rPr>
          <w:rFonts w:ascii="Arial" w:hAnsi="Arial" w:cs="Arial"/>
          <w:sz w:val="20"/>
          <w:szCs w:val="20"/>
        </w:rPr>
        <w:t xml:space="preserve"> </w:t>
      </w:r>
      <w:r w:rsidR="00DF443B">
        <w:rPr>
          <w:rFonts w:ascii="Arial" w:hAnsi="Arial" w:cs="Arial"/>
          <w:sz w:val="20"/>
          <w:szCs w:val="20"/>
        </w:rPr>
        <w:t xml:space="preserve">a </w:t>
      </w:r>
      <w:r w:rsidR="00DF443B" w:rsidRPr="006745A2">
        <w:rPr>
          <w:rFonts w:ascii="Arial" w:hAnsi="Arial" w:cs="Arial"/>
          <w:sz w:val="20"/>
          <w:szCs w:val="20"/>
        </w:rPr>
        <w:t xml:space="preserve">podľa </w:t>
      </w:r>
      <w:r w:rsidR="00DF443B">
        <w:rPr>
          <w:rFonts w:ascii="Arial" w:hAnsi="Arial" w:cs="Arial"/>
          <w:bCs/>
          <w:sz w:val="20"/>
          <w:szCs w:val="20"/>
        </w:rPr>
        <w:t>Č</w:t>
      </w:r>
      <w:r w:rsidR="00DF443B" w:rsidRPr="006745A2">
        <w:rPr>
          <w:rFonts w:ascii="Arial" w:hAnsi="Arial" w:cs="Arial"/>
          <w:bCs/>
          <w:sz w:val="20"/>
          <w:szCs w:val="20"/>
        </w:rPr>
        <w:t>asti B.2 Spôsob určenia ceny týchto SP</w:t>
      </w:r>
      <w:r w:rsidRPr="00C10512">
        <w:rPr>
          <w:rFonts w:ascii="Arial" w:hAnsi="Arial" w:cs="Arial"/>
          <w:sz w:val="20"/>
          <w:szCs w:val="20"/>
        </w:rPr>
        <w:t>. Pre potreby vyhodnotenia ponúk sa použije cena v EUR bez DPH.</w:t>
      </w:r>
    </w:p>
    <w:p w14:paraId="0A6471DF" w14:textId="77777777" w:rsidR="00F53BF1" w:rsidRPr="00C10512" w:rsidRDefault="00F53BF1" w:rsidP="008E5E54">
      <w:pPr>
        <w:spacing w:after="0" w:line="240" w:lineRule="auto"/>
        <w:ind w:left="360"/>
        <w:jc w:val="both"/>
        <w:rPr>
          <w:rFonts w:ascii="Arial" w:hAnsi="Arial" w:cs="Arial"/>
          <w:sz w:val="20"/>
          <w:szCs w:val="20"/>
        </w:rPr>
      </w:pPr>
    </w:p>
    <w:p w14:paraId="4A712D23" w14:textId="77777777" w:rsidR="00F53BF1" w:rsidRPr="00C10512" w:rsidRDefault="00F53BF1" w:rsidP="000049DE">
      <w:pPr>
        <w:numPr>
          <w:ilvl w:val="0"/>
          <w:numId w:val="61"/>
        </w:numPr>
        <w:tabs>
          <w:tab w:val="num" w:pos="-426"/>
          <w:tab w:val="num" w:pos="-284"/>
          <w:tab w:val="num" w:pos="-142"/>
          <w:tab w:val="num" w:pos="567"/>
        </w:tabs>
        <w:spacing w:after="0" w:line="240" w:lineRule="auto"/>
        <w:ind w:left="567" w:hanging="567"/>
        <w:jc w:val="both"/>
        <w:rPr>
          <w:rFonts w:ascii="Arial" w:hAnsi="Arial" w:cs="Arial"/>
          <w:sz w:val="20"/>
          <w:szCs w:val="20"/>
        </w:rPr>
      </w:pPr>
      <w:r w:rsidRPr="00C10512">
        <w:rPr>
          <w:rFonts w:ascii="Arial" w:hAnsi="Arial" w:cs="Arial"/>
          <w:b/>
          <w:bCs/>
          <w:sz w:val="20"/>
          <w:szCs w:val="20"/>
        </w:rPr>
        <w:t xml:space="preserve">Pravidlá uplatnenia stanovených kritérií na vyhodnotenie ponúk </w:t>
      </w:r>
    </w:p>
    <w:p w14:paraId="72DD693C" w14:textId="77777777" w:rsidR="00F53BF1" w:rsidRPr="00C10512" w:rsidRDefault="00F53BF1" w:rsidP="008E5E54">
      <w:pPr>
        <w:tabs>
          <w:tab w:val="num" w:pos="-142"/>
          <w:tab w:val="num" w:pos="567"/>
          <w:tab w:val="num" w:pos="1590"/>
        </w:tabs>
        <w:spacing w:after="0" w:line="240" w:lineRule="auto"/>
        <w:ind w:left="567"/>
        <w:jc w:val="both"/>
        <w:rPr>
          <w:rFonts w:ascii="Arial" w:hAnsi="Arial" w:cs="Arial"/>
          <w:sz w:val="20"/>
          <w:szCs w:val="20"/>
        </w:rPr>
      </w:pPr>
    </w:p>
    <w:p w14:paraId="331B149D" w14:textId="6D069783" w:rsidR="00F53BF1" w:rsidRPr="00C10512" w:rsidRDefault="00F53BF1" w:rsidP="008E5E54">
      <w:pPr>
        <w:tabs>
          <w:tab w:val="left" w:pos="-426"/>
        </w:tabs>
        <w:spacing w:after="0" w:line="240" w:lineRule="auto"/>
        <w:ind w:left="567" w:hanging="567"/>
        <w:jc w:val="both"/>
        <w:rPr>
          <w:rFonts w:ascii="Arial" w:hAnsi="Arial" w:cs="Arial"/>
          <w:sz w:val="20"/>
          <w:szCs w:val="20"/>
        </w:rPr>
      </w:pPr>
      <w:bookmarkStart w:id="69" w:name="kriteria_pravidlo"/>
      <w:r w:rsidRPr="00C10512">
        <w:rPr>
          <w:rFonts w:ascii="Arial" w:hAnsi="Arial" w:cs="Arial"/>
          <w:sz w:val="20"/>
          <w:szCs w:val="20"/>
        </w:rPr>
        <w:t>3.1</w:t>
      </w:r>
      <w:r w:rsidRPr="00C10512">
        <w:rPr>
          <w:rFonts w:ascii="Arial" w:hAnsi="Arial" w:cs="Arial"/>
          <w:sz w:val="20"/>
          <w:szCs w:val="20"/>
        </w:rPr>
        <w:tab/>
        <w:t>Hodnotenie ponúk uchádzačov je dané pridelením príslušného poradia podľa posudzovaných údajov uvedených v jednotlivých ponukách, týkajúcich sa navrhovanej ceny za dodanie predmetu zákazky.</w:t>
      </w:r>
    </w:p>
    <w:p w14:paraId="30EF7FF1" w14:textId="77777777" w:rsidR="004530B9" w:rsidRPr="00C10512" w:rsidRDefault="004530B9" w:rsidP="008E5E54">
      <w:pPr>
        <w:tabs>
          <w:tab w:val="left" w:pos="-426"/>
        </w:tabs>
        <w:spacing w:after="0" w:line="240" w:lineRule="auto"/>
        <w:ind w:left="567" w:hanging="567"/>
        <w:jc w:val="both"/>
        <w:rPr>
          <w:rFonts w:ascii="Arial" w:hAnsi="Arial" w:cs="Arial"/>
          <w:sz w:val="20"/>
          <w:szCs w:val="20"/>
        </w:rPr>
      </w:pPr>
    </w:p>
    <w:p w14:paraId="30F2A194" w14:textId="27C2C6AF" w:rsidR="00F53BF1" w:rsidRPr="00C10512" w:rsidRDefault="00F53BF1" w:rsidP="008E5E54">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3.2</w:t>
      </w:r>
      <w:r w:rsidRPr="00C10512">
        <w:rPr>
          <w:rFonts w:ascii="Arial" w:hAnsi="Arial" w:cs="Arial"/>
          <w:sz w:val="20"/>
          <w:szCs w:val="20"/>
        </w:rPr>
        <w:tab/>
      </w:r>
      <w:r w:rsidRPr="00C10512">
        <w:rPr>
          <w:rFonts w:ascii="Arial" w:hAnsi="Arial" w:cs="Arial"/>
          <w:sz w:val="20"/>
          <w:szCs w:val="20"/>
        </w:rPr>
        <w:tab/>
        <w:t>Poradie uchádzačov sa určí porovnaním výšky navrhnutých ponukových cien za dodanie predmetu zákazky vyjadrených v eurách, uvedených v jednotlivých ponukách uchádzačov</w:t>
      </w:r>
      <w:r w:rsidR="004530B9" w:rsidRPr="00C10512">
        <w:rPr>
          <w:rFonts w:ascii="Arial" w:hAnsi="Arial" w:cs="Arial"/>
          <w:sz w:val="20"/>
          <w:szCs w:val="20"/>
        </w:rPr>
        <w:t xml:space="preserve"> podľa</w:t>
      </w:r>
      <w:r w:rsidRPr="00C10512">
        <w:rPr>
          <w:rFonts w:ascii="Arial" w:hAnsi="Arial" w:cs="Arial"/>
          <w:sz w:val="20"/>
          <w:szCs w:val="20"/>
        </w:rPr>
        <w:t xml:space="preserve"> určenej definície kritéria. </w:t>
      </w:r>
    </w:p>
    <w:p w14:paraId="764CED1B" w14:textId="77777777" w:rsidR="004530B9" w:rsidRPr="00C10512" w:rsidRDefault="004530B9" w:rsidP="008E5E54">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p>
    <w:bookmarkEnd w:id="69"/>
    <w:p w14:paraId="672D7CBC" w14:textId="28D25107" w:rsidR="00F53BF1" w:rsidRPr="00C10512" w:rsidRDefault="00F53BF1" w:rsidP="008E5E54">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3.3</w:t>
      </w:r>
      <w:r w:rsidRPr="00C10512">
        <w:rPr>
          <w:rFonts w:ascii="Arial" w:hAnsi="Arial" w:cs="Arial"/>
          <w:sz w:val="20"/>
          <w:szCs w:val="20"/>
        </w:rPr>
        <w:tab/>
      </w:r>
      <w:r w:rsidRPr="00C10512">
        <w:rPr>
          <w:rFonts w:ascii="Arial" w:hAnsi="Arial" w:cs="Arial"/>
          <w:sz w:val="20"/>
          <w:szCs w:val="20"/>
        </w:rPr>
        <w:tab/>
        <w:t xml:space="preserve">Úspešný uchádzač bude ten, ktorý sa podľa zostaveného poradia </w:t>
      </w:r>
      <w:r w:rsidR="004530B9" w:rsidRPr="00C10512">
        <w:rPr>
          <w:rFonts w:ascii="Arial" w:hAnsi="Arial" w:cs="Arial"/>
          <w:sz w:val="20"/>
          <w:szCs w:val="20"/>
        </w:rPr>
        <w:t>podľa</w:t>
      </w:r>
      <w:r w:rsidRPr="00C10512">
        <w:rPr>
          <w:rFonts w:ascii="Arial" w:hAnsi="Arial" w:cs="Arial"/>
          <w:sz w:val="20"/>
          <w:szCs w:val="20"/>
        </w:rPr>
        <w:t xml:space="preserve"> stanoveného kritéria umiestni na prvom mieste</w:t>
      </w:r>
      <w:r w:rsidR="008C2B92">
        <w:rPr>
          <w:rFonts w:ascii="Arial" w:hAnsi="Arial" w:cs="Arial"/>
          <w:sz w:val="20"/>
          <w:szCs w:val="20"/>
        </w:rPr>
        <w:t xml:space="preserve"> a zároveň splní požiadavky na predmet zákazky a podmienky účasti stanovené verejným obstarávateľom.</w:t>
      </w:r>
    </w:p>
    <w:p w14:paraId="57172D8F" w14:textId="77777777" w:rsidR="00F53BF1" w:rsidRPr="00C10512" w:rsidRDefault="00F53BF1" w:rsidP="008E5E54">
      <w:pPr>
        <w:spacing w:after="0" w:line="240" w:lineRule="auto"/>
        <w:ind w:left="454"/>
        <w:jc w:val="both"/>
        <w:rPr>
          <w:rFonts w:ascii="Arial" w:hAnsi="Arial" w:cs="Arial"/>
          <w:sz w:val="20"/>
          <w:szCs w:val="20"/>
        </w:rPr>
      </w:pPr>
    </w:p>
    <w:p w14:paraId="2F3BAB0E" w14:textId="77777777" w:rsidR="00F53BF1" w:rsidRPr="00C10512" w:rsidRDefault="00F53BF1" w:rsidP="000049DE">
      <w:pPr>
        <w:numPr>
          <w:ilvl w:val="0"/>
          <w:numId w:val="61"/>
        </w:numPr>
        <w:tabs>
          <w:tab w:val="num" w:pos="567"/>
        </w:tabs>
        <w:spacing w:after="0" w:line="240" w:lineRule="auto"/>
        <w:ind w:left="567" w:hanging="567"/>
        <w:jc w:val="both"/>
        <w:rPr>
          <w:rFonts w:ascii="Arial" w:hAnsi="Arial" w:cs="Arial"/>
          <w:b/>
          <w:bCs/>
          <w:sz w:val="20"/>
          <w:szCs w:val="20"/>
        </w:rPr>
      </w:pPr>
      <w:r w:rsidRPr="00C10512">
        <w:rPr>
          <w:rFonts w:ascii="Arial" w:hAnsi="Arial" w:cs="Arial"/>
          <w:b/>
          <w:bCs/>
          <w:sz w:val="20"/>
          <w:szCs w:val="20"/>
        </w:rPr>
        <w:t>Spôsob uvedenia návrhu na plnenie</w:t>
      </w:r>
    </w:p>
    <w:p w14:paraId="1F1E0557" w14:textId="77777777" w:rsidR="00F53BF1" w:rsidRPr="00C10512" w:rsidRDefault="00F53BF1" w:rsidP="008E5E54">
      <w:pPr>
        <w:spacing w:after="0" w:line="240" w:lineRule="auto"/>
        <w:ind w:left="1590"/>
        <w:jc w:val="both"/>
        <w:rPr>
          <w:rFonts w:ascii="Arial" w:hAnsi="Arial" w:cs="Arial"/>
          <w:sz w:val="20"/>
          <w:szCs w:val="20"/>
        </w:rPr>
      </w:pPr>
    </w:p>
    <w:p w14:paraId="28071B2B" w14:textId="4E4AF356" w:rsidR="00F53BF1" w:rsidRPr="00C10512" w:rsidRDefault="00F53BF1" w:rsidP="009828A3">
      <w:pPr>
        <w:tabs>
          <w:tab w:val="left" w:pos="-142"/>
        </w:tabs>
        <w:spacing w:after="0" w:line="240" w:lineRule="auto"/>
        <w:ind w:left="567" w:hanging="567"/>
        <w:jc w:val="both"/>
        <w:rPr>
          <w:rFonts w:ascii="Arial" w:hAnsi="Arial" w:cs="Arial"/>
          <w:sz w:val="20"/>
          <w:szCs w:val="20"/>
        </w:rPr>
      </w:pPr>
      <w:r w:rsidRPr="00C10512">
        <w:rPr>
          <w:rFonts w:ascii="Arial" w:hAnsi="Arial" w:cs="Arial"/>
          <w:sz w:val="20"/>
          <w:szCs w:val="20"/>
        </w:rPr>
        <w:t>4.1</w:t>
      </w:r>
      <w:r w:rsidRPr="00C10512">
        <w:rPr>
          <w:rFonts w:ascii="Arial" w:hAnsi="Arial" w:cs="Arial"/>
          <w:sz w:val="20"/>
          <w:szCs w:val="20"/>
        </w:rPr>
        <w:tab/>
        <w:t>Uchádzač uvedie svoj návrh na plnenie kritéria vo svojej ponuke v tabuľke Prílohy č. 1 Návrh na plnenie kritéria k časti A.2 Kritériá na hodnotenie ponúk a pravidlá ich uplatnenia týchto SP</w:t>
      </w:r>
      <w:r w:rsidR="009828A3">
        <w:rPr>
          <w:rFonts w:ascii="Arial" w:hAnsi="Arial" w:cs="Arial"/>
          <w:sz w:val="20"/>
          <w:szCs w:val="20"/>
        </w:rPr>
        <w:t xml:space="preserve"> </w:t>
      </w:r>
      <w:r w:rsidR="009828A3" w:rsidRPr="009828A3">
        <w:rPr>
          <w:rFonts w:ascii="Arial" w:hAnsi="Arial" w:cs="Arial"/>
          <w:sz w:val="20"/>
          <w:szCs w:val="20"/>
        </w:rPr>
        <w:t>v súlade s údajom uvedeným v tabuľke č. 1 Špecifikácia ceny k časti B.2 Spôsob určenia ceny týchto SP pričom uchádzač vyplňuje len vyžltené bunky, celková cena za celý predmet zákazky bude vylnená automaticky v eurách bez DPH</w:t>
      </w:r>
      <w:r w:rsidR="009828A3">
        <w:rPr>
          <w:rFonts w:ascii="Arial" w:hAnsi="Arial" w:cs="Arial"/>
          <w:sz w:val="20"/>
          <w:szCs w:val="20"/>
        </w:rPr>
        <w:t>.</w:t>
      </w:r>
    </w:p>
    <w:p w14:paraId="265B6C0F" w14:textId="77777777" w:rsidR="00997BD5" w:rsidRPr="00C10512" w:rsidRDefault="00997BD5" w:rsidP="008E5E54">
      <w:pPr>
        <w:tabs>
          <w:tab w:val="left" w:pos="-142"/>
        </w:tabs>
        <w:spacing w:after="0" w:line="240" w:lineRule="auto"/>
        <w:ind w:left="567" w:hanging="567"/>
        <w:jc w:val="both"/>
        <w:rPr>
          <w:rFonts w:ascii="Arial" w:hAnsi="Arial" w:cs="Arial"/>
          <w:sz w:val="20"/>
          <w:szCs w:val="20"/>
          <w:highlight w:val="yellow"/>
          <w:lang w:eastAsia="sk-SK"/>
        </w:rPr>
      </w:pPr>
    </w:p>
    <w:p w14:paraId="0A824A62" w14:textId="436C52A4" w:rsidR="00F53BF1" w:rsidRPr="00C10512" w:rsidRDefault="00F53BF1" w:rsidP="008E5E54">
      <w:pPr>
        <w:spacing w:after="0" w:line="240" w:lineRule="auto"/>
        <w:ind w:left="283"/>
        <w:jc w:val="both"/>
        <w:rPr>
          <w:rFonts w:ascii="Arial" w:hAnsi="Arial" w:cs="Arial"/>
          <w:sz w:val="20"/>
          <w:szCs w:val="20"/>
          <w:highlight w:val="yellow"/>
          <w:lang w:eastAsia="sk-SK"/>
        </w:rPr>
      </w:pPr>
    </w:p>
    <w:p w14:paraId="2DAB2A88" w14:textId="1A8B6BCA" w:rsidR="00F53BF1" w:rsidRPr="00C10512" w:rsidRDefault="00F53BF1" w:rsidP="008E5E54">
      <w:pPr>
        <w:spacing w:after="0" w:line="240" w:lineRule="auto"/>
        <w:ind w:left="283"/>
        <w:jc w:val="both"/>
        <w:rPr>
          <w:rFonts w:ascii="Arial" w:hAnsi="Arial" w:cs="Arial"/>
          <w:sz w:val="20"/>
          <w:szCs w:val="20"/>
          <w:highlight w:val="yellow"/>
          <w:lang w:eastAsia="sk-SK"/>
        </w:rPr>
      </w:pPr>
    </w:p>
    <w:p w14:paraId="71B2E9B0" w14:textId="77BC05D0" w:rsidR="00F53BF1" w:rsidRPr="00C10512" w:rsidRDefault="00F53BF1" w:rsidP="008E5E54">
      <w:pPr>
        <w:spacing w:after="0" w:line="240" w:lineRule="auto"/>
        <w:ind w:left="283"/>
        <w:jc w:val="both"/>
        <w:rPr>
          <w:rFonts w:ascii="Arial" w:hAnsi="Arial" w:cs="Arial"/>
          <w:sz w:val="20"/>
          <w:szCs w:val="20"/>
          <w:highlight w:val="yellow"/>
          <w:lang w:eastAsia="sk-SK"/>
        </w:rPr>
      </w:pPr>
    </w:p>
    <w:p w14:paraId="0337E697" w14:textId="1295E33C" w:rsidR="00F53BF1" w:rsidRPr="00C10512" w:rsidRDefault="00F53BF1" w:rsidP="008E5E54">
      <w:pPr>
        <w:spacing w:after="0" w:line="240" w:lineRule="auto"/>
        <w:ind w:left="283"/>
        <w:jc w:val="both"/>
        <w:rPr>
          <w:rFonts w:ascii="Arial" w:hAnsi="Arial" w:cs="Arial"/>
          <w:sz w:val="20"/>
          <w:szCs w:val="20"/>
          <w:highlight w:val="yellow"/>
          <w:lang w:eastAsia="sk-SK"/>
        </w:rPr>
      </w:pPr>
    </w:p>
    <w:p w14:paraId="14F9BA6E" w14:textId="77777777" w:rsidR="00A05119" w:rsidRPr="00C10512" w:rsidRDefault="00A05119" w:rsidP="0022056D">
      <w:pPr>
        <w:spacing w:after="0" w:line="240" w:lineRule="auto"/>
        <w:jc w:val="both"/>
        <w:rPr>
          <w:rFonts w:ascii="Arial" w:hAnsi="Arial" w:cs="Arial"/>
          <w:sz w:val="20"/>
          <w:szCs w:val="20"/>
          <w:highlight w:val="yellow"/>
          <w:lang w:eastAsia="sk-SK"/>
        </w:rPr>
      </w:pPr>
    </w:p>
    <w:p w14:paraId="70083A2D" w14:textId="04C4225E" w:rsidR="004A59F6" w:rsidRDefault="004A59F6" w:rsidP="008E5E54">
      <w:pPr>
        <w:spacing w:after="0" w:line="240" w:lineRule="auto"/>
        <w:ind w:left="283"/>
        <w:jc w:val="both"/>
        <w:rPr>
          <w:rFonts w:ascii="Arial" w:hAnsi="Arial" w:cs="Arial"/>
          <w:sz w:val="20"/>
          <w:szCs w:val="20"/>
          <w:highlight w:val="yellow"/>
          <w:lang w:eastAsia="sk-SK"/>
        </w:rPr>
      </w:pPr>
    </w:p>
    <w:p w14:paraId="061B7D91" w14:textId="67ACCA69" w:rsidR="00DA2973" w:rsidRDefault="00DA2973" w:rsidP="00371923">
      <w:pPr>
        <w:spacing w:after="0" w:line="240" w:lineRule="auto"/>
        <w:jc w:val="both"/>
        <w:rPr>
          <w:rFonts w:ascii="Arial" w:hAnsi="Arial" w:cs="Arial"/>
          <w:sz w:val="20"/>
          <w:szCs w:val="20"/>
          <w:highlight w:val="yellow"/>
          <w:lang w:eastAsia="sk-SK"/>
        </w:rPr>
      </w:pPr>
    </w:p>
    <w:p w14:paraId="6ADE1AD3" w14:textId="65B7F415" w:rsidR="00DA2973" w:rsidRDefault="00DA2973" w:rsidP="008E5E54">
      <w:pPr>
        <w:spacing w:after="0" w:line="240" w:lineRule="auto"/>
        <w:ind w:left="283"/>
        <w:jc w:val="both"/>
        <w:rPr>
          <w:rFonts w:ascii="Arial" w:hAnsi="Arial" w:cs="Arial"/>
          <w:sz w:val="20"/>
          <w:szCs w:val="20"/>
          <w:highlight w:val="yellow"/>
          <w:lang w:eastAsia="sk-SK"/>
        </w:rPr>
      </w:pPr>
    </w:p>
    <w:p w14:paraId="5D1BA4F7" w14:textId="77777777" w:rsidR="00DA2973" w:rsidRPr="00C10512" w:rsidRDefault="00DA2973" w:rsidP="008E5E54">
      <w:pPr>
        <w:spacing w:after="0" w:line="240" w:lineRule="auto"/>
        <w:ind w:left="283"/>
        <w:jc w:val="both"/>
        <w:rPr>
          <w:rFonts w:ascii="Arial" w:hAnsi="Arial" w:cs="Arial"/>
          <w:sz w:val="20"/>
          <w:szCs w:val="20"/>
          <w:highlight w:val="yellow"/>
          <w:lang w:eastAsia="sk-SK"/>
        </w:rPr>
      </w:pPr>
    </w:p>
    <w:p w14:paraId="05243D90" w14:textId="0979BC38" w:rsidR="00F53BF1" w:rsidRDefault="00F53BF1" w:rsidP="008E5E54">
      <w:pPr>
        <w:spacing w:after="0" w:line="240" w:lineRule="auto"/>
        <w:ind w:left="283"/>
        <w:jc w:val="both"/>
        <w:rPr>
          <w:rFonts w:ascii="Arial" w:hAnsi="Arial" w:cs="Arial"/>
          <w:sz w:val="20"/>
          <w:szCs w:val="20"/>
          <w:highlight w:val="yellow"/>
          <w:lang w:eastAsia="sk-SK"/>
        </w:rPr>
      </w:pPr>
    </w:p>
    <w:p w14:paraId="1DDA864C" w14:textId="16197AF6" w:rsidR="00D35B6D" w:rsidRPr="00C10512" w:rsidRDefault="00D35B6D" w:rsidP="008E5E54">
      <w:pPr>
        <w:spacing w:after="0" w:line="240" w:lineRule="auto"/>
        <w:ind w:left="283"/>
        <w:jc w:val="both"/>
        <w:rPr>
          <w:rFonts w:ascii="Arial" w:hAnsi="Arial" w:cs="Arial"/>
          <w:sz w:val="20"/>
          <w:szCs w:val="20"/>
          <w:highlight w:val="yellow"/>
          <w:lang w:eastAsia="sk-SK"/>
        </w:rPr>
      </w:pPr>
    </w:p>
    <w:p w14:paraId="7F080EB3" w14:textId="0FF23D5A" w:rsidR="00F53BF1" w:rsidRDefault="00F53BF1" w:rsidP="008E5E54">
      <w:pPr>
        <w:spacing w:after="0" w:line="240" w:lineRule="auto"/>
        <w:ind w:left="283"/>
        <w:jc w:val="both"/>
        <w:rPr>
          <w:rFonts w:ascii="Arial" w:hAnsi="Arial" w:cs="Arial"/>
          <w:sz w:val="20"/>
          <w:szCs w:val="20"/>
          <w:highlight w:val="yellow"/>
          <w:lang w:eastAsia="sk-SK"/>
        </w:rPr>
      </w:pPr>
    </w:p>
    <w:p w14:paraId="1FE306FB" w14:textId="38354637" w:rsidR="00371923" w:rsidRPr="00C10512" w:rsidRDefault="00371923" w:rsidP="008E5E54">
      <w:pPr>
        <w:spacing w:after="0" w:line="240" w:lineRule="auto"/>
        <w:ind w:left="283"/>
        <w:jc w:val="both"/>
        <w:rPr>
          <w:rFonts w:ascii="Arial" w:hAnsi="Arial" w:cs="Arial"/>
          <w:sz w:val="20"/>
          <w:szCs w:val="20"/>
          <w:highlight w:val="yellow"/>
          <w:lang w:eastAsia="sk-SK"/>
        </w:rPr>
      </w:pPr>
    </w:p>
    <w:p w14:paraId="33A9F632" w14:textId="27D726EC" w:rsidR="00F53BF1" w:rsidRPr="00C10512" w:rsidRDefault="00F53BF1" w:rsidP="008E5E54">
      <w:pPr>
        <w:spacing w:after="0" w:line="240" w:lineRule="auto"/>
        <w:jc w:val="both"/>
        <w:rPr>
          <w:rFonts w:ascii="Arial" w:hAnsi="Arial" w:cs="Arial"/>
          <w:b/>
          <w:sz w:val="20"/>
          <w:szCs w:val="20"/>
        </w:rPr>
      </w:pPr>
      <w:r w:rsidRPr="00C10512">
        <w:rPr>
          <w:rFonts w:ascii="Arial" w:hAnsi="Arial" w:cs="Arial"/>
          <w:b/>
          <w:sz w:val="20"/>
          <w:szCs w:val="20"/>
        </w:rPr>
        <w:t>Príloha</w:t>
      </w:r>
      <w:r w:rsidR="00DF443B">
        <w:rPr>
          <w:rFonts w:ascii="Arial" w:hAnsi="Arial" w:cs="Arial"/>
          <w:b/>
          <w:sz w:val="20"/>
          <w:szCs w:val="20"/>
        </w:rPr>
        <w:t xml:space="preserve"> k časti A.2</w:t>
      </w:r>
      <w:r w:rsidRPr="00C10512">
        <w:rPr>
          <w:rFonts w:ascii="Arial" w:hAnsi="Arial" w:cs="Arial"/>
          <w:b/>
          <w:sz w:val="20"/>
          <w:szCs w:val="20"/>
        </w:rPr>
        <w:t>:</w:t>
      </w:r>
    </w:p>
    <w:p w14:paraId="7E8AE530" w14:textId="5AF19A3C" w:rsidR="00E57E16" w:rsidRPr="00C10512" w:rsidRDefault="00F53BF1" w:rsidP="008E5E54">
      <w:pPr>
        <w:spacing w:after="0" w:line="240" w:lineRule="auto"/>
        <w:jc w:val="both"/>
        <w:rPr>
          <w:rFonts w:ascii="Arial" w:hAnsi="Arial" w:cs="Arial"/>
          <w:sz w:val="20"/>
          <w:szCs w:val="20"/>
        </w:rPr>
      </w:pPr>
      <w:r w:rsidRPr="00C10512">
        <w:rPr>
          <w:rFonts w:ascii="Arial" w:hAnsi="Arial" w:cs="Arial"/>
          <w:sz w:val="20"/>
          <w:szCs w:val="20"/>
        </w:rPr>
        <w:t xml:space="preserve">Príloha č. 1 </w:t>
      </w:r>
      <w:r w:rsidR="00997BD5" w:rsidRPr="00C10512">
        <w:rPr>
          <w:rFonts w:ascii="Arial" w:hAnsi="Arial" w:cs="Arial"/>
          <w:sz w:val="20"/>
          <w:szCs w:val="20"/>
        </w:rPr>
        <w:tab/>
        <w:t>-</w:t>
      </w:r>
      <w:r w:rsidR="00997BD5" w:rsidRPr="00C10512">
        <w:rPr>
          <w:rFonts w:ascii="Arial" w:hAnsi="Arial" w:cs="Arial"/>
          <w:sz w:val="20"/>
          <w:szCs w:val="20"/>
        </w:rPr>
        <w:tab/>
      </w:r>
      <w:r w:rsidRPr="00C10512">
        <w:rPr>
          <w:rFonts w:ascii="Arial" w:hAnsi="Arial" w:cs="Arial"/>
          <w:sz w:val="20"/>
          <w:szCs w:val="20"/>
        </w:rPr>
        <w:t>Návrh na plnenie kritéria</w:t>
      </w:r>
      <w:r w:rsidR="00DF443B">
        <w:rPr>
          <w:rFonts w:ascii="Arial" w:hAnsi="Arial" w:cs="Arial"/>
          <w:sz w:val="20"/>
          <w:szCs w:val="20"/>
        </w:rPr>
        <w:t xml:space="preserve"> </w:t>
      </w:r>
      <w:r w:rsidR="00DF443B" w:rsidRPr="00537383">
        <w:rPr>
          <w:rFonts w:ascii="Arial" w:hAnsi="Arial" w:cs="Arial"/>
          <w:sz w:val="20"/>
          <w:szCs w:val="20"/>
        </w:rPr>
        <w:t xml:space="preserve">(súčasť </w:t>
      </w:r>
      <w:r w:rsidR="00DF443B">
        <w:rPr>
          <w:rFonts w:ascii="Arial" w:hAnsi="Arial" w:cs="Arial"/>
          <w:sz w:val="20"/>
          <w:szCs w:val="20"/>
        </w:rPr>
        <w:t>P</w:t>
      </w:r>
      <w:r w:rsidR="00DF443B" w:rsidRPr="00537383">
        <w:rPr>
          <w:rFonts w:ascii="Arial" w:hAnsi="Arial" w:cs="Arial"/>
          <w:sz w:val="20"/>
          <w:szCs w:val="20"/>
        </w:rPr>
        <w:t xml:space="preserve">rílohy č. 1 </w:t>
      </w:r>
      <w:r w:rsidR="00DF443B">
        <w:rPr>
          <w:rFonts w:ascii="Arial" w:hAnsi="Arial" w:cs="Arial"/>
          <w:sz w:val="20"/>
          <w:szCs w:val="20"/>
        </w:rPr>
        <w:t>Č</w:t>
      </w:r>
      <w:r w:rsidR="00DF443B" w:rsidRPr="00537383">
        <w:rPr>
          <w:rFonts w:ascii="Arial" w:hAnsi="Arial" w:cs="Arial"/>
          <w:sz w:val="20"/>
          <w:szCs w:val="20"/>
        </w:rPr>
        <w:t>as</w:t>
      </w:r>
      <w:r w:rsidR="00DF443B">
        <w:rPr>
          <w:rFonts w:ascii="Arial" w:hAnsi="Arial" w:cs="Arial"/>
          <w:sz w:val="20"/>
          <w:szCs w:val="20"/>
        </w:rPr>
        <w:t>ť</w:t>
      </w:r>
      <w:r w:rsidR="00DF443B" w:rsidRPr="00537383">
        <w:rPr>
          <w:rFonts w:ascii="Arial" w:hAnsi="Arial" w:cs="Arial"/>
          <w:sz w:val="20"/>
          <w:szCs w:val="20"/>
        </w:rPr>
        <w:t xml:space="preserve"> B.2 súťažných podkladov)</w:t>
      </w:r>
    </w:p>
    <w:p w14:paraId="2575EF2F" w14:textId="35C9FB4B" w:rsidR="00A838DA" w:rsidRPr="00C10512" w:rsidRDefault="00A838DA" w:rsidP="00A838DA">
      <w:pPr>
        <w:widowControl w:val="0"/>
        <w:spacing w:after="0" w:line="240" w:lineRule="auto"/>
        <w:ind w:right="1"/>
        <w:jc w:val="both"/>
        <w:outlineLvl w:val="0"/>
        <w:rPr>
          <w:rFonts w:ascii="Arial" w:hAnsi="Arial" w:cs="Arial"/>
          <w:b/>
          <w:bCs/>
          <w:caps/>
          <w:sz w:val="24"/>
          <w:szCs w:val="24"/>
        </w:rPr>
      </w:pPr>
      <w:r w:rsidRPr="00C10512">
        <w:rPr>
          <w:rFonts w:ascii="Arial" w:hAnsi="Arial" w:cs="Arial"/>
          <w:b/>
          <w:bCs/>
          <w:caps/>
          <w:sz w:val="24"/>
          <w:szCs w:val="24"/>
        </w:rPr>
        <w:t>A.3</w:t>
      </w:r>
      <w:r w:rsidRPr="00C10512">
        <w:rPr>
          <w:rFonts w:ascii="Arial" w:hAnsi="Arial" w:cs="Arial"/>
          <w:b/>
          <w:bCs/>
          <w:caps/>
          <w:sz w:val="24"/>
          <w:szCs w:val="24"/>
        </w:rPr>
        <w:tab/>
        <w:t>PODMIENKY  ÚČASTI  UCHÁDZAČOV</w:t>
      </w:r>
    </w:p>
    <w:p w14:paraId="4858026C" w14:textId="1638283F" w:rsidR="00FA41B3" w:rsidRPr="00F471F9" w:rsidRDefault="00FA41B3" w:rsidP="00FA41B3">
      <w:pPr>
        <w:spacing w:after="0"/>
        <w:rPr>
          <w:rFonts w:eastAsiaTheme="majorEastAsia"/>
          <w:lang w:eastAsia="sk-SK"/>
        </w:rPr>
      </w:pPr>
    </w:p>
    <w:p w14:paraId="7361C65E" w14:textId="678B561A" w:rsidR="00FA41B3" w:rsidRPr="00F471F9" w:rsidRDefault="00FA41B3" w:rsidP="00FA41B3">
      <w:pPr>
        <w:spacing w:after="60" w:line="240" w:lineRule="auto"/>
        <w:jc w:val="both"/>
        <w:rPr>
          <w:rFonts w:ascii="Arial" w:hAnsi="Arial" w:cs="Arial"/>
          <w:b/>
          <w:bCs/>
          <w:iCs/>
          <w:sz w:val="20"/>
          <w:szCs w:val="20"/>
          <w:u w:val="single"/>
          <w:lang w:eastAsia="sk-SK"/>
        </w:rPr>
      </w:pPr>
      <w:bookmarkStart w:id="70" w:name="_Hlk119324090"/>
      <w:r w:rsidRPr="00F471F9">
        <w:rPr>
          <w:rFonts w:ascii="Arial" w:hAnsi="Arial" w:cs="Arial"/>
          <w:b/>
          <w:bCs/>
          <w:iCs/>
          <w:sz w:val="20"/>
          <w:szCs w:val="20"/>
          <w:u w:val="single"/>
          <w:lang w:eastAsia="sk-SK"/>
        </w:rPr>
        <w:t xml:space="preserve">Podmienky účasti vo verejnom obstarávaní týkajúce sa osobného postavenia podľa § 32 </w:t>
      </w:r>
      <w:r w:rsidR="00E050EF">
        <w:rPr>
          <w:rFonts w:ascii="Arial" w:hAnsi="Arial" w:cs="Arial"/>
          <w:b/>
          <w:color w:val="000000"/>
          <w:sz w:val="20"/>
          <w:szCs w:val="20"/>
          <w:u w:val="single"/>
          <w:lang w:eastAsia="sk-SK"/>
        </w:rPr>
        <w:t>Z</w:t>
      </w:r>
      <w:r w:rsidR="007666DA">
        <w:rPr>
          <w:rFonts w:ascii="Arial" w:hAnsi="Arial" w:cs="Arial"/>
          <w:b/>
          <w:color w:val="000000"/>
          <w:sz w:val="20"/>
          <w:szCs w:val="20"/>
          <w:u w:val="single"/>
          <w:lang w:eastAsia="sk-SK"/>
        </w:rPr>
        <w:t>VO</w:t>
      </w:r>
    </w:p>
    <w:bookmarkEnd w:id="70"/>
    <w:p w14:paraId="0903FBE3" w14:textId="77777777" w:rsidR="00FA41B3" w:rsidRPr="00F471F9" w:rsidRDefault="00FA41B3" w:rsidP="00FA41B3">
      <w:pPr>
        <w:spacing w:after="60" w:line="240" w:lineRule="auto"/>
        <w:jc w:val="both"/>
        <w:rPr>
          <w:rFonts w:ascii="Arial" w:hAnsi="Arial" w:cs="Arial"/>
          <w:sz w:val="20"/>
          <w:szCs w:val="20"/>
          <w:lang w:eastAsia="sk-SK"/>
        </w:rPr>
      </w:pPr>
    </w:p>
    <w:p w14:paraId="78E2F121" w14:textId="0A0EE167"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Verejného obstarávania sa môže zúčastniť len ten, kto spĺňa podmienky účasti týkajúce sa osobného postavenia podľa § 32 ods. 1 ZVO, ktorých splnenie preukazuje podľa § 32 ods. 2 ZV</w:t>
      </w:r>
      <w:r>
        <w:rPr>
          <w:rFonts w:ascii="Arial" w:hAnsi="Arial" w:cs="Arial"/>
          <w:sz w:val="20"/>
          <w:szCs w:val="20"/>
          <w:lang w:eastAsia="sk-SK"/>
        </w:rPr>
        <w:t xml:space="preserve">O v spojení s </w:t>
      </w:r>
      <w:r w:rsidRPr="00F471F9">
        <w:rPr>
          <w:rFonts w:ascii="Arial" w:hAnsi="Arial" w:cs="Arial"/>
          <w:sz w:val="20"/>
          <w:szCs w:val="20"/>
          <w:lang w:eastAsia="sk-SK"/>
        </w:rPr>
        <w:t>§</w:t>
      </w:r>
      <w:r>
        <w:rPr>
          <w:rFonts w:ascii="Arial" w:hAnsi="Arial" w:cs="Arial"/>
          <w:sz w:val="20"/>
          <w:szCs w:val="20"/>
          <w:lang w:eastAsia="sk-SK"/>
        </w:rPr>
        <w:t xml:space="preserve"> </w:t>
      </w:r>
      <w:r w:rsidRPr="00F471F9">
        <w:rPr>
          <w:rFonts w:ascii="Arial" w:hAnsi="Arial" w:cs="Arial"/>
          <w:sz w:val="20"/>
          <w:szCs w:val="20"/>
          <w:lang w:eastAsia="sk-SK"/>
        </w:rPr>
        <w:t>152 ZVO.</w:t>
      </w:r>
    </w:p>
    <w:p w14:paraId="77E9E150"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74062C89" w14:textId="6D552BFA" w:rsidR="00E050EF" w:rsidRPr="00D35B6D" w:rsidRDefault="00E050EF"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5744CF">
        <w:rPr>
          <w:rFonts w:ascii="Arial" w:eastAsia="Calibri" w:hAnsi="Arial" w:cs="Arial"/>
          <w:sz w:val="20"/>
          <w:szCs w:val="20"/>
        </w:rPr>
        <w:t xml:space="preserve">Podmienky účasti podľa § 32 ods. 1 písm. a) </w:t>
      </w:r>
      <w:r>
        <w:rPr>
          <w:rFonts w:ascii="Arial" w:eastAsia="Calibri" w:hAnsi="Arial" w:cs="Arial"/>
          <w:sz w:val="20"/>
          <w:szCs w:val="20"/>
        </w:rPr>
        <w:t>ZVO</w:t>
      </w:r>
      <w:r w:rsidRPr="005744CF">
        <w:rPr>
          <w:rFonts w:ascii="Arial" w:eastAsia="Calibri" w:hAnsi="Arial" w:cs="Arial"/>
          <w:sz w:val="20"/>
          <w:szCs w:val="20"/>
        </w:rPr>
        <w:t xml:space="preserve"> musí spĺňať aj iná osoba ako osoba podľa § 32 ods. 1 písm. a) </w:t>
      </w:r>
      <w:r>
        <w:rPr>
          <w:rFonts w:ascii="Arial" w:eastAsia="Calibri" w:hAnsi="Arial" w:cs="Arial"/>
          <w:sz w:val="20"/>
          <w:szCs w:val="20"/>
        </w:rPr>
        <w:t>ZVO</w:t>
      </w:r>
      <w:r w:rsidRPr="005744CF">
        <w:rPr>
          <w:rFonts w:ascii="Arial" w:eastAsia="Calibri" w:hAnsi="Arial" w:cs="Arial"/>
          <w:sz w:val="20"/>
          <w:szCs w:val="20"/>
        </w:rPr>
        <w:t xml:space="preserve">, ak táto osoba má právo za ňu konať, práva spojené s rozhodovaním alebo kontrolou v hospodárskom subjekte, ktorý sa chce zúčastniť verejného obstarávania. Splnenie podmienky účasti podľa prvej vety preukazujú uchádzači verejnému obstarávateľovi predložením čestného vyhlásenia podľa Prílohy č. </w:t>
      </w:r>
      <w:r>
        <w:rPr>
          <w:rFonts w:ascii="Arial" w:eastAsia="Calibri" w:hAnsi="Arial" w:cs="Arial"/>
          <w:sz w:val="20"/>
          <w:szCs w:val="20"/>
        </w:rPr>
        <w:t>5</w:t>
      </w:r>
      <w:r w:rsidRPr="005744CF">
        <w:rPr>
          <w:rFonts w:ascii="Arial" w:eastAsia="Calibri" w:hAnsi="Arial" w:cs="Arial"/>
          <w:sz w:val="20"/>
          <w:szCs w:val="20"/>
        </w:rPr>
        <w:t xml:space="preserve"> Časť A.3 týchto SP 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č. </w:t>
      </w:r>
      <w:r>
        <w:rPr>
          <w:rFonts w:ascii="Arial" w:eastAsia="Calibri" w:hAnsi="Arial" w:cs="Arial"/>
          <w:sz w:val="20"/>
          <w:szCs w:val="20"/>
        </w:rPr>
        <w:t>5</w:t>
      </w:r>
      <w:r w:rsidRPr="005744CF">
        <w:rPr>
          <w:rFonts w:ascii="Arial" w:eastAsia="Calibri" w:hAnsi="Arial" w:cs="Arial"/>
          <w:sz w:val="20"/>
          <w:szCs w:val="20"/>
        </w:rPr>
        <w:t xml:space="preserve"> Čas</w:t>
      </w:r>
      <w:r>
        <w:rPr>
          <w:rFonts w:ascii="Arial" w:eastAsia="Calibri" w:hAnsi="Arial" w:cs="Arial"/>
          <w:sz w:val="20"/>
          <w:szCs w:val="20"/>
        </w:rPr>
        <w:t>ť</w:t>
      </w:r>
      <w:r w:rsidRPr="005744CF">
        <w:rPr>
          <w:rFonts w:ascii="Arial" w:eastAsia="Calibri" w:hAnsi="Arial" w:cs="Arial"/>
          <w:sz w:val="20"/>
          <w:szCs w:val="20"/>
        </w:rPr>
        <w:t xml:space="preserve"> A.3 týchto SP za každého dodávateľa samostatne.</w:t>
      </w:r>
    </w:p>
    <w:p w14:paraId="7784F87F" w14:textId="77777777" w:rsidR="00D35B6D" w:rsidRPr="00371923" w:rsidRDefault="00D35B6D" w:rsidP="00D35B6D">
      <w:pPr>
        <w:tabs>
          <w:tab w:val="left" w:pos="-709"/>
        </w:tabs>
        <w:spacing w:after="60" w:line="240" w:lineRule="auto"/>
        <w:ind w:left="284"/>
        <w:jc w:val="both"/>
        <w:rPr>
          <w:rFonts w:ascii="Arial" w:hAnsi="Arial" w:cs="Arial"/>
          <w:sz w:val="20"/>
          <w:szCs w:val="20"/>
          <w:lang w:eastAsia="sk-SK"/>
        </w:rPr>
      </w:pPr>
    </w:p>
    <w:p w14:paraId="35496BA3" w14:textId="2BBC8AF3"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 xml:space="preserve">Ak uchádzač alebo záujemca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 </w:t>
      </w:r>
    </w:p>
    <w:p w14:paraId="7B2B4FEF"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5DD5AD84" w14:textId="5CE1E23F" w:rsidR="00034CB1" w:rsidRPr="00D35B6D" w:rsidRDefault="00034CB1"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5744CF">
        <w:rPr>
          <w:rFonts w:ascii="Arial" w:eastAsia="Calibri" w:hAnsi="Arial" w:cs="Arial"/>
          <w:sz w:val="20"/>
          <w:szCs w:val="20"/>
        </w:rPr>
        <w:t xml:space="preserve">Pri preukazovaní splnenia podmienok účasti týkajúcich sa technickej spôsobilosti alebo odbornej spôsobilosti podľa § 34 zákona inou osobou v zmysle § 34 ods. 3 </w:t>
      </w:r>
      <w:r w:rsidR="007666DA">
        <w:rPr>
          <w:rFonts w:ascii="Arial" w:eastAsia="Calibri" w:hAnsi="Arial" w:cs="Arial"/>
          <w:sz w:val="20"/>
          <w:szCs w:val="20"/>
        </w:rPr>
        <w:t>ZVO</w:t>
      </w:r>
      <w:r w:rsidRPr="005744CF">
        <w:rPr>
          <w:rFonts w:ascii="Arial" w:eastAsia="Calibri" w:hAnsi="Arial" w:cs="Arial"/>
          <w:sz w:val="20"/>
          <w:szCs w:val="20"/>
        </w:rPr>
        <w:t xml:space="preserve">, uchádzač predkladá Čestné vyhlásenie podľa bodu 2 tejto Časti súťažných podkladov, t. j. Prílohu č. </w:t>
      </w:r>
      <w:r>
        <w:rPr>
          <w:rFonts w:ascii="Arial" w:eastAsia="Calibri" w:hAnsi="Arial" w:cs="Arial"/>
          <w:sz w:val="20"/>
          <w:szCs w:val="20"/>
        </w:rPr>
        <w:t>5</w:t>
      </w:r>
      <w:r w:rsidRPr="005744CF">
        <w:rPr>
          <w:rFonts w:ascii="Arial" w:eastAsia="Calibri" w:hAnsi="Arial" w:cs="Arial"/>
          <w:sz w:val="20"/>
          <w:szCs w:val="20"/>
        </w:rPr>
        <w:t xml:space="preserve"> Čas</w:t>
      </w:r>
      <w:r>
        <w:rPr>
          <w:rFonts w:ascii="Arial" w:eastAsia="Calibri" w:hAnsi="Arial" w:cs="Arial"/>
          <w:sz w:val="20"/>
          <w:szCs w:val="20"/>
        </w:rPr>
        <w:t>ť</w:t>
      </w:r>
      <w:r w:rsidRPr="005744CF">
        <w:rPr>
          <w:rFonts w:ascii="Arial" w:eastAsia="Calibri" w:hAnsi="Arial" w:cs="Arial"/>
          <w:sz w:val="20"/>
          <w:szCs w:val="20"/>
        </w:rPr>
        <w:t xml:space="preserve"> A.3 týchto S</w:t>
      </w:r>
      <w:r w:rsidR="00D35B6D">
        <w:rPr>
          <w:rFonts w:ascii="Arial" w:eastAsia="Calibri" w:hAnsi="Arial" w:cs="Arial"/>
          <w:sz w:val="20"/>
          <w:szCs w:val="20"/>
        </w:rPr>
        <w:t>P za každú inú osobu samostatne</w:t>
      </w:r>
    </w:p>
    <w:p w14:paraId="60B17642" w14:textId="77777777" w:rsidR="00D35B6D" w:rsidRDefault="00D35B6D" w:rsidP="00D35B6D">
      <w:pPr>
        <w:tabs>
          <w:tab w:val="left" w:pos="-709"/>
        </w:tabs>
        <w:spacing w:after="60" w:line="240" w:lineRule="auto"/>
        <w:ind w:left="284"/>
        <w:jc w:val="both"/>
        <w:rPr>
          <w:rFonts w:ascii="Arial" w:hAnsi="Arial" w:cs="Arial"/>
          <w:sz w:val="20"/>
          <w:szCs w:val="20"/>
          <w:lang w:eastAsia="sk-SK"/>
        </w:rPr>
      </w:pPr>
    </w:p>
    <w:p w14:paraId="5CB30E60" w14:textId="3286EEBF"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D81DAD8"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5C3B61A0" w14:textId="4F611B8A" w:rsidR="00FA41B3" w:rsidRPr="00D35B6D" w:rsidRDefault="00FA41B3" w:rsidP="00AD796A">
      <w:pPr>
        <w:numPr>
          <w:ilvl w:val="0"/>
          <w:numId w:val="76"/>
        </w:numPr>
        <w:autoSpaceDE w:val="0"/>
        <w:autoSpaceDN w:val="0"/>
        <w:spacing w:after="60" w:line="240" w:lineRule="auto"/>
        <w:ind w:left="284" w:hanging="284"/>
        <w:jc w:val="both"/>
        <w:rPr>
          <w:rFonts w:ascii="Arial" w:eastAsia="Calibri" w:hAnsi="Arial" w:cs="Arial"/>
          <w:sz w:val="20"/>
          <w:szCs w:val="20"/>
          <w:lang w:eastAsia="sk-SK"/>
        </w:rPr>
      </w:pPr>
      <w:r w:rsidRPr="00F471F9">
        <w:rPr>
          <w:rFonts w:ascii="Arial" w:hAnsi="Arial" w:cs="Arial"/>
          <w:sz w:val="20"/>
          <w:szCs w:val="20"/>
          <w:lang w:eastAsia="sk-SK"/>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5B6A4B22" w14:textId="77777777" w:rsidR="00D35B6D" w:rsidRPr="00F471F9" w:rsidRDefault="00D35B6D" w:rsidP="00D35B6D">
      <w:pPr>
        <w:autoSpaceDE w:val="0"/>
        <w:autoSpaceDN w:val="0"/>
        <w:spacing w:after="60" w:line="240" w:lineRule="auto"/>
        <w:ind w:left="284"/>
        <w:jc w:val="both"/>
        <w:rPr>
          <w:rFonts w:ascii="Arial" w:eastAsia="Calibri" w:hAnsi="Arial" w:cs="Arial"/>
          <w:sz w:val="20"/>
          <w:szCs w:val="20"/>
          <w:lang w:eastAsia="sk-SK"/>
        </w:rPr>
      </w:pPr>
    </w:p>
    <w:p w14:paraId="6D1D0E6A" w14:textId="7AB2491B"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24AB785D"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0EBEE9CD" w14:textId="77777777" w:rsidR="00FA41B3" w:rsidRPr="00F471F9"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bookmarkStart w:id="71" w:name="_Hlk119324290"/>
      <w:r w:rsidRPr="00F471F9">
        <w:rPr>
          <w:rFonts w:ascii="Arial" w:hAnsi="Arial" w:cs="Arial"/>
          <w:sz w:val="20"/>
          <w:szCs w:val="20"/>
          <w:lang w:eastAsia="sk-SK"/>
        </w:rPr>
        <w:t>Hospodársky subjekt môže predbežne nahradiť doklady na preukázanie splnenia podmienok účasti Jednotným európskym dokumentom podľa § 39 ZVO</w:t>
      </w:r>
      <w:bookmarkStart w:id="72" w:name="_Hlk119324333"/>
      <w:bookmarkEnd w:id="71"/>
      <w:r w:rsidRPr="00F471F9">
        <w:rPr>
          <w:rFonts w:ascii="Arial" w:hAnsi="Arial" w:cs="Arial"/>
          <w:sz w:val="20"/>
          <w:szCs w:val="20"/>
          <w:lang w:eastAsia="sk-SK"/>
        </w:rPr>
        <w:t xml:space="preserve">. Uchádzač, ktorý použije JED vyplní časti I. až </w:t>
      </w:r>
      <w:r w:rsidRPr="00F471F9">
        <w:rPr>
          <w:rFonts w:ascii="Arial" w:hAnsi="Arial" w:cs="Arial"/>
          <w:sz w:val="20"/>
          <w:szCs w:val="20"/>
          <w:lang w:eastAsia="sk-SK"/>
        </w:rPr>
        <w:lastRenderedPageBreak/>
        <w:t>III. JED-u a môže vyplniť len oddiel α: GLOBÁLNY ÚDAJ PRE VŠETKY PODMIENKY ÚČASTI časti IV JED-u bez toho, aby musel vyplniť iné oddiely časti IV JED-u.</w:t>
      </w:r>
    </w:p>
    <w:p w14:paraId="4D1C2986" w14:textId="77777777" w:rsidR="00FA41B3" w:rsidRPr="00F471F9" w:rsidRDefault="00FA41B3" w:rsidP="00FA41B3">
      <w:pPr>
        <w:tabs>
          <w:tab w:val="left" w:pos="-709"/>
        </w:tabs>
        <w:spacing w:after="60" w:line="240" w:lineRule="auto"/>
        <w:ind w:left="284"/>
        <w:jc w:val="both"/>
        <w:rPr>
          <w:rFonts w:ascii="Arial" w:hAnsi="Arial" w:cs="Arial"/>
          <w:sz w:val="20"/>
          <w:szCs w:val="20"/>
          <w:lang w:eastAsia="sk-SK"/>
        </w:rPr>
      </w:pPr>
    </w:p>
    <w:bookmarkEnd w:id="72"/>
    <w:p w14:paraId="327B0BA7" w14:textId="77777777" w:rsidR="00034CB1" w:rsidRDefault="00034CB1" w:rsidP="00FA41B3">
      <w:pPr>
        <w:spacing w:after="60" w:line="240" w:lineRule="auto"/>
        <w:jc w:val="both"/>
        <w:rPr>
          <w:rFonts w:ascii="Arial" w:hAnsi="Arial" w:cs="Arial"/>
          <w:b/>
          <w:bCs/>
          <w:iCs/>
          <w:sz w:val="20"/>
          <w:szCs w:val="20"/>
          <w:u w:val="single"/>
          <w:lang w:eastAsia="sk-SK"/>
        </w:rPr>
      </w:pPr>
    </w:p>
    <w:p w14:paraId="71F5C601" w14:textId="77777777" w:rsidR="00D35B6D" w:rsidRDefault="00D35B6D" w:rsidP="00FA41B3">
      <w:pPr>
        <w:spacing w:after="60" w:line="240" w:lineRule="auto"/>
        <w:jc w:val="both"/>
        <w:rPr>
          <w:rFonts w:ascii="Arial" w:hAnsi="Arial" w:cs="Arial"/>
          <w:b/>
          <w:bCs/>
          <w:iCs/>
          <w:sz w:val="20"/>
          <w:szCs w:val="20"/>
          <w:u w:val="single"/>
          <w:lang w:eastAsia="sk-SK"/>
        </w:rPr>
      </w:pPr>
    </w:p>
    <w:p w14:paraId="4C71E188" w14:textId="737F33DE" w:rsidR="00FA41B3" w:rsidRPr="00F471F9" w:rsidRDefault="00FA41B3" w:rsidP="00FA41B3">
      <w:pPr>
        <w:spacing w:after="60" w:line="240" w:lineRule="auto"/>
        <w:jc w:val="both"/>
        <w:rPr>
          <w:rFonts w:ascii="Arial" w:hAnsi="Arial" w:cs="Arial"/>
          <w:b/>
          <w:bCs/>
          <w:i/>
          <w:iCs/>
          <w:sz w:val="20"/>
          <w:szCs w:val="20"/>
          <w:lang w:eastAsia="sk-SK"/>
        </w:rPr>
      </w:pPr>
      <w:r w:rsidRPr="00F471F9">
        <w:rPr>
          <w:rFonts w:ascii="Arial" w:hAnsi="Arial" w:cs="Arial"/>
          <w:b/>
          <w:bCs/>
          <w:iCs/>
          <w:sz w:val="20"/>
          <w:szCs w:val="20"/>
          <w:u w:val="single"/>
          <w:lang w:eastAsia="sk-SK"/>
        </w:rPr>
        <w:t>Podmienky účasti uchádzačov vo verejnom obstarávaní týkajúce sa technickej spôsobilosti alebo odbornej spôsobilosti podľa § 34 ZVO</w:t>
      </w:r>
    </w:p>
    <w:p w14:paraId="47E5EECE" w14:textId="77777777" w:rsidR="00FA41B3" w:rsidRPr="00F471F9" w:rsidRDefault="00FA41B3" w:rsidP="00FA41B3">
      <w:pPr>
        <w:spacing w:after="60" w:line="240" w:lineRule="auto"/>
        <w:jc w:val="both"/>
        <w:rPr>
          <w:rFonts w:ascii="Arial" w:hAnsi="Arial" w:cs="Arial"/>
          <w:b/>
          <w:bCs/>
          <w:iCs/>
          <w:sz w:val="20"/>
          <w:szCs w:val="20"/>
          <w:lang w:eastAsia="sk-SK"/>
        </w:rPr>
      </w:pPr>
    </w:p>
    <w:p w14:paraId="5B072ADA" w14:textId="77777777" w:rsidR="00FA41B3" w:rsidRPr="00F471F9" w:rsidRDefault="00FA41B3" w:rsidP="00FA41B3">
      <w:pPr>
        <w:spacing w:after="60" w:line="240" w:lineRule="auto"/>
        <w:jc w:val="both"/>
        <w:rPr>
          <w:rFonts w:ascii="Arial" w:hAnsi="Arial" w:cs="Arial"/>
          <w:bCs/>
          <w:iCs/>
          <w:sz w:val="20"/>
          <w:szCs w:val="20"/>
          <w:lang w:eastAsia="sk-SK"/>
        </w:rPr>
      </w:pPr>
      <w:r w:rsidRPr="00F471F9">
        <w:rPr>
          <w:rFonts w:ascii="Arial" w:hAnsi="Arial" w:cs="Arial"/>
          <w:bCs/>
          <w:iCs/>
          <w:sz w:val="20"/>
          <w:szCs w:val="20"/>
          <w:lang w:eastAsia="sk-SK"/>
        </w:rPr>
        <w:t>Uchádzač v ponuke predloží nasledovné informácie a dokumenty, ktorými preukazuje technickú spôsobilosť alebo odbornú spôsobilosť:</w:t>
      </w:r>
    </w:p>
    <w:p w14:paraId="3D03DB1E" w14:textId="77777777" w:rsidR="00FA41B3" w:rsidRPr="00F471F9" w:rsidRDefault="00FA41B3" w:rsidP="00FA41B3">
      <w:pPr>
        <w:spacing w:after="60" w:line="240" w:lineRule="auto"/>
        <w:jc w:val="both"/>
        <w:rPr>
          <w:rFonts w:ascii="Arial" w:hAnsi="Arial" w:cs="Arial"/>
          <w:bCs/>
          <w:iCs/>
          <w:sz w:val="20"/>
          <w:szCs w:val="20"/>
          <w:lang w:eastAsia="sk-SK"/>
        </w:rPr>
      </w:pPr>
    </w:p>
    <w:p w14:paraId="57F9D348" w14:textId="47CF7405" w:rsidR="00FA41B3" w:rsidRPr="005318BA" w:rsidRDefault="00FA41B3" w:rsidP="00AD796A">
      <w:pPr>
        <w:pStyle w:val="00-050"/>
        <w:numPr>
          <w:ilvl w:val="0"/>
          <w:numId w:val="82"/>
        </w:numPr>
        <w:spacing w:after="60"/>
        <w:ind w:left="284" w:hanging="284"/>
        <w:rPr>
          <w:b/>
          <w:sz w:val="20"/>
          <w:u w:val="single"/>
        </w:rPr>
      </w:pPr>
      <w:r w:rsidRPr="005318BA">
        <w:rPr>
          <w:b/>
          <w:sz w:val="20"/>
          <w:u w:val="single"/>
        </w:rPr>
        <w:t xml:space="preserve">podľa § 34 ods. 1 písm. a) </w:t>
      </w:r>
      <w:r w:rsidR="005C33F5">
        <w:rPr>
          <w:b/>
          <w:sz w:val="20"/>
          <w:u w:val="single"/>
        </w:rPr>
        <w:t xml:space="preserve">v nadväznosti na ods. 2 </w:t>
      </w:r>
      <w:r w:rsidRPr="005318BA">
        <w:rPr>
          <w:b/>
          <w:sz w:val="20"/>
          <w:u w:val="single"/>
        </w:rPr>
        <w:t>ZVO</w:t>
      </w:r>
    </w:p>
    <w:p w14:paraId="1FB62550" w14:textId="0E5F1571" w:rsidR="007666DA" w:rsidRDefault="00FA41B3" w:rsidP="00FA41B3">
      <w:pPr>
        <w:pStyle w:val="05"/>
      </w:pPr>
      <w:r>
        <w:t xml:space="preserve">Zoznam poskytnutých služieb rovnakého alebo podobného charakteru ako je predmet zákazky </w:t>
      </w:r>
      <w:r w:rsidR="005C33F5">
        <w:t>za predchádzajúcich 7 (sedem) rokov</w:t>
      </w:r>
      <w:r w:rsidR="007666DA">
        <w:t xml:space="preserve"> od vyhlásenia verejného obstarávania (ďalej len „rozhodné obdobie“) s uvedením cien, miest a lehôt poskytnutia služieb a odberateľov; dokladom je referencia, ak odberateľom bol verejný obstarávateľ alebo obstarávateľ podľa ZVO</w:t>
      </w:r>
    </w:p>
    <w:p w14:paraId="6F82DCD2" w14:textId="77777777" w:rsidR="00056703" w:rsidRDefault="007666DA" w:rsidP="00FA41B3">
      <w:pPr>
        <w:pStyle w:val="05"/>
        <w:rPr>
          <w:b/>
        </w:rPr>
      </w:pPr>
      <w:r w:rsidRPr="007666DA">
        <w:rPr>
          <w:b/>
        </w:rPr>
        <w:t>Minimálna požadovaná úroveň štandardov:</w:t>
      </w:r>
    </w:p>
    <w:p w14:paraId="262B52A4" w14:textId="663781D7" w:rsidR="00FA41B3" w:rsidRDefault="00056703" w:rsidP="00FA41B3">
      <w:pPr>
        <w:pStyle w:val="05"/>
      </w:pPr>
      <w:r>
        <w:t xml:space="preserve">Uchádzač na účely preukázania splnenia podmienky účasti predloží zoznam poskytnutých služieb v rozhodnom období, v ktorom budú: </w:t>
      </w:r>
    </w:p>
    <w:p w14:paraId="670E1D1E" w14:textId="6649092F" w:rsidR="00FA41B3" w:rsidRDefault="00FA41B3" w:rsidP="00AD796A">
      <w:pPr>
        <w:pStyle w:val="05-100"/>
        <w:numPr>
          <w:ilvl w:val="1"/>
          <w:numId w:val="84"/>
        </w:numPr>
        <w:spacing w:after="60"/>
        <w:ind w:left="567" w:hanging="283"/>
      </w:pPr>
      <w:r>
        <w:t xml:space="preserve">diaľnica alebo rýchlostná cesta v plnom profile alebo v polovičnom profile s dĺžkou trasy min. 5  (päť) km (dĺžka trasy diaľnice alebo rýchlostnej cesty musí byť len jedna dĺžka diaľnice alebo rýchlostnej cesty min. 5 (päť) km riešená v DSZ, </w:t>
      </w:r>
      <w:r w:rsidR="0034196F">
        <w:t>DÚR</w:t>
      </w:r>
      <w:r>
        <w:t>, nie ako súčet dĺžok);</w:t>
      </w:r>
    </w:p>
    <w:p w14:paraId="237FE2F0" w14:textId="5B622785" w:rsidR="00FA41B3" w:rsidRDefault="00FA41B3" w:rsidP="00AD796A">
      <w:pPr>
        <w:pStyle w:val="05-100"/>
        <w:numPr>
          <w:ilvl w:val="1"/>
          <w:numId w:val="84"/>
        </w:numPr>
        <w:spacing w:after="60"/>
        <w:ind w:left="567" w:hanging="283"/>
      </w:pPr>
      <w:r>
        <w:t>diaľnica alebo rýchlostná cesta v plnom profile alebo v polovičnom profile s dĺžkou trasy min. 5 (päť) km (dĺžka trasy diaľnice alebo rýchlostnej cesty musí byť len jedna dĺžka diaľnice alebo rýchlostnej cesty min. 5 (päť) km riešená v DSP, DRS</w:t>
      </w:r>
      <w:r w:rsidR="00E4193C">
        <w:t>, DSP+DRS</w:t>
      </w:r>
      <w:r>
        <w:t xml:space="preserve"> alebo DP, nie ako súčet dĺžok);</w:t>
      </w:r>
    </w:p>
    <w:p w14:paraId="204EF185" w14:textId="2BA4C13D" w:rsidR="00FA41B3" w:rsidRDefault="00FA41B3" w:rsidP="00E57E16">
      <w:pPr>
        <w:pStyle w:val="05-100"/>
        <w:numPr>
          <w:ilvl w:val="1"/>
          <w:numId w:val="84"/>
        </w:numPr>
        <w:spacing w:after="60"/>
        <w:ind w:left="567" w:hanging="283"/>
      </w:pPr>
      <w:r>
        <w:t xml:space="preserve">novostavba cestného mostného objektu min. dĺžky </w:t>
      </w:r>
      <w:r w:rsidR="0034196F">
        <w:t xml:space="preserve">60 </w:t>
      </w:r>
      <w:r>
        <w:t>(</w:t>
      </w:r>
      <w:r w:rsidR="0034196F">
        <w:t>šesťdesiat</w:t>
      </w:r>
      <w:r>
        <w:t>) m, ktorý bol súčasťou diaľnice alebo rýchlostnej cesty v plnom alebo v polovičnom profile, riešený v DSP, DRS, DSP+DRS alebo DP.</w:t>
      </w:r>
    </w:p>
    <w:p w14:paraId="47BEFAC6" w14:textId="62FFDA46" w:rsidR="00FA41B3" w:rsidRDefault="00FA41B3" w:rsidP="00E57E16">
      <w:pPr>
        <w:pStyle w:val="05"/>
      </w:pPr>
      <w:r>
        <w:t xml:space="preserve">Požadovaný zoznam poskytnutých služieb (ďalej len „referencie“) musí byť predložený v kombinácii: a)+c) alebo b)+c), pričom c) môže byť ako súčasť a) alebo b). Na preukázanie splnenia podmienok podľa bodu a) a b) uchádzač predloží referencie. </w:t>
      </w:r>
      <w:r w:rsidRPr="003D68FF">
        <w:t>Ak c) nie je súčasťou a) alebo b), uchádzač predloží referenciu aj podľa bodu c).</w:t>
      </w:r>
    </w:p>
    <w:p w14:paraId="485A9474" w14:textId="72D30A82" w:rsidR="00A91CBB" w:rsidRDefault="00A91CBB" w:rsidP="00A91CBB">
      <w:pPr>
        <w:pStyle w:val="05"/>
      </w:pPr>
      <w:r w:rsidRPr="0082557F">
        <w:rPr>
          <w:b/>
        </w:rPr>
        <w:t>Pod službami rovnakého charakteru</w:t>
      </w:r>
      <w:r>
        <w:t xml:space="preserve"> ako je predmet zákazky sa rozumejú:  služby, ktorých predmetom bolo vypracovanie dokumentácie stavebného zámeru (ďalej len „DSZ“), dokumentácie pre stavebné povolenie (ďalej len „DSP“), dokumentácie na realizáciu stavby (ďalej len „DRS“) alebo dokumentácie na ponuku, súčasťou ktorej je dokumentácia na realizáciu stavby (ďalej len „DP“) alebo dokumentácie na stavebné povolenie v podrobnosti dokumentácie na realizáciu stavby (ďalej len „DSP+DRS“).</w:t>
      </w:r>
    </w:p>
    <w:p w14:paraId="53D8D3F5" w14:textId="467E267D" w:rsidR="00FA41B3" w:rsidRDefault="00A91CBB" w:rsidP="00E57E16">
      <w:pPr>
        <w:pStyle w:val="05"/>
      </w:pPr>
      <w:r w:rsidRPr="0082557F">
        <w:rPr>
          <w:b/>
        </w:rPr>
        <w:t>Pod službami podobného charakteru</w:t>
      </w:r>
      <w:r>
        <w:t xml:space="preserve"> ako je predmet zákazky sa rozumejú: služby, ktorých predmetom bolo vypracovanie dokumentácie pre územné rozhodnutie (ďalej len „DÚR“</w:t>
      </w:r>
      <w:r w:rsidRPr="00247E1C">
        <w:t>).</w:t>
      </w:r>
    </w:p>
    <w:p w14:paraId="40484DB9" w14:textId="26FB7F2C" w:rsidR="00FA41B3" w:rsidRDefault="00FA41B3" w:rsidP="00FA41B3">
      <w:pPr>
        <w:pStyle w:val="05"/>
      </w:pPr>
      <w:r w:rsidRPr="0082557F">
        <w:rPr>
          <w:b/>
        </w:rPr>
        <w:t xml:space="preserve">V zozname </w:t>
      </w:r>
      <w:r w:rsidR="003B0DC4" w:rsidRPr="003B0DC4">
        <w:rPr>
          <w:b/>
        </w:rPr>
        <w:t>poskytnutých služieb</w:t>
      </w:r>
      <w:r w:rsidR="003B0DC4" w:rsidRPr="003B0DC4" w:rsidDel="003B0DC4">
        <w:rPr>
          <w:b/>
        </w:rPr>
        <w:t xml:space="preserve"> </w:t>
      </w:r>
      <w:r>
        <w:t>uchádzač uvedie:</w:t>
      </w:r>
    </w:p>
    <w:p w14:paraId="30DA8561" w14:textId="77777777" w:rsidR="00FA41B3" w:rsidRDefault="00FA41B3" w:rsidP="00AD796A">
      <w:pPr>
        <w:pStyle w:val="05-100"/>
        <w:numPr>
          <w:ilvl w:val="1"/>
          <w:numId w:val="82"/>
        </w:numPr>
        <w:spacing w:after="60"/>
        <w:ind w:left="567" w:hanging="283"/>
      </w:pPr>
      <w:r>
        <w:t>názov alebo obchodné meno zmluvného partnera,</w:t>
      </w:r>
    </w:p>
    <w:p w14:paraId="4A3BA58A" w14:textId="77777777" w:rsidR="00FA41B3" w:rsidRDefault="00FA41B3" w:rsidP="00AD796A">
      <w:pPr>
        <w:pStyle w:val="05-100"/>
        <w:numPr>
          <w:ilvl w:val="1"/>
          <w:numId w:val="82"/>
        </w:numPr>
        <w:spacing w:after="60"/>
        <w:ind w:left="567" w:hanging="283"/>
      </w:pPr>
      <w:r>
        <w:t>adresu jeho sídla alebo miesta podnikania,</w:t>
      </w:r>
    </w:p>
    <w:p w14:paraId="6D4A8E06" w14:textId="77777777" w:rsidR="00FA41B3" w:rsidRDefault="00FA41B3" w:rsidP="00AD796A">
      <w:pPr>
        <w:pStyle w:val="05-100"/>
        <w:numPr>
          <w:ilvl w:val="1"/>
          <w:numId w:val="82"/>
        </w:numPr>
        <w:spacing w:after="60"/>
        <w:ind w:left="567" w:hanging="283"/>
      </w:pPr>
      <w:r>
        <w:t>IČO,</w:t>
      </w:r>
    </w:p>
    <w:p w14:paraId="603775C9" w14:textId="77777777" w:rsidR="00FA41B3" w:rsidRDefault="00FA41B3" w:rsidP="00AD796A">
      <w:pPr>
        <w:pStyle w:val="05-100"/>
        <w:numPr>
          <w:ilvl w:val="1"/>
          <w:numId w:val="82"/>
        </w:numPr>
        <w:spacing w:after="60"/>
        <w:ind w:left="567" w:hanging="283"/>
      </w:pPr>
      <w:r>
        <w:t>názov poskytnutých služieb,</w:t>
      </w:r>
    </w:p>
    <w:p w14:paraId="4AAE98BB" w14:textId="77777777" w:rsidR="00FA41B3" w:rsidRDefault="00FA41B3" w:rsidP="00AD796A">
      <w:pPr>
        <w:pStyle w:val="05-100"/>
        <w:numPr>
          <w:ilvl w:val="1"/>
          <w:numId w:val="82"/>
        </w:numPr>
        <w:spacing w:after="60"/>
        <w:ind w:left="567" w:hanging="283"/>
      </w:pPr>
      <w:r>
        <w:t>stručný opis poskytnutých služieb s uvedením dĺžky v km diaľnice alebo rýchlostnej cesty,</w:t>
      </w:r>
    </w:p>
    <w:p w14:paraId="27260950" w14:textId="77777777" w:rsidR="00FA41B3" w:rsidRDefault="00FA41B3" w:rsidP="00AD796A">
      <w:pPr>
        <w:pStyle w:val="05-100"/>
        <w:numPr>
          <w:ilvl w:val="1"/>
          <w:numId w:val="82"/>
        </w:numPr>
        <w:spacing w:after="60"/>
        <w:ind w:left="567" w:hanging="283"/>
      </w:pPr>
      <w:r>
        <w:t>obdobie plnenia,</w:t>
      </w:r>
    </w:p>
    <w:p w14:paraId="7940118F" w14:textId="77777777" w:rsidR="00FA41B3" w:rsidRDefault="00FA41B3" w:rsidP="00AD796A">
      <w:pPr>
        <w:pStyle w:val="05-100"/>
        <w:numPr>
          <w:ilvl w:val="1"/>
          <w:numId w:val="82"/>
        </w:numPr>
        <w:spacing w:after="60"/>
        <w:ind w:left="567" w:hanging="283"/>
      </w:pPr>
      <w:r>
        <w:lastRenderedPageBreak/>
        <w:t>zmluvnú cenu,</w:t>
      </w:r>
    </w:p>
    <w:p w14:paraId="4027EB55" w14:textId="333B5F1A" w:rsidR="00FA41B3" w:rsidRDefault="00FA41B3" w:rsidP="00E57E16">
      <w:pPr>
        <w:pStyle w:val="05-100"/>
        <w:numPr>
          <w:ilvl w:val="1"/>
          <w:numId w:val="82"/>
        </w:numPr>
        <w:spacing w:after="60"/>
        <w:ind w:left="567" w:hanging="283"/>
      </w:pPr>
      <w:r>
        <w:t>aktuálne údaje (meno, tel. č., email) na kontaktnú osobu zmluvného partnera (odberateľa), ktorému poskytol službu.</w:t>
      </w:r>
    </w:p>
    <w:p w14:paraId="6E90EE5D" w14:textId="0A0E7EB0" w:rsidR="00FA41B3" w:rsidRDefault="00FA41B3" w:rsidP="00E57E16">
      <w:pPr>
        <w:pStyle w:val="05"/>
      </w:pPr>
      <w:r w:rsidRPr="00650439">
        <w:rPr>
          <w:b/>
        </w:rPr>
        <w:t>V prípade dokladov, ktoré sú vyjadrené v inej mene ako Euro</w:t>
      </w:r>
      <w:r>
        <w:t>, je potrebné na prepočítanie tejto meny na Euro použiť kurz Európskej centrálnej banky (ECB), aktuálny v posledný deň v príslušnom kalendárnom roku, v ktorom došlo ku skutočnosti, rozhodujúcej pre preukázanie splnenia predmetnej podmienky účasti, t.j. v ktorom sa poskytnutá služba realizovala. V prípade, ak ku skutočnosti, rozhodujúcej pre preukázanie splnenia predmetnej PÚ došlo v r. 2023, uchádzači použijú na prepočítanie inej meny na Eur kurz ECB, platný v deň odoslania Oznámenia o vyhlásení verejného obstarávania na uverejnenie v ÚV EÚ. Doklady, ktorými uchádzač preukazuje splnenie podmienok účasti, ktoré sú vyjadrené v inej mene ako Euro, uchádzač predloží v pôvodnej mene a v mene Euro.</w:t>
      </w:r>
    </w:p>
    <w:p w14:paraId="49155CC5" w14:textId="77777777" w:rsidR="00FA41B3" w:rsidRPr="005318BA" w:rsidRDefault="00FA41B3" w:rsidP="00AD796A">
      <w:pPr>
        <w:pStyle w:val="00-050"/>
        <w:numPr>
          <w:ilvl w:val="0"/>
          <w:numId w:val="82"/>
        </w:numPr>
        <w:spacing w:after="60"/>
        <w:ind w:left="284" w:hanging="284"/>
        <w:rPr>
          <w:b/>
          <w:sz w:val="20"/>
          <w:u w:val="single"/>
        </w:rPr>
      </w:pPr>
      <w:r w:rsidRPr="005318BA">
        <w:rPr>
          <w:b/>
          <w:sz w:val="20"/>
          <w:u w:val="single"/>
        </w:rPr>
        <w:t>podľa § 34 ods. 1 písm. g) ZVO</w:t>
      </w:r>
    </w:p>
    <w:p w14:paraId="5394DC7D" w14:textId="77777777" w:rsidR="00FA41B3" w:rsidRDefault="00FA41B3" w:rsidP="00FA41B3">
      <w:pPr>
        <w:pStyle w:val="05"/>
      </w:pPr>
      <w:r>
        <w:t>Údaje o vzdelaní a odbornej praxi alebo o odbornej kvalifikácii osôb určených na plnenie zmluvy alebo riadiacich zamestnancov.</w:t>
      </w:r>
    </w:p>
    <w:p w14:paraId="10DB88F8" w14:textId="1EDCE89A" w:rsidR="00FA41B3" w:rsidRDefault="00FA41B3">
      <w:pPr>
        <w:pStyle w:val="05"/>
      </w:pPr>
      <w:r>
        <w:t xml:space="preserve">Uchádzač uvedie v Prílohe č. 2 </w:t>
      </w:r>
      <w:r w:rsidR="003B0DC4">
        <w:t xml:space="preserve">Zoznam členov pracovnej skupiny </w:t>
      </w:r>
      <w:r>
        <w:t>tejto časti SP menovité zloženie pracovnej skupiny:</w:t>
      </w:r>
    </w:p>
    <w:p w14:paraId="5122589A" w14:textId="77777777" w:rsidR="00FA41B3" w:rsidRPr="0019767E" w:rsidRDefault="00FA41B3" w:rsidP="00AD796A">
      <w:pPr>
        <w:pStyle w:val="05-100"/>
        <w:numPr>
          <w:ilvl w:val="0"/>
          <w:numId w:val="83"/>
        </w:numPr>
        <w:spacing w:after="60"/>
        <w:rPr>
          <w:b/>
        </w:rPr>
      </w:pPr>
      <w:r w:rsidRPr="0019767E">
        <w:rPr>
          <w:b/>
        </w:rPr>
        <w:t>hlavný inžinier projektu,</w:t>
      </w:r>
    </w:p>
    <w:p w14:paraId="2DADE2DD" w14:textId="77777777" w:rsidR="00FA41B3" w:rsidRPr="0019767E" w:rsidRDefault="00FA41B3" w:rsidP="00AD796A">
      <w:pPr>
        <w:pStyle w:val="05-100"/>
        <w:numPr>
          <w:ilvl w:val="0"/>
          <w:numId w:val="83"/>
        </w:numPr>
        <w:spacing w:after="60"/>
        <w:rPr>
          <w:b/>
        </w:rPr>
      </w:pPr>
      <w:r w:rsidRPr="0019767E">
        <w:rPr>
          <w:b/>
        </w:rPr>
        <w:t>zodpovedný projektant pre cestnú časť,</w:t>
      </w:r>
    </w:p>
    <w:p w14:paraId="02E506BD" w14:textId="634ACC95" w:rsidR="00FA41B3" w:rsidRPr="0019767E" w:rsidRDefault="00FA41B3" w:rsidP="00AD796A">
      <w:pPr>
        <w:pStyle w:val="05-100"/>
        <w:numPr>
          <w:ilvl w:val="0"/>
          <w:numId w:val="83"/>
        </w:numPr>
        <w:spacing w:after="60"/>
        <w:rPr>
          <w:b/>
        </w:rPr>
      </w:pPr>
      <w:r w:rsidRPr="0019767E">
        <w:rPr>
          <w:b/>
        </w:rPr>
        <w:t>zodpovedný projektant pre mostnú časť,</w:t>
      </w:r>
    </w:p>
    <w:p w14:paraId="47976E62" w14:textId="77777777" w:rsidR="00D1154E" w:rsidRDefault="00D1154E" w:rsidP="001E3E47">
      <w:pPr>
        <w:pStyle w:val="05-100"/>
        <w:spacing w:after="60"/>
        <w:ind w:left="284" w:firstLine="0"/>
      </w:pPr>
    </w:p>
    <w:p w14:paraId="62AC7FAE" w14:textId="457BDC75" w:rsidR="005B05C5" w:rsidRDefault="00FA41B3" w:rsidP="001E3E47">
      <w:pPr>
        <w:pStyle w:val="05"/>
        <w:spacing w:after="0"/>
        <w:ind w:firstLine="0"/>
      </w:pPr>
      <w:r w:rsidRPr="00650439">
        <w:rPr>
          <w:b/>
        </w:rPr>
        <w:t>Na každú uvedenú pozíciu požaduje verejný obstarávateľ predložiť samostatného odborníka.</w:t>
      </w:r>
      <w:r>
        <w:t xml:space="preserve"> Výnimkou je pozícia Hlavného inžiniera projektu, ktorý môže byť zodpovedný aj za vypracovanie cestnej časti za predpokladu splnenia podmienok účasti na danú pozíciu.</w:t>
      </w:r>
    </w:p>
    <w:p w14:paraId="3BC54983" w14:textId="77777777" w:rsidR="001E3E47" w:rsidRPr="00D1154E" w:rsidRDefault="001E3E47" w:rsidP="001E3E47">
      <w:pPr>
        <w:pStyle w:val="05"/>
        <w:spacing w:after="0"/>
        <w:ind w:firstLine="0"/>
      </w:pPr>
    </w:p>
    <w:p w14:paraId="0E97CA06" w14:textId="168AB773" w:rsidR="005B05C5" w:rsidRDefault="005B05C5" w:rsidP="00E57E16">
      <w:pPr>
        <w:pStyle w:val="05"/>
        <w:rPr>
          <w:rFonts w:cs="Arial"/>
          <w:b/>
          <w:lang w:eastAsia="en-US"/>
        </w:rPr>
      </w:pPr>
      <w:r w:rsidRPr="008F6990">
        <w:rPr>
          <w:rFonts w:cs="Arial"/>
          <w:b/>
          <w:lang w:eastAsia="en-US"/>
        </w:rPr>
        <w:t>Minimálna požadovaná úroveň štandardov:</w:t>
      </w:r>
    </w:p>
    <w:p w14:paraId="07E61DB0" w14:textId="1A000A4C" w:rsidR="00FA41B3" w:rsidRDefault="00FA41B3" w:rsidP="00E57E16">
      <w:pPr>
        <w:pStyle w:val="05"/>
      </w:pPr>
      <w:r>
        <w:t>Pre účely splnenia tejto podmienky účasti uchádzač predloží k jednotlivým odborným členom pracovnej skupiny nasledovné údaje/dokumenty:</w:t>
      </w:r>
    </w:p>
    <w:p w14:paraId="220DA33C" w14:textId="77777777" w:rsidR="00FA41B3" w:rsidRPr="00F12579" w:rsidRDefault="00FA41B3" w:rsidP="00AD796A">
      <w:pPr>
        <w:pStyle w:val="05-100"/>
        <w:numPr>
          <w:ilvl w:val="0"/>
          <w:numId w:val="77"/>
        </w:numPr>
        <w:spacing w:after="60"/>
        <w:ind w:left="567" w:hanging="283"/>
      </w:pPr>
      <w:r w:rsidRPr="00F12579">
        <w:rPr>
          <w:u w:val="single"/>
        </w:rPr>
        <w:t>Hlavný inžinier projektu</w:t>
      </w:r>
      <w:r w:rsidRPr="00F12579">
        <w:t xml:space="preserve"> musí preukázať:</w:t>
      </w:r>
    </w:p>
    <w:p w14:paraId="003BF46A" w14:textId="09EC9A79" w:rsidR="00FA41B3" w:rsidRPr="00F12579" w:rsidRDefault="00FA41B3" w:rsidP="00452658">
      <w:pPr>
        <w:pStyle w:val="Odsekzoznamu"/>
        <w:numPr>
          <w:ilvl w:val="0"/>
          <w:numId w:val="78"/>
        </w:numPr>
        <w:spacing w:after="60"/>
        <w:ind w:left="567" w:hanging="283"/>
        <w:contextualSpacing/>
        <w:jc w:val="both"/>
        <w:rPr>
          <w:rFonts w:cs="Arial"/>
          <w:bCs/>
          <w:sz w:val="20"/>
          <w:szCs w:val="20"/>
          <w:lang w:eastAsia="sk-SK"/>
        </w:rPr>
      </w:pPr>
      <w:r w:rsidRPr="00F12579">
        <w:rPr>
          <w:rFonts w:cs="Arial"/>
          <w:bCs/>
          <w:sz w:val="20"/>
          <w:szCs w:val="20"/>
          <w:lang w:eastAsia="sk-SK"/>
        </w:rPr>
        <w:t xml:space="preserve">odbornú spôsobilosť autorizácie stupňa A2 – Komplexné architektonické a inžinierske služby a súvisiace technické poradenstvo – vykonávanie komplexných služieb a súvisiaceho technického poradenstva (§ 5 ods. 1a) so zameraním na dopravné stavby (ďalej len „A2 – Komplexné architektonické a inžinierske služby“) v zmysle zákona č. 138/1992 Zb. o autorizovaných architektoch a autorizovaných stavebných inžinieroch v znení neskorších prepisov (ďalej len „zákon č. 138/1992 Zb.“) alebo </w:t>
      </w:r>
      <w:r w:rsidR="00616DEC" w:rsidRPr="00D97D07">
        <w:rPr>
          <w:rFonts w:cs="Arial"/>
          <w:bCs/>
          <w:sz w:val="20"/>
          <w:szCs w:val="20"/>
          <w:lang w:eastAsia="x-none"/>
        </w:rPr>
        <w:t>ekvivalentný doklad platný v čase predloženia ponuky ako sken originálu alebo úradne osvedčenej fotokópie</w:t>
      </w:r>
      <w:r w:rsidRPr="00F12579">
        <w:rPr>
          <w:rFonts w:cs="Arial"/>
          <w:bCs/>
          <w:sz w:val="20"/>
          <w:szCs w:val="20"/>
          <w:lang w:eastAsia="sk-SK"/>
        </w:rPr>
        <w:t>,</w:t>
      </w:r>
    </w:p>
    <w:p w14:paraId="171C4227" w14:textId="54EEBB71" w:rsidR="00FA41B3" w:rsidRPr="00F12579" w:rsidRDefault="00616DEC"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 xml:space="preserve">odbornú </w:t>
      </w:r>
      <w:r w:rsidR="00FA41B3" w:rsidRPr="00F12579">
        <w:rPr>
          <w:rFonts w:cs="Arial"/>
          <w:bCs/>
          <w:sz w:val="20"/>
          <w:szCs w:val="20"/>
          <w:lang w:eastAsia="sk-SK"/>
        </w:rPr>
        <w:t>prax v príslušnom odbore (projekčná činnosť v oblasti diaľnic, rýchlostných ciest a ciest I. a II. triedy) min. 10 (desať) rokov</w:t>
      </w:r>
      <w:r w:rsidRPr="00616DEC">
        <w:rPr>
          <w:rFonts w:cs="Arial"/>
          <w:sz w:val="20"/>
          <w:szCs w:val="20"/>
          <w:lang w:val="x-none" w:eastAsia="x-none"/>
        </w:rPr>
        <w:t xml:space="preserve"> </w:t>
      </w:r>
      <w:r w:rsidRPr="00D97D07">
        <w:rPr>
          <w:rFonts w:cs="Arial"/>
          <w:sz w:val="20"/>
          <w:szCs w:val="20"/>
          <w:lang w:val="x-none" w:eastAsia="x-none"/>
        </w:rPr>
        <w:t xml:space="preserve">preukázanú </w:t>
      </w:r>
      <w:r>
        <w:rPr>
          <w:rFonts w:cs="Arial"/>
          <w:sz w:val="20"/>
          <w:szCs w:val="20"/>
          <w:lang w:eastAsia="x-none"/>
        </w:rPr>
        <w:t xml:space="preserve">podľa </w:t>
      </w:r>
      <w:r>
        <w:rPr>
          <w:rFonts w:cs="Arial"/>
          <w:color w:val="000000"/>
          <w:sz w:val="20"/>
          <w:szCs w:val="20"/>
        </w:rPr>
        <w:t>Prílohy</w:t>
      </w:r>
      <w:r w:rsidRPr="00616DEC">
        <w:rPr>
          <w:rFonts w:cs="Arial"/>
          <w:color w:val="000000"/>
          <w:sz w:val="20"/>
          <w:szCs w:val="20"/>
        </w:rPr>
        <w:t xml:space="preserve"> č. 4 k</w:t>
      </w:r>
      <w:r>
        <w:rPr>
          <w:rFonts w:cs="Arial"/>
          <w:color w:val="000000"/>
          <w:sz w:val="20"/>
          <w:szCs w:val="20"/>
        </w:rPr>
        <w:t> tejto časti SP, t.j. ž</w:t>
      </w:r>
      <w:r w:rsidRPr="00616DEC">
        <w:rPr>
          <w:rFonts w:cs="Arial"/>
          <w:color w:val="000000"/>
          <w:sz w:val="20"/>
          <w:szCs w:val="20"/>
        </w:rPr>
        <w:t>ivotopis člena pracovnej skupiny</w:t>
      </w:r>
      <w:r w:rsidRPr="00D97D07">
        <w:rPr>
          <w:rFonts w:cs="Arial"/>
          <w:sz w:val="20"/>
          <w:szCs w:val="20"/>
          <w:lang w:val="x-none" w:eastAsia="x-none"/>
        </w:rPr>
        <w:t xml:space="preserve"> s názvami zákaziek, na ktorých vypracovaní sa zúčastňoval</w:t>
      </w:r>
      <w:r w:rsidR="00FA41B3" w:rsidRPr="00F12579">
        <w:rPr>
          <w:rFonts w:cs="Arial"/>
          <w:bCs/>
          <w:sz w:val="20"/>
          <w:szCs w:val="20"/>
          <w:lang w:eastAsia="sk-SK"/>
        </w:rPr>
        <w:t>,</w:t>
      </w:r>
    </w:p>
    <w:p w14:paraId="5D71EC39" w14:textId="2D25ED9D" w:rsidR="00A91CBB" w:rsidRDefault="00A91CBB" w:rsidP="00452658">
      <w:pPr>
        <w:pStyle w:val="Odsekzoznamu"/>
        <w:numPr>
          <w:ilvl w:val="0"/>
          <w:numId w:val="78"/>
        </w:numPr>
        <w:spacing w:after="60"/>
        <w:ind w:left="567" w:hanging="283"/>
        <w:contextualSpacing/>
        <w:jc w:val="both"/>
        <w:rPr>
          <w:rFonts w:cs="Arial"/>
          <w:bCs/>
          <w:sz w:val="20"/>
          <w:szCs w:val="20"/>
          <w:lang w:eastAsia="sk-SK"/>
        </w:rPr>
      </w:pPr>
      <w:r w:rsidRPr="00F12579">
        <w:rPr>
          <w:rFonts w:cs="Arial"/>
          <w:bCs/>
          <w:sz w:val="20"/>
          <w:szCs w:val="20"/>
          <w:lang w:eastAsia="sk-SK"/>
        </w:rPr>
        <w:t xml:space="preserve">súčasne predloží </w:t>
      </w:r>
      <w:r w:rsidRPr="00F12579">
        <w:rPr>
          <w:rFonts w:cs="Arial"/>
          <w:b/>
          <w:bCs/>
          <w:sz w:val="20"/>
          <w:szCs w:val="20"/>
          <w:lang w:eastAsia="sk-SK"/>
        </w:rPr>
        <w:t>zoznam projektov</w:t>
      </w:r>
      <w:r>
        <w:rPr>
          <w:rFonts w:cs="Arial"/>
          <w:bCs/>
          <w:sz w:val="20"/>
          <w:szCs w:val="20"/>
          <w:lang w:eastAsia="sk-SK"/>
        </w:rPr>
        <w:t xml:space="preserve"> </w:t>
      </w:r>
      <w:r>
        <w:rPr>
          <w:rFonts w:cs="Arial"/>
          <w:b/>
          <w:bCs/>
          <w:sz w:val="20"/>
          <w:szCs w:val="20"/>
          <w:lang w:eastAsia="sk-SK"/>
        </w:rPr>
        <w:t>(formou referenčných listov</w:t>
      </w:r>
      <w:r w:rsidR="00D33429">
        <w:rPr>
          <w:rFonts w:cs="Arial"/>
          <w:b/>
          <w:bCs/>
          <w:sz w:val="20"/>
          <w:szCs w:val="20"/>
          <w:lang w:eastAsia="sk-SK"/>
        </w:rPr>
        <w:t xml:space="preserve"> podľa Prílohy č. 3 k tejto časti SP, t.j. </w:t>
      </w:r>
      <w:r w:rsidR="00D33429" w:rsidRPr="00616DEC">
        <w:rPr>
          <w:rFonts w:cs="Arial"/>
          <w:color w:val="000000"/>
          <w:sz w:val="20"/>
          <w:szCs w:val="20"/>
        </w:rPr>
        <w:t>Referenčný list člena pracovnej skupiny</w:t>
      </w:r>
      <w:r>
        <w:rPr>
          <w:rFonts w:cs="Arial"/>
          <w:b/>
          <w:bCs/>
          <w:sz w:val="20"/>
          <w:szCs w:val="20"/>
          <w:lang w:eastAsia="sk-SK"/>
        </w:rPr>
        <w:t xml:space="preserve">, </w:t>
      </w:r>
      <w:r w:rsidR="00D33429">
        <w:rPr>
          <w:rFonts w:cs="Arial"/>
          <w:b/>
          <w:bCs/>
          <w:sz w:val="20"/>
          <w:szCs w:val="20"/>
          <w:lang w:eastAsia="sk-SK"/>
        </w:rPr>
        <w:t xml:space="preserve">referenčný list </w:t>
      </w:r>
      <w:r>
        <w:rPr>
          <w:rFonts w:cs="Arial"/>
          <w:b/>
          <w:bCs/>
          <w:sz w:val="20"/>
          <w:szCs w:val="20"/>
          <w:lang w:eastAsia="sk-SK"/>
        </w:rPr>
        <w:t>za každý projekt samostatne)</w:t>
      </w:r>
      <w:r w:rsidRPr="00F12579">
        <w:rPr>
          <w:rFonts w:cs="Arial"/>
          <w:bCs/>
          <w:sz w:val="20"/>
          <w:szCs w:val="20"/>
          <w:lang w:eastAsia="sk-SK"/>
        </w:rPr>
        <w:t>, v rámci ktorých vykonával činnosť hlavného inžiniera projektu alebo zodpovedného projektanta za cestnú časť, minimálne 2 (dva) projekty rovnakého predmetu zákazky (DSZ, DSP, DRS, DP, DSP+DRS) alebo podobného predmetu zákazky (</w:t>
      </w:r>
      <w:r>
        <w:rPr>
          <w:rFonts w:cs="Arial"/>
          <w:bCs/>
          <w:sz w:val="20"/>
          <w:szCs w:val="20"/>
          <w:lang w:eastAsia="sk-SK"/>
        </w:rPr>
        <w:t>DUR</w:t>
      </w:r>
      <w:r w:rsidRPr="00F12579">
        <w:rPr>
          <w:rFonts w:cs="Arial"/>
          <w:bCs/>
          <w:sz w:val="20"/>
          <w:szCs w:val="20"/>
          <w:lang w:eastAsia="sk-SK"/>
        </w:rPr>
        <w:t xml:space="preserve">) pre diaľnice alebo rýchlostné cesty alebo cesty I. </w:t>
      </w:r>
      <w:r>
        <w:rPr>
          <w:rFonts w:cs="Arial"/>
          <w:bCs/>
          <w:sz w:val="20"/>
          <w:szCs w:val="20"/>
          <w:lang w:eastAsia="sk-SK"/>
        </w:rPr>
        <w:t xml:space="preserve">alebo II. </w:t>
      </w:r>
      <w:r w:rsidRPr="00F12579">
        <w:rPr>
          <w:rFonts w:cs="Arial"/>
          <w:bCs/>
          <w:sz w:val="20"/>
          <w:szCs w:val="20"/>
          <w:lang w:eastAsia="sk-SK"/>
        </w:rPr>
        <w:t>triedy, za uplynulých 10 (desať) rokov, ktoré sa rátajú spätne odo dňa vyhlásenia verejného obstarávania.</w:t>
      </w:r>
    </w:p>
    <w:p w14:paraId="231964E5" w14:textId="77777777" w:rsidR="00D33429" w:rsidRPr="00F12579" w:rsidRDefault="00D33429" w:rsidP="00371923">
      <w:pPr>
        <w:pStyle w:val="Odsekzoznamu"/>
        <w:spacing w:after="60"/>
        <w:ind w:left="567"/>
        <w:contextualSpacing/>
        <w:jc w:val="both"/>
        <w:rPr>
          <w:rFonts w:cs="Arial"/>
          <w:bCs/>
          <w:sz w:val="20"/>
          <w:szCs w:val="20"/>
          <w:lang w:eastAsia="sk-SK"/>
        </w:rPr>
      </w:pPr>
    </w:p>
    <w:p w14:paraId="5B6092D8" w14:textId="77777777" w:rsidR="00FA41B3" w:rsidRPr="00F12579" w:rsidRDefault="00FA41B3" w:rsidP="00AD796A">
      <w:pPr>
        <w:pStyle w:val="05-100"/>
        <w:numPr>
          <w:ilvl w:val="0"/>
          <w:numId w:val="77"/>
        </w:numPr>
        <w:spacing w:after="60"/>
        <w:ind w:left="567" w:hanging="283"/>
      </w:pPr>
      <w:r w:rsidRPr="00F12579">
        <w:rPr>
          <w:u w:val="single"/>
        </w:rPr>
        <w:t>Zodpovedný projektant pre cestnú časť</w:t>
      </w:r>
      <w:r w:rsidRPr="00F12579">
        <w:t xml:space="preserve"> musí preukázať:</w:t>
      </w:r>
    </w:p>
    <w:p w14:paraId="22EE454F" w14:textId="725C2E47" w:rsidR="00FA41B3" w:rsidRPr="00F471F9" w:rsidRDefault="00FA41B3" w:rsidP="00452658">
      <w:pPr>
        <w:pStyle w:val="Odsekzoznamu"/>
        <w:numPr>
          <w:ilvl w:val="0"/>
          <w:numId w:val="78"/>
        </w:numPr>
        <w:spacing w:after="60"/>
        <w:ind w:left="567" w:hanging="283"/>
        <w:contextualSpacing/>
        <w:jc w:val="both"/>
        <w:rPr>
          <w:rFonts w:cs="Arial"/>
          <w:bCs/>
          <w:sz w:val="20"/>
          <w:szCs w:val="20"/>
          <w:lang w:eastAsia="sk-SK"/>
        </w:rPr>
      </w:pPr>
      <w:r w:rsidRPr="00F471F9">
        <w:rPr>
          <w:rFonts w:cs="Arial"/>
          <w:bCs/>
          <w:sz w:val="20"/>
          <w:szCs w:val="20"/>
          <w:lang w:eastAsia="sk-SK"/>
        </w:rPr>
        <w:t xml:space="preserve">odbornú spôsobilosť autorizácie stupňa A2 – Komplexné architektonické a inžinierske služby v zmysle zákona č. 138/1992 Zb. alebo </w:t>
      </w:r>
      <w:r w:rsidR="00D33429" w:rsidRPr="00D97D07">
        <w:rPr>
          <w:rFonts w:cs="Arial"/>
          <w:bCs/>
          <w:sz w:val="20"/>
          <w:szCs w:val="20"/>
          <w:lang w:eastAsia="x-none"/>
        </w:rPr>
        <w:t>ekvivalentný doklad platný v čase predloženia ponuky ako sken originálu alebo úradne osvedčenej fotokópie</w:t>
      </w:r>
      <w:r w:rsidRPr="00F471F9">
        <w:rPr>
          <w:rFonts w:cs="Arial"/>
          <w:bCs/>
          <w:sz w:val="20"/>
          <w:szCs w:val="20"/>
          <w:lang w:eastAsia="sk-SK"/>
        </w:rPr>
        <w:t>,</w:t>
      </w:r>
    </w:p>
    <w:p w14:paraId="29E59D33" w14:textId="58F4CFCA" w:rsidR="00FA41B3" w:rsidRPr="00F471F9" w:rsidRDefault="00D33429"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lastRenderedPageBreak/>
        <w:t>odbornú</w:t>
      </w:r>
      <w:r w:rsidRPr="00F471F9">
        <w:rPr>
          <w:rFonts w:cs="Arial"/>
          <w:bCs/>
          <w:sz w:val="20"/>
          <w:szCs w:val="20"/>
          <w:lang w:eastAsia="sk-SK"/>
        </w:rPr>
        <w:t xml:space="preserve"> </w:t>
      </w:r>
      <w:r w:rsidR="00FA41B3" w:rsidRPr="00F471F9">
        <w:rPr>
          <w:rFonts w:cs="Arial"/>
          <w:bCs/>
          <w:sz w:val="20"/>
          <w:szCs w:val="20"/>
          <w:lang w:eastAsia="sk-SK"/>
        </w:rPr>
        <w:t>prax v príslušnom odbore (projekčná činnosť v oblasti diaľnic, rýchlostných ciest a</w:t>
      </w:r>
      <w:r w:rsidR="00FA41B3">
        <w:rPr>
          <w:rFonts w:cs="Arial"/>
          <w:bCs/>
          <w:sz w:val="20"/>
          <w:szCs w:val="20"/>
          <w:lang w:eastAsia="sk-SK"/>
        </w:rPr>
        <w:t> </w:t>
      </w:r>
      <w:r w:rsidR="00FA41B3" w:rsidRPr="00F471F9">
        <w:rPr>
          <w:rFonts w:cs="Arial"/>
          <w:bCs/>
          <w:sz w:val="20"/>
          <w:szCs w:val="20"/>
          <w:lang w:eastAsia="sk-SK"/>
        </w:rPr>
        <w:t>ciest</w:t>
      </w:r>
      <w:r w:rsidR="00FA41B3">
        <w:rPr>
          <w:rFonts w:cs="Arial"/>
          <w:bCs/>
          <w:sz w:val="20"/>
          <w:szCs w:val="20"/>
          <w:lang w:eastAsia="sk-SK"/>
        </w:rPr>
        <w:t xml:space="preserve"> </w:t>
      </w:r>
      <w:r w:rsidR="005C33F5">
        <w:rPr>
          <w:rFonts w:cs="Arial"/>
          <w:bCs/>
          <w:sz w:val="20"/>
          <w:szCs w:val="20"/>
          <w:lang w:eastAsia="sk-SK"/>
        </w:rPr>
        <w:t>I. a II. triedy) min. 10 (desať</w:t>
      </w:r>
      <w:r w:rsidR="00FA41B3" w:rsidRPr="00F471F9">
        <w:rPr>
          <w:rFonts w:cs="Arial"/>
          <w:bCs/>
          <w:sz w:val="20"/>
          <w:szCs w:val="20"/>
          <w:lang w:eastAsia="sk-SK"/>
        </w:rPr>
        <w:t>) rokov</w:t>
      </w:r>
      <w:r w:rsidRPr="00D33429">
        <w:rPr>
          <w:rFonts w:cs="Arial"/>
          <w:sz w:val="20"/>
          <w:szCs w:val="20"/>
          <w:lang w:val="x-none" w:eastAsia="x-none"/>
        </w:rPr>
        <w:t xml:space="preserve"> </w:t>
      </w:r>
      <w:r w:rsidRPr="00D97D07">
        <w:rPr>
          <w:rFonts w:cs="Arial"/>
          <w:sz w:val="20"/>
          <w:szCs w:val="20"/>
          <w:lang w:val="x-none" w:eastAsia="x-none"/>
        </w:rPr>
        <w:t xml:space="preserve">preukázanú </w:t>
      </w:r>
      <w:r>
        <w:rPr>
          <w:rFonts w:cs="Arial"/>
          <w:sz w:val="20"/>
          <w:szCs w:val="20"/>
          <w:lang w:eastAsia="x-none"/>
        </w:rPr>
        <w:t xml:space="preserve">podľa </w:t>
      </w:r>
      <w:r>
        <w:rPr>
          <w:rFonts w:cs="Arial"/>
          <w:color w:val="000000"/>
          <w:sz w:val="20"/>
          <w:szCs w:val="20"/>
        </w:rPr>
        <w:t>Prílohy</w:t>
      </w:r>
      <w:r w:rsidRPr="00616DEC">
        <w:rPr>
          <w:rFonts w:cs="Arial"/>
          <w:color w:val="000000"/>
          <w:sz w:val="20"/>
          <w:szCs w:val="20"/>
        </w:rPr>
        <w:t xml:space="preserve"> č. 4 k</w:t>
      </w:r>
      <w:r>
        <w:rPr>
          <w:rFonts w:cs="Arial"/>
          <w:color w:val="000000"/>
          <w:sz w:val="20"/>
          <w:szCs w:val="20"/>
        </w:rPr>
        <w:t> tejto časti SP, t.j. ž</w:t>
      </w:r>
      <w:r w:rsidRPr="00616DEC">
        <w:rPr>
          <w:rFonts w:cs="Arial"/>
          <w:color w:val="000000"/>
          <w:sz w:val="20"/>
          <w:szCs w:val="20"/>
        </w:rPr>
        <w:t>ivotopis člena pracovnej skupiny</w:t>
      </w:r>
      <w:r w:rsidRPr="00D97D07">
        <w:rPr>
          <w:rFonts w:cs="Arial"/>
          <w:sz w:val="20"/>
          <w:szCs w:val="20"/>
          <w:lang w:val="x-none" w:eastAsia="x-none"/>
        </w:rPr>
        <w:t xml:space="preserve"> s názvami zákaziek, na ktorých vypracovaní sa zúčastňoval</w:t>
      </w:r>
      <w:r w:rsidR="00FA41B3" w:rsidRPr="00F471F9">
        <w:rPr>
          <w:rFonts w:cs="Arial"/>
          <w:bCs/>
          <w:sz w:val="20"/>
          <w:szCs w:val="20"/>
          <w:lang w:eastAsia="sk-SK"/>
        </w:rPr>
        <w:t>,</w:t>
      </w:r>
    </w:p>
    <w:p w14:paraId="07ABC742" w14:textId="5E0813AE" w:rsidR="00FA41B3" w:rsidRDefault="00A91CBB"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 xml:space="preserve">súčasne </w:t>
      </w:r>
      <w:r w:rsidRPr="00F12579">
        <w:rPr>
          <w:rFonts w:cs="Arial"/>
          <w:bCs/>
          <w:sz w:val="20"/>
          <w:szCs w:val="20"/>
          <w:lang w:eastAsia="sk-SK"/>
        </w:rPr>
        <w:t xml:space="preserve">predloží </w:t>
      </w:r>
      <w:r w:rsidRPr="00F12579">
        <w:rPr>
          <w:rFonts w:cs="Arial"/>
          <w:b/>
          <w:bCs/>
          <w:sz w:val="20"/>
          <w:szCs w:val="20"/>
          <w:lang w:eastAsia="sk-SK"/>
        </w:rPr>
        <w:t xml:space="preserve">zoznam projektov (formou referenčných listov </w:t>
      </w:r>
      <w:r w:rsidR="00D33429">
        <w:rPr>
          <w:rFonts w:cs="Arial"/>
          <w:b/>
          <w:bCs/>
          <w:sz w:val="20"/>
          <w:szCs w:val="20"/>
          <w:lang w:eastAsia="sk-SK"/>
        </w:rPr>
        <w:t xml:space="preserve">podľa Prílohy č. 3 k tejto časti SP, t.j. </w:t>
      </w:r>
      <w:r w:rsidR="00D33429" w:rsidRPr="00616DEC">
        <w:rPr>
          <w:rFonts w:cs="Arial"/>
          <w:color w:val="000000"/>
          <w:sz w:val="20"/>
          <w:szCs w:val="20"/>
        </w:rPr>
        <w:t>Referenčný list člena pracovnej skupiny</w:t>
      </w:r>
      <w:r w:rsidR="00D33429">
        <w:rPr>
          <w:rFonts w:cs="Arial"/>
          <w:b/>
          <w:bCs/>
          <w:sz w:val="20"/>
          <w:szCs w:val="20"/>
          <w:lang w:eastAsia="sk-SK"/>
        </w:rPr>
        <w:t xml:space="preserve">, referenčný list </w:t>
      </w:r>
      <w:r w:rsidRPr="00F12579">
        <w:rPr>
          <w:rFonts w:cs="Arial"/>
          <w:b/>
          <w:bCs/>
          <w:sz w:val="20"/>
          <w:szCs w:val="20"/>
          <w:lang w:eastAsia="sk-SK"/>
        </w:rPr>
        <w:t>za každý projekt samostatne)</w:t>
      </w:r>
      <w:r w:rsidRPr="00F12579">
        <w:rPr>
          <w:rFonts w:cs="Arial"/>
          <w:bCs/>
          <w:sz w:val="20"/>
          <w:szCs w:val="20"/>
          <w:lang w:eastAsia="sk-SK"/>
        </w:rPr>
        <w:t>, v rámci ktorých vykonával činnosť zodpovedného projektanta pre cestnú časť, minimálne 2 (dva) projekty rovnakého predmetu zákazky (DSZ, DSP, DRS, DP, DSP+DRS)</w:t>
      </w:r>
      <w:r w:rsidR="00D33429">
        <w:rPr>
          <w:rFonts w:cs="Arial"/>
          <w:bCs/>
          <w:sz w:val="20"/>
          <w:szCs w:val="20"/>
          <w:lang w:eastAsia="sk-SK"/>
        </w:rPr>
        <w:t xml:space="preserve"> </w:t>
      </w:r>
      <w:r w:rsidRPr="00F12579">
        <w:rPr>
          <w:rFonts w:cs="Arial"/>
          <w:bCs/>
          <w:sz w:val="20"/>
          <w:szCs w:val="20"/>
          <w:lang w:eastAsia="sk-SK"/>
        </w:rPr>
        <w:t>alebo podobného predmetu zákazky (</w:t>
      </w:r>
      <w:r>
        <w:rPr>
          <w:rFonts w:cs="Arial"/>
          <w:bCs/>
          <w:sz w:val="20"/>
          <w:szCs w:val="20"/>
          <w:lang w:eastAsia="sk-SK"/>
        </w:rPr>
        <w:t>DÚR</w:t>
      </w:r>
      <w:r w:rsidRPr="00F12579">
        <w:rPr>
          <w:rFonts w:cs="Arial"/>
          <w:bCs/>
          <w:sz w:val="20"/>
          <w:szCs w:val="20"/>
          <w:lang w:eastAsia="sk-SK"/>
        </w:rPr>
        <w:t xml:space="preserve">) pre diaľnice alebo rýchlostné cesty alebo cesty I. </w:t>
      </w:r>
      <w:r>
        <w:rPr>
          <w:rFonts w:cs="Arial"/>
          <w:bCs/>
          <w:sz w:val="20"/>
          <w:szCs w:val="20"/>
          <w:lang w:eastAsia="sk-SK"/>
        </w:rPr>
        <w:t>alebo II.</w:t>
      </w:r>
      <w:r w:rsidRPr="00F12579">
        <w:rPr>
          <w:rFonts w:cs="Arial"/>
          <w:bCs/>
          <w:sz w:val="20"/>
          <w:szCs w:val="20"/>
          <w:lang w:eastAsia="sk-SK"/>
        </w:rPr>
        <w:t xml:space="preserve">triedy, </w:t>
      </w:r>
      <w:r w:rsidR="00D35B6D" w:rsidRPr="00F12579">
        <w:rPr>
          <w:rFonts w:cs="Arial"/>
          <w:bCs/>
          <w:sz w:val="20"/>
          <w:szCs w:val="20"/>
          <w:lang w:eastAsia="sk-SK"/>
        </w:rPr>
        <w:t>za uplynulých 10 (desať) rokov</w:t>
      </w:r>
      <w:r w:rsidRPr="00F471F9">
        <w:rPr>
          <w:rFonts w:cs="Arial"/>
          <w:bCs/>
          <w:sz w:val="20"/>
          <w:szCs w:val="20"/>
          <w:lang w:eastAsia="sk-SK"/>
        </w:rPr>
        <w:t>, ktoré sa rátajú spätne odo dňa vyhlásenia verejného obstarávania.</w:t>
      </w:r>
    </w:p>
    <w:p w14:paraId="105D1F52" w14:textId="77777777" w:rsidR="00E57E16" w:rsidRPr="00E57E16" w:rsidRDefault="00E57E16" w:rsidP="00E57E16">
      <w:pPr>
        <w:pStyle w:val="Odsekzoznamu"/>
        <w:spacing w:after="60"/>
        <w:ind w:left="851"/>
        <w:contextualSpacing/>
        <w:jc w:val="both"/>
        <w:rPr>
          <w:rFonts w:cs="Arial"/>
          <w:bCs/>
          <w:sz w:val="20"/>
          <w:szCs w:val="20"/>
          <w:lang w:eastAsia="sk-SK"/>
        </w:rPr>
      </w:pPr>
    </w:p>
    <w:p w14:paraId="6407E0F4" w14:textId="77777777" w:rsidR="00FA41B3" w:rsidRDefault="00FA41B3" w:rsidP="00FA41B3">
      <w:pPr>
        <w:pStyle w:val="Odsekzoznamu"/>
        <w:spacing w:after="60"/>
        <w:ind w:left="567"/>
        <w:jc w:val="both"/>
        <w:rPr>
          <w:rFonts w:cs="Arial"/>
          <w:bCs/>
          <w:sz w:val="20"/>
          <w:szCs w:val="20"/>
          <w:lang w:eastAsia="sk-SK"/>
        </w:rPr>
      </w:pPr>
      <w:r w:rsidRPr="00F471F9">
        <w:rPr>
          <w:rFonts w:cs="Arial"/>
          <w:bCs/>
          <w:sz w:val="20"/>
          <w:szCs w:val="20"/>
          <w:lang w:eastAsia="sk-SK"/>
        </w:rPr>
        <w:t>Zodpovedný projektant cestnej časti môže zastupovať hlavného inžiniera projektu počas lehoty vypracovania tejto zákazky.</w:t>
      </w:r>
    </w:p>
    <w:p w14:paraId="1D4DD067" w14:textId="77777777" w:rsidR="00FA41B3" w:rsidRPr="00F471F9" w:rsidRDefault="00FA41B3" w:rsidP="00FA41B3">
      <w:pPr>
        <w:pStyle w:val="Odsekzoznamu"/>
        <w:spacing w:after="60"/>
        <w:ind w:left="567"/>
        <w:jc w:val="both"/>
        <w:rPr>
          <w:rFonts w:cs="Arial"/>
          <w:bCs/>
          <w:sz w:val="20"/>
          <w:szCs w:val="20"/>
          <w:lang w:eastAsia="sk-SK"/>
        </w:rPr>
      </w:pPr>
      <w:r w:rsidRPr="00F12579">
        <w:rPr>
          <w:rFonts w:cs="Arial"/>
          <w:bCs/>
          <w:sz w:val="20"/>
          <w:szCs w:val="20"/>
          <w:lang w:eastAsia="sk-SK"/>
        </w:rPr>
        <w:t>Uchádzač môže uviesť viac ako 1 (jedného) zodpovedného projektanta pre cestnú časť v</w:t>
      </w:r>
      <w:r>
        <w:rPr>
          <w:rFonts w:cs="Arial"/>
          <w:bCs/>
          <w:sz w:val="20"/>
          <w:szCs w:val="20"/>
          <w:lang w:eastAsia="sk-SK"/>
        </w:rPr>
        <w:t> </w:t>
      </w:r>
      <w:r w:rsidRPr="00F12579">
        <w:rPr>
          <w:rFonts w:cs="Arial"/>
          <w:bCs/>
          <w:sz w:val="20"/>
          <w:szCs w:val="20"/>
          <w:lang w:eastAsia="sk-SK"/>
        </w:rPr>
        <w:t>Prílohe</w:t>
      </w:r>
      <w:r>
        <w:rPr>
          <w:rFonts w:cs="Arial"/>
          <w:bCs/>
          <w:sz w:val="20"/>
          <w:szCs w:val="20"/>
          <w:lang w:eastAsia="sk-SK"/>
        </w:rPr>
        <w:t xml:space="preserve"> </w:t>
      </w:r>
      <w:r w:rsidRPr="00F12579">
        <w:rPr>
          <w:rFonts w:cs="Arial"/>
          <w:bCs/>
          <w:sz w:val="20"/>
          <w:szCs w:val="20"/>
          <w:lang w:eastAsia="sk-SK"/>
        </w:rPr>
        <w:t>č. 2 časti</w:t>
      </w:r>
      <w:r>
        <w:rPr>
          <w:rFonts w:cs="Arial"/>
          <w:bCs/>
          <w:sz w:val="20"/>
          <w:szCs w:val="20"/>
          <w:lang w:eastAsia="sk-SK"/>
        </w:rPr>
        <w:t xml:space="preserve"> A.3 Podmienky účasti uchádzačov týchto SP.</w:t>
      </w:r>
      <w:r w:rsidRPr="00F12579">
        <w:rPr>
          <w:rFonts w:cs="Arial"/>
          <w:bCs/>
          <w:sz w:val="20"/>
          <w:szCs w:val="20"/>
          <w:lang w:eastAsia="sk-SK"/>
        </w:rPr>
        <w:t xml:space="preserve"> V prípade, že uchádzač uvedie viac ako 1 (jedného) zodpovedného projektanta pre cestnú časť, musia títo spĺňať stanovené podmienky účasti pre stanovenú pozíciu.</w:t>
      </w:r>
    </w:p>
    <w:p w14:paraId="4D40B823" w14:textId="77777777" w:rsidR="00FA41B3" w:rsidRPr="00F12579" w:rsidRDefault="00FA41B3" w:rsidP="00FA41B3">
      <w:pPr>
        <w:spacing w:after="60" w:line="240" w:lineRule="auto"/>
        <w:contextualSpacing/>
        <w:jc w:val="both"/>
        <w:rPr>
          <w:rFonts w:ascii="Arial" w:hAnsi="Arial" w:cs="Arial"/>
          <w:sz w:val="20"/>
          <w:szCs w:val="20"/>
          <w:lang w:eastAsia="sk-SK"/>
        </w:rPr>
      </w:pPr>
    </w:p>
    <w:p w14:paraId="46E503CF" w14:textId="77777777" w:rsidR="00FA41B3" w:rsidRPr="00F12579" w:rsidRDefault="00FA41B3" w:rsidP="00AD796A">
      <w:pPr>
        <w:pStyle w:val="05-100"/>
        <w:numPr>
          <w:ilvl w:val="0"/>
          <w:numId w:val="77"/>
        </w:numPr>
        <w:spacing w:after="60"/>
        <w:ind w:left="567" w:hanging="283"/>
      </w:pPr>
      <w:r w:rsidRPr="00F12579">
        <w:rPr>
          <w:u w:val="single"/>
        </w:rPr>
        <w:t>Zodpovedný projektant pre mostnú časť</w:t>
      </w:r>
      <w:r w:rsidRPr="00F12579">
        <w:t xml:space="preserve"> musí preukázať:</w:t>
      </w:r>
    </w:p>
    <w:p w14:paraId="5AD00805" w14:textId="15CB768F" w:rsidR="00FA41B3" w:rsidRPr="00F471F9" w:rsidRDefault="00FA41B3" w:rsidP="00452658">
      <w:pPr>
        <w:pStyle w:val="Odsekzoznamu"/>
        <w:numPr>
          <w:ilvl w:val="0"/>
          <w:numId w:val="78"/>
        </w:numPr>
        <w:spacing w:after="60"/>
        <w:ind w:left="567" w:hanging="283"/>
        <w:contextualSpacing/>
        <w:jc w:val="both"/>
        <w:rPr>
          <w:rFonts w:cs="Arial"/>
          <w:bCs/>
          <w:sz w:val="20"/>
          <w:szCs w:val="20"/>
          <w:lang w:eastAsia="sk-SK"/>
        </w:rPr>
      </w:pPr>
      <w:r w:rsidRPr="00F471F9">
        <w:rPr>
          <w:rFonts w:cs="Arial"/>
          <w:bCs/>
          <w:sz w:val="20"/>
          <w:szCs w:val="20"/>
          <w:lang w:eastAsia="sk-SK"/>
        </w:rPr>
        <w:t xml:space="preserve">odbornú spôsobilosť autorizácie </w:t>
      </w:r>
      <w:r w:rsidR="0034196F" w:rsidRPr="00F76F54">
        <w:rPr>
          <w:rFonts w:cs="Arial"/>
          <w:color w:val="000000" w:themeColor="text1"/>
          <w:sz w:val="20"/>
          <w:szCs w:val="20"/>
        </w:rPr>
        <w:t>stupňa I3 – Inžinier pre statiku stavieb (§ 5 ods. 1b (3)) so zameraním na statiku a dynamiku a</w:t>
      </w:r>
      <w:r w:rsidR="0034196F" w:rsidRPr="00F471F9">
        <w:rPr>
          <w:rFonts w:cs="Arial"/>
          <w:bCs/>
          <w:sz w:val="20"/>
          <w:szCs w:val="20"/>
          <w:lang w:eastAsia="sk-SK"/>
        </w:rPr>
        <w:t xml:space="preserve"> </w:t>
      </w:r>
      <w:r w:rsidRPr="00F471F9">
        <w:rPr>
          <w:rFonts w:cs="Arial"/>
          <w:bCs/>
          <w:sz w:val="20"/>
          <w:szCs w:val="20"/>
          <w:lang w:eastAsia="sk-SK"/>
        </w:rPr>
        <w:t xml:space="preserve">stupňa I2 – Inžinier pre konštrukcie inžinierskych stavieb (§5 ods. 1b (2)) so zameraním na mosty alebo </w:t>
      </w:r>
      <w:r w:rsidR="0034196F" w:rsidRPr="00F76F54">
        <w:rPr>
          <w:rFonts w:cs="Arial"/>
          <w:color w:val="000000" w:themeColor="text1"/>
          <w:sz w:val="20"/>
          <w:szCs w:val="20"/>
        </w:rPr>
        <w:t>stupňa I3 – Inžinier pre statiku stavieb (§ 5 ods. 1b (3)) so zameraním na statiku a dynamiku a</w:t>
      </w:r>
      <w:r w:rsidR="0034196F" w:rsidRPr="00F471F9">
        <w:rPr>
          <w:rFonts w:cs="Arial"/>
          <w:bCs/>
          <w:sz w:val="20"/>
          <w:szCs w:val="20"/>
          <w:lang w:eastAsia="sk-SK"/>
        </w:rPr>
        <w:t xml:space="preserve"> </w:t>
      </w:r>
      <w:r w:rsidRPr="00F471F9">
        <w:rPr>
          <w:rFonts w:cs="Arial"/>
          <w:bCs/>
          <w:sz w:val="20"/>
          <w:szCs w:val="20"/>
          <w:lang w:eastAsia="sk-SK"/>
        </w:rPr>
        <w:t>stupňa A2 – Komplexné architektonické a</w:t>
      </w:r>
      <w:r>
        <w:rPr>
          <w:rFonts w:cs="Arial"/>
          <w:bCs/>
          <w:sz w:val="20"/>
          <w:szCs w:val="20"/>
          <w:lang w:eastAsia="sk-SK"/>
        </w:rPr>
        <w:t> </w:t>
      </w:r>
      <w:r w:rsidRPr="00F471F9">
        <w:rPr>
          <w:rFonts w:cs="Arial"/>
          <w:bCs/>
          <w:sz w:val="20"/>
          <w:szCs w:val="20"/>
          <w:lang w:eastAsia="sk-SK"/>
        </w:rPr>
        <w:t>inžinierske</w:t>
      </w:r>
      <w:r>
        <w:rPr>
          <w:rFonts w:cs="Arial"/>
          <w:bCs/>
          <w:sz w:val="20"/>
          <w:szCs w:val="20"/>
          <w:lang w:eastAsia="sk-SK"/>
        </w:rPr>
        <w:t xml:space="preserve"> </w:t>
      </w:r>
      <w:r w:rsidRPr="00F471F9">
        <w:rPr>
          <w:rFonts w:cs="Arial"/>
          <w:bCs/>
          <w:sz w:val="20"/>
          <w:szCs w:val="20"/>
          <w:lang w:eastAsia="sk-SK"/>
        </w:rPr>
        <w:t>služby v zmysle zákona č. 138/1992 Zb</w:t>
      </w:r>
      <w:r>
        <w:rPr>
          <w:rFonts w:cs="Arial"/>
          <w:bCs/>
          <w:sz w:val="20"/>
          <w:szCs w:val="20"/>
          <w:lang w:eastAsia="sk-SK"/>
        </w:rPr>
        <w:t>.</w:t>
      </w:r>
      <w:r w:rsidRPr="00F471F9">
        <w:rPr>
          <w:rFonts w:cs="Arial"/>
          <w:bCs/>
          <w:sz w:val="20"/>
          <w:szCs w:val="20"/>
          <w:lang w:eastAsia="sk-SK"/>
        </w:rPr>
        <w:t xml:space="preserve"> alebo </w:t>
      </w:r>
      <w:r w:rsidR="000C0B2D" w:rsidRPr="00D97D07">
        <w:rPr>
          <w:rFonts w:cs="Arial"/>
          <w:bCs/>
          <w:sz w:val="20"/>
          <w:szCs w:val="20"/>
          <w:lang w:eastAsia="x-none"/>
        </w:rPr>
        <w:t>ekvivalentný doklad platný v čase predloženia ponuky ako sken originálu alebo úradne osvedčenej fotokópie</w:t>
      </w:r>
      <w:r w:rsidRPr="00F471F9">
        <w:rPr>
          <w:rFonts w:cs="Arial"/>
          <w:bCs/>
          <w:sz w:val="20"/>
          <w:szCs w:val="20"/>
          <w:lang w:eastAsia="sk-SK"/>
        </w:rPr>
        <w:t>,</w:t>
      </w:r>
    </w:p>
    <w:p w14:paraId="79D09043" w14:textId="2D5F3253" w:rsidR="00FA41B3" w:rsidRPr="00F471F9" w:rsidRDefault="0087394F"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odbornú</w:t>
      </w:r>
      <w:r w:rsidRPr="00F471F9">
        <w:rPr>
          <w:rFonts w:cs="Arial"/>
          <w:bCs/>
          <w:sz w:val="20"/>
          <w:szCs w:val="20"/>
          <w:lang w:eastAsia="sk-SK"/>
        </w:rPr>
        <w:t xml:space="preserve"> </w:t>
      </w:r>
      <w:r w:rsidR="00FA41B3" w:rsidRPr="00F471F9">
        <w:rPr>
          <w:rFonts w:cs="Arial"/>
          <w:bCs/>
          <w:sz w:val="20"/>
          <w:szCs w:val="20"/>
          <w:lang w:eastAsia="sk-SK"/>
        </w:rPr>
        <w:t xml:space="preserve">prax v príslušnom odbore (projekčná činnosť mostných objektov v oblasti diaľnic, rýchlostných ciest a ciest I. </w:t>
      </w:r>
      <w:r w:rsidR="0034196F">
        <w:rPr>
          <w:rFonts w:cs="Arial"/>
          <w:bCs/>
          <w:sz w:val="20"/>
          <w:szCs w:val="20"/>
          <w:lang w:eastAsia="sk-SK"/>
        </w:rPr>
        <w:t xml:space="preserve">a II. </w:t>
      </w:r>
      <w:r w:rsidR="005C33F5">
        <w:rPr>
          <w:rFonts w:cs="Arial"/>
          <w:bCs/>
          <w:sz w:val="20"/>
          <w:szCs w:val="20"/>
          <w:lang w:eastAsia="sk-SK"/>
        </w:rPr>
        <w:t>triedy) min. 10 (desať</w:t>
      </w:r>
      <w:r w:rsidR="00FA41B3" w:rsidRPr="00F471F9">
        <w:rPr>
          <w:rFonts w:cs="Arial"/>
          <w:bCs/>
          <w:sz w:val="20"/>
          <w:szCs w:val="20"/>
          <w:lang w:eastAsia="sk-SK"/>
        </w:rPr>
        <w:t>) rokov</w:t>
      </w:r>
      <w:r w:rsidRPr="0087394F">
        <w:rPr>
          <w:rFonts w:cs="Arial"/>
          <w:sz w:val="20"/>
          <w:szCs w:val="20"/>
          <w:lang w:val="x-none" w:eastAsia="x-none"/>
        </w:rPr>
        <w:t xml:space="preserve"> </w:t>
      </w:r>
      <w:r w:rsidRPr="00D97D07">
        <w:rPr>
          <w:rFonts w:cs="Arial"/>
          <w:sz w:val="20"/>
          <w:szCs w:val="20"/>
          <w:lang w:val="x-none" w:eastAsia="x-none"/>
        </w:rPr>
        <w:t xml:space="preserve">preukázanú </w:t>
      </w:r>
      <w:r>
        <w:rPr>
          <w:rFonts w:cs="Arial"/>
          <w:sz w:val="20"/>
          <w:szCs w:val="20"/>
          <w:lang w:eastAsia="x-none"/>
        </w:rPr>
        <w:t xml:space="preserve">podľa </w:t>
      </w:r>
      <w:r>
        <w:rPr>
          <w:rFonts w:cs="Arial"/>
          <w:color w:val="000000"/>
          <w:sz w:val="20"/>
          <w:szCs w:val="20"/>
        </w:rPr>
        <w:t>Prílohy</w:t>
      </w:r>
      <w:r w:rsidRPr="00616DEC">
        <w:rPr>
          <w:rFonts w:cs="Arial"/>
          <w:color w:val="000000"/>
          <w:sz w:val="20"/>
          <w:szCs w:val="20"/>
        </w:rPr>
        <w:t xml:space="preserve"> č. 4 k</w:t>
      </w:r>
      <w:r>
        <w:rPr>
          <w:rFonts w:cs="Arial"/>
          <w:color w:val="000000"/>
          <w:sz w:val="20"/>
          <w:szCs w:val="20"/>
        </w:rPr>
        <w:t> tejto časti SP, t.j. ž</w:t>
      </w:r>
      <w:r w:rsidRPr="00616DEC">
        <w:rPr>
          <w:rFonts w:cs="Arial"/>
          <w:color w:val="000000"/>
          <w:sz w:val="20"/>
          <w:szCs w:val="20"/>
        </w:rPr>
        <w:t>ivotopis člena pracovnej skupiny</w:t>
      </w:r>
      <w:r w:rsidRPr="00D97D07">
        <w:rPr>
          <w:rFonts w:cs="Arial"/>
          <w:sz w:val="20"/>
          <w:szCs w:val="20"/>
          <w:lang w:val="x-none" w:eastAsia="x-none"/>
        </w:rPr>
        <w:t xml:space="preserve"> s názvami zákaziek, na ktorých vypracovaní sa zúčastňoval</w:t>
      </w:r>
      <w:r w:rsidR="00FA41B3" w:rsidRPr="00F471F9">
        <w:rPr>
          <w:rFonts w:cs="Arial"/>
          <w:bCs/>
          <w:sz w:val="20"/>
          <w:szCs w:val="20"/>
          <w:lang w:eastAsia="sk-SK"/>
        </w:rPr>
        <w:t>,</w:t>
      </w:r>
    </w:p>
    <w:p w14:paraId="6E3E0A88" w14:textId="49FD644B" w:rsidR="00FA41B3" w:rsidRPr="00F63F22" w:rsidRDefault="00A91CBB" w:rsidP="00F63F22">
      <w:pPr>
        <w:pStyle w:val="Odsekzoznamu"/>
        <w:numPr>
          <w:ilvl w:val="0"/>
          <w:numId w:val="78"/>
        </w:numPr>
        <w:spacing w:after="60"/>
        <w:ind w:left="567" w:hanging="283"/>
        <w:contextualSpacing/>
        <w:jc w:val="both"/>
        <w:rPr>
          <w:rFonts w:cs="Arial"/>
          <w:bCs/>
          <w:sz w:val="20"/>
          <w:szCs w:val="20"/>
          <w:lang w:eastAsia="sk-SK"/>
        </w:rPr>
      </w:pPr>
      <w:r w:rsidRPr="00F12579">
        <w:rPr>
          <w:rFonts w:cs="Arial"/>
          <w:bCs/>
          <w:sz w:val="20"/>
          <w:szCs w:val="20"/>
          <w:lang w:eastAsia="sk-SK"/>
        </w:rPr>
        <w:t>súčasne</w:t>
      </w:r>
      <w:r>
        <w:rPr>
          <w:rFonts w:cs="Arial"/>
          <w:bCs/>
          <w:sz w:val="20"/>
          <w:szCs w:val="20"/>
          <w:lang w:eastAsia="sk-SK"/>
        </w:rPr>
        <w:t xml:space="preserve"> </w:t>
      </w:r>
      <w:r w:rsidRPr="00F12579">
        <w:rPr>
          <w:rFonts w:cs="Arial"/>
          <w:bCs/>
          <w:sz w:val="20"/>
          <w:szCs w:val="20"/>
          <w:lang w:eastAsia="sk-SK"/>
        </w:rPr>
        <w:t xml:space="preserve">predloží </w:t>
      </w:r>
      <w:r w:rsidRPr="00824658">
        <w:rPr>
          <w:rFonts w:cs="Arial"/>
          <w:b/>
          <w:bCs/>
          <w:sz w:val="20"/>
          <w:szCs w:val="20"/>
          <w:lang w:eastAsia="sk-SK"/>
        </w:rPr>
        <w:t>zoznam projektov</w:t>
      </w:r>
      <w:r>
        <w:rPr>
          <w:rFonts w:cs="Arial"/>
          <w:b/>
          <w:bCs/>
          <w:sz w:val="20"/>
          <w:szCs w:val="20"/>
          <w:lang w:eastAsia="sk-SK"/>
        </w:rPr>
        <w:t xml:space="preserve"> (formou referenčných listov</w:t>
      </w:r>
      <w:r w:rsidR="0087394F" w:rsidRPr="0087394F">
        <w:rPr>
          <w:rFonts w:cs="Arial"/>
          <w:b/>
          <w:bCs/>
          <w:sz w:val="20"/>
          <w:szCs w:val="20"/>
          <w:lang w:eastAsia="sk-SK"/>
        </w:rPr>
        <w:t xml:space="preserve"> </w:t>
      </w:r>
      <w:r w:rsidR="0087394F">
        <w:rPr>
          <w:rFonts w:cs="Arial"/>
          <w:b/>
          <w:bCs/>
          <w:sz w:val="20"/>
          <w:szCs w:val="20"/>
          <w:lang w:eastAsia="sk-SK"/>
        </w:rPr>
        <w:t xml:space="preserve">podľa Prílohy č. 3 k tejto časti SP, t.j. </w:t>
      </w:r>
      <w:r w:rsidR="0087394F" w:rsidRPr="00616DEC">
        <w:rPr>
          <w:rFonts w:cs="Arial"/>
          <w:color w:val="000000"/>
          <w:sz w:val="20"/>
          <w:szCs w:val="20"/>
        </w:rPr>
        <w:t>Referenčný list člena pracovnej skupiny</w:t>
      </w:r>
      <w:r w:rsidR="0087394F">
        <w:rPr>
          <w:rFonts w:cs="Arial"/>
          <w:b/>
          <w:bCs/>
          <w:sz w:val="20"/>
          <w:szCs w:val="20"/>
          <w:lang w:eastAsia="sk-SK"/>
        </w:rPr>
        <w:t>, referenčný list</w:t>
      </w:r>
      <w:r>
        <w:rPr>
          <w:rFonts w:cs="Arial"/>
          <w:b/>
          <w:bCs/>
          <w:sz w:val="20"/>
          <w:szCs w:val="20"/>
          <w:lang w:eastAsia="sk-SK"/>
        </w:rPr>
        <w:t xml:space="preserve"> za každý projekt samostatne)</w:t>
      </w:r>
      <w:r w:rsidRPr="00F12579">
        <w:rPr>
          <w:rFonts w:cs="Arial"/>
          <w:bCs/>
          <w:sz w:val="20"/>
          <w:szCs w:val="20"/>
          <w:lang w:eastAsia="sk-SK"/>
        </w:rPr>
        <w:t xml:space="preserve">, v rámci ktorých vykonával činnosť zodpovedného projektanta mostných objektov pre cestnú dopravu s dĺžkou jedného mostného objektu min. </w:t>
      </w:r>
      <w:r>
        <w:rPr>
          <w:rFonts w:cs="Arial"/>
          <w:bCs/>
          <w:sz w:val="20"/>
          <w:szCs w:val="20"/>
          <w:lang w:eastAsia="sk-SK"/>
        </w:rPr>
        <w:t>60</w:t>
      </w:r>
      <w:r w:rsidRPr="00F12579">
        <w:rPr>
          <w:rFonts w:cs="Arial"/>
          <w:bCs/>
          <w:sz w:val="20"/>
          <w:szCs w:val="20"/>
          <w:lang w:eastAsia="sk-SK"/>
        </w:rPr>
        <w:t xml:space="preserve"> (</w:t>
      </w:r>
      <w:r>
        <w:rPr>
          <w:rFonts w:cs="Arial"/>
          <w:bCs/>
          <w:sz w:val="20"/>
          <w:szCs w:val="20"/>
          <w:lang w:eastAsia="sk-SK"/>
        </w:rPr>
        <w:t>šesťdesiat</w:t>
      </w:r>
      <w:r w:rsidRPr="00F12579">
        <w:rPr>
          <w:rFonts w:cs="Arial"/>
          <w:bCs/>
          <w:sz w:val="20"/>
          <w:szCs w:val="20"/>
          <w:lang w:eastAsia="sk-SK"/>
        </w:rPr>
        <w:t xml:space="preserve">) m, minimálne 2 (dva) projekty </w:t>
      </w:r>
      <w:r>
        <w:rPr>
          <w:rFonts w:cs="Arial"/>
          <w:bCs/>
          <w:sz w:val="20"/>
          <w:szCs w:val="20"/>
          <w:lang w:eastAsia="sk-SK"/>
        </w:rPr>
        <w:t xml:space="preserve">rovnakého </w:t>
      </w:r>
      <w:r w:rsidRPr="00F12579">
        <w:rPr>
          <w:rFonts w:cs="Arial"/>
          <w:bCs/>
          <w:sz w:val="20"/>
          <w:szCs w:val="20"/>
          <w:lang w:eastAsia="sk-SK"/>
        </w:rPr>
        <w:t>predmetu zákazky (DSP, DRS, DSP+DRS alebo, DP) pre diaľnice alebo rýchlostné cesty alebo cesty I.</w:t>
      </w:r>
      <w:r>
        <w:rPr>
          <w:rFonts w:cs="Arial"/>
          <w:bCs/>
          <w:sz w:val="20"/>
          <w:szCs w:val="20"/>
          <w:lang w:eastAsia="sk-SK"/>
        </w:rPr>
        <w:t xml:space="preserve"> alebo II.</w:t>
      </w:r>
      <w:r w:rsidRPr="00F12579">
        <w:rPr>
          <w:rFonts w:cs="Arial"/>
          <w:bCs/>
          <w:sz w:val="20"/>
          <w:szCs w:val="20"/>
          <w:lang w:eastAsia="sk-SK"/>
        </w:rPr>
        <w:t xml:space="preserve"> triedy, </w:t>
      </w:r>
      <w:r w:rsidR="00D35B6D" w:rsidRPr="00F12579">
        <w:rPr>
          <w:rFonts w:cs="Arial"/>
          <w:bCs/>
          <w:sz w:val="20"/>
          <w:szCs w:val="20"/>
          <w:lang w:eastAsia="sk-SK"/>
        </w:rPr>
        <w:t>za uplynulých 10 (desať) rokov</w:t>
      </w:r>
      <w:r w:rsidRPr="00F12579">
        <w:rPr>
          <w:rFonts w:cs="Arial"/>
          <w:bCs/>
          <w:sz w:val="20"/>
          <w:szCs w:val="20"/>
          <w:lang w:eastAsia="sk-SK"/>
        </w:rPr>
        <w:t>, ktoré sa rátajú spätne odo dňa vyhlásenia verejného obstarávania.</w:t>
      </w:r>
    </w:p>
    <w:p w14:paraId="542569AA" w14:textId="6F319415" w:rsidR="001E3E47" w:rsidRPr="00F471F9" w:rsidRDefault="00FA41B3" w:rsidP="001E3E47">
      <w:pPr>
        <w:widowControl w:val="0"/>
        <w:spacing w:after="60" w:line="240" w:lineRule="auto"/>
        <w:ind w:left="567"/>
        <w:jc w:val="both"/>
        <w:rPr>
          <w:rFonts w:ascii="Arial" w:hAnsi="Arial" w:cs="Arial"/>
          <w:sz w:val="20"/>
          <w:szCs w:val="20"/>
          <w:lang w:eastAsia="sk-SK"/>
        </w:rPr>
      </w:pPr>
      <w:r w:rsidRPr="00F12579">
        <w:rPr>
          <w:rFonts w:ascii="Arial" w:hAnsi="Arial" w:cs="Arial"/>
          <w:sz w:val="20"/>
          <w:szCs w:val="20"/>
          <w:lang w:eastAsia="sk-SK"/>
        </w:rPr>
        <w:t xml:space="preserve">Uchádzač môže uviesť viac ako 1 (jedného) zodpovedného projektanta pre mostnú časť v Prílohe č. 2 </w:t>
      </w:r>
      <w:r w:rsidR="005A1B1B" w:rsidRPr="005A1B1B">
        <w:rPr>
          <w:rFonts w:ascii="Arial" w:hAnsi="Arial" w:cs="Arial"/>
          <w:bCs/>
          <w:sz w:val="20"/>
          <w:szCs w:val="20"/>
          <w:lang w:eastAsia="sk-SK"/>
        </w:rPr>
        <w:t>časti A.3 Podmienky účasti uchádzačov týchto SP</w:t>
      </w:r>
      <w:r w:rsidRPr="00F12579">
        <w:rPr>
          <w:rFonts w:ascii="Arial" w:hAnsi="Arial" w:cs="Arial"/>
          <w:sz w:val="20"/>
          <w:szCs w:val="20"/>
          <w:lang w:eastAsia="sk-SK"/>
        </w:rPr>
        <w:t>. V prípade, že uchádzač uvedie viac ako 1 (jedného) zodpovedného projektanta pre mostnú časť, musia títo spĺňať stanovené podmienky účasti pre stanovenú pozíciu.</w:t>
      </w:r>
    </w:p>
    <w:p w14:paraId="658592F1" w14:textId="44D2F366" w:rsidR="00F473E6" w:rsidRDefault="00F473E6" w:rsidP="00825AE1">
      <w:pPr>
        <w:autoSpaceDE w:val="0"/>
        <w:autoSpaceDN w:val="0"/>
        <w:adjustRightInd w:val="0"/>
        <w:spacing w:after="0" w:line="240" w:lineRule="auto"/>
        <w:jc w:val="both"/>
        <w:rPr>
          <w:rFonts w:ascii="Arial" w:hAnsi="Arial" w:cs="Arial"/>
          <w:sz w:val="20"/>
          <w:szCs w:val="20"/>
          <w:lang w:eastAsia="sk-SK"/>
        </w:rPr>
      </w:pPr>
    </w:p>
    <w:p w14:paraId="2E8E1A00" w14:textId="0592A30B"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sz w:val="20"/>
          <w:szCs w:val="20"/>
          <w:lang w:eastAsia="sk-SK"/>
        </w:rPr>
        <w:t xml:space="preserve">Člen pracovnej skupiny, u ktorého sa v rámci podmienok účasti vyžaduje odborná spôsobilosť, predloží doklady o odbornej spôsobilosti v zmysle bodu 12.2 časti A.1 Pokyny pre </w:t>
      </w:r>
      <w:r w:rsidR="00F473E6">
        <w:rPr>
          <w:rFonts w:ascii="Arial" w:hAnsi="Arial" w:cs="Arial"/>
          <w:sz w:val="20"/>
          <w:szCs w:val="20"/>
          <w:lang w:eastAsia="sk-SK"/>
        </w:rPr>
        <w:t>záujemcov/</w:t>
      </w:r>
      <w:r w:rsidRPr="00F471F9">
        <w:rPr>
          <w:rFonts w:ascii="Arial" w:hAnsi="Arial" w:cs="Arial"/>
          <w:sz w:val="20"/>
          <w:szCs w:val="20"/>
          <w:lang w:eastAsia="sk-SK"/>
        </w:rPr>
        <w:t>uchádzačov súťažných podkladov.</w:t>
      </w:r>
    </w:p>
    <w:p w14:paraId="1C88434D"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p>
    <w:p w14:paraId="328A9786"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sz w:val="20"/>
          <w:szCs w:val="20"/>
          <w:lang w:eastAsia="sk-SK"/>
        </w:rPr>
        <w:t>Verejný obstarávateľ prijme aj iný</w:t>
      </w:r>
      <w:r>
        <w:rPr>
          <w:rFonts w:ascii="Arial" w:hAnsi="Arial" w:cs="Arial"/>
          <w:sz w:val="20"/>
          <w:szCs w:val="20"/>
          <w:lang w:eastAsia="sk-SK"/>
        </w:rPr>
        <w:t>,</w:t>
      </w:r>
      <w:r w:rsidRPr="00F471F9">
        <w:rPr>
          <w:rFonts w:ascii="Arial" w:hAnsi="Arial" w:cs="Arial"/>
          <w:sz w:val="20"/>
          <w:szCs w:val="20"/>
          <w:lang w:eastAsia="sk-SK"/>
        </w:rPr>
        <w:t xml:space="preserve"> obsahom a rozsahom rovnocenný doklad, resp. ekvivalentný doklad vydaný príslušnou inštitúciou, alebo orgánom iného štátu, v ktorom má uchádzač sídlo, ktorým uchádzač preukáže splnenie podmienok účasti.</w:t>
      </w:r>
    </w:p>
    <w:p w14:paraId="09E3AC27"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p>
    <w:p w14:paraId="7E4FF7AE" w14:textId="657EEC7D"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b/>
          <w:sz w:val="20"/>
          <w:szCs w:val="20"/>
          <w:lang w:eastAsia="sk-SK"/>
        </w:rPr>
        <w:t>Zoznam projektov</w:t>
      </w:r>
      <w:r w:rsidRPr="00F471F9">
        <w:rPr>
          <w:rFonts w:ascii="Arial" w:hAnsi="Arial" w:cs="Arial"/>
          <w:sz w:val="20"/>
          <w:szCs w:val="20"/>
          <w:lang w:eastAsia="sk-SK"/>
        </w:rPr>
        <w:t xml:space="preserve"> hlavného inžiniera projektu, zodpovedného projektanta pre cestnú časť, zodpovedné</w:t>
      </w:r>
      <w:r w:rsidR="00825AE1">
        <w:rPr>
          <w:rFonts w:ascii="Arial" w:hAnsi="Arial" w:cs="Arial"/>
          <w:sz w:val="20"/>
          <w:szCs w:val="20"/>
          <w:lang w:eastAsia="sk-SK"/>
        </w:rPr>
        <w:t>ho projektanta pre mostnú časť</w:t>
      </w:r>
      <w:r>
        <w:rPr>
          <w:rFonts w:ascii="Arial" w:hAnsi="Arial" w:cs="Arial"/>
          <w:sz w:val="20"/>
          <w:szCs w:val="20"/>
          <w:lang w:eastAsia="sk-SK"/>
        </w:rPr>
        <w:t xml:space="preserve"> musí byť predložený formou referenčných listov, podľa prílohy č. 3 k časti A.3 Podmienky účasti uchádzačov týchto SP.</w:t>
      </w:r>
      <w:r w:rsidRPr="00F471F9">
        <w:rPr>
          <w:rFonts w:ascii="Arial" w:hAnsi="Arial" w:cs="Arial"/>
          <w:sz w:val="20"/>
          <w:szCs w:val="20"/>
          <w:lang w:eastAsia="sk-SK"/>
        </w:rPr>
        <w:t xml:space="preserve"> </w:t>
      </w:r>
    </w:p>
    <w:p w14:paraId="5CDDD229"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p>
    <w:p w14:paraId="44D443CA" w14:textId="180C5EA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sz w:val="20"/>
          <w:szCs w:val="20"/>
          <w:lang w:eastAsia="sk-SK"/>
        </w:rPr>
        <w:t xml:space="preserve">Predložený </w:t>
      </w:r>
      <w:r w:rsidRPr="00F471F9">
        <w:rPr>
          <w:rFonts w:ascii="Arial" w:hAnsi="Arial" w:cs="Arial"/>
          <w:b/>
          <w:sz w:val="20"/>
          <w:szCs w:val="20"/>
          <w:lang w:eastAsia="sk-SK"/>
        </w:rPr>
        <w:t>profesijný životopis</w:t>
      </w:r>
      <w:r w:rsidRPr="00F471F9">
        <w:rPr>
          <w:rFonts w:ascii="Arial" w:hAnsi="Arial" w:cs="Arial"/>
          <w:sz w:val="20"/>
          <w:szCs w:val="20"/>
          <w:lang w:eastAsia="sk-SK"/>
        </w:rPr>
        <w:t xml:space="preserve"> člena pracovnej skupiny </w:t>
      </w:r>
      <w:r w:rsidR="00F473E6" w:rsidRPr="00F473E6">
        <w:rPr>
          <w:rFonts w:ascii="Arial" w:hAnsi="Arial" w:cs="Arial"/>
          <w:sz w:val="20"/>
          <w:szCs w:val="20"/>
          <w:lang w:eastAsia="sk-SK"/>
        </w:rPr>
        <w:t>podľa Prílohy č. 4 k tejto časti SP</w:t>
      </w:r>
      <w:r w:rsidR="00F473E6" w:rsidRPr="00F471F9">
        <w:rPr>
          <w:rFonts w:ascii="Arial" w:hAnsi="Arial" w:cs="Arial"/>
          <w:sz w:val="20"/>
          <w:szCs w:val="20"/>
          <w:lang w:eastAsia="sk-SK"/>
        </w:rPr>
        <w:t xml:space="preserve"> </w:t>
      </w:r>
      <w:r w:rsidRPr="00F471F9">
        <w:rPr>
          <w:rFonts w:ascii="Arial" w:hAnsi="Arial" w:cs="Arial"/>
          <w:sz w:val="20"/>
          <w:szCs w:val="20"/>
          <w:lang w:eastAsia="sk-SK"/>
        </w:rPr>
        <w:t xml:space="preserve">(podpísaný príslušným členom pracovnej skupiny) </w:t>
      </w:r>
      <w:r w:rsidRPr="00F471F9">
        <w:rPr>
          <w:rFonts w:ascii="Arial" w:hAnsi="Arial" w:cs="Arial"/>
          <w:b/>
          <w:sz w:val="20"/>
          <w:szCs w:val="20"/>
          <w:lang w:eastAsia="sk-SK"/>
        </w:rPr>
        <w:t>musí obsahovať</w:t>
      </w:r>
      <w:r w:rsidRPr="00F471F9">
        <w:rPr>
          <w:rFonts w:ascii="Arial" w:hAnsi="Arial" w:cs="Arial"/>
          <w:sz w:val="20"/>
          <w:szCs w:val="20"/>
          <w:lang w:eastAsia="sk-SK"/>
        </w:rPr>
        <w:t xml:space="preserve"> minimálne:</w:t>
      </w:r>
    </w:p>
    <w:p w14:paraId="1E396E82" w14:textId="77777777" w:rsidR="00FA41B3" w:rsidRPr="00F471F9" w:rsidRDefault="00FA41B3" w:rsidP="00AD796A">
      <w:pPr>
        <w:pStyle w:val="Odsekzoznamu"/>
        <w:numPr>
          <w:ilvl w:val="0"/>
          <w:numId w:val="79"/>
        </w:numPr>
        <w:spacing w:before="40" w:after="60"/>
        <w:ind w:left="567" w:hanging="283"/>
        <w:contextualSpacing/>
        <w:jc w:val="both"/>
        <w:rPr>
          <w:rFonts w:cs="Arial"/>
          <w:bCs/>
          <w:sz w:val="20"/>
          <w:szCs w:val="20"/>
          <w:lang w:eastAsia="sk-SK"/>
        </w:rPr>
      </w:pPr>
      <w:r w:rsidRPr="00F471F9">
        <w:rPr>
          <w:rFonts w:cs="Arial"/>
          <w:bCs/>
          <w:sz w:val="20"/>
          <w:szCs w:val="20"/>
          <w:lang w:eastAsia="sk-SK"/>
        </w:rPr>
        <w:t xml:space="preserve">meno a priezvisko príslušného člena pracovnej skupiny, </w:t>
      </w:r>
    </w:p>
    <w:p w14:paraId="1C5127B4" w14:textId="77777777" w:rsidR="00FA41B3" w:rsidRPr="00F471F9" w:rsidRDefault="00FA41B3" w:rsidP="00AD796A">
      <w:pPr>
        <w:pStyle w:val="Odsekzoznamu"/>
        <w:numPr>
          <w:ilvl w:val="0"/>
          <w:numId w:val="79"/>
        </w:numPr>
        <w:spacing w:before="40" w:after="60"/>
        <w:ind w:left="567" w:hanging="283"/>
        <w:contextualSpacing/>
        <w:jc w:val="both"/>
        <w:rPr>
          <w:rFonts w:cs="Arial"/>
          <w:sz w:val="20"/>
          <w:szCs w:val="20"/>
          <w:lang w:eastAsia="sk-SK"/>
        </w:rPr>
      </w:pPr>
      <w:r w:rsidRPr="00F471F9">
        <w:rPr>
          <w:rFonts w:cs="Arial"/>
          <w:bCs/>
          <w:sz w:val="20"/>
          <w:szCs w:val="20"/>
          <w:lang w:eastAsia="sk-SK"/>
        </w:rPr>
        <w:t>opis/zoznam odbornej praxe</w:t>
      </w:r>
      <w:r w:rsidRPr="00F471F9">
        <w:rPr>
          <w:rFonts w:cs="Arial"/>
          <w:sz w:val="20"/>
          <w:szCs w:val="20"/>
          <w:lang w:eastAsia="sk-SK"/>
        </w:rPr>
        <w:t>:</w:t>
      </w:r>
    </w:p>
    <w:p w14:paraId="706CD9E3"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lastRenderedPageBreak/>
        <w:t xml:space="preserve">pracovná pozícia, </w:t>
      </w:r>
    </w:p>
    <w:p w14:paraId="1AEFCDD5"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opis pracovnej náplne/odborné skúsenosti,</w:t>
      </w:r>
    </w:p>
    <w:p w14:paraId="7CB81B4C"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miesto, mesiac a rok plnenia/zamestnania,</w:t>
      </w:r>
    </w:p>
    <w:p w14:paraId="3DFC3848"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 xml:space="preserve">zamestnávateľ/objednávateľ, </w:t>
      </w:r>
    </w:p>
    <w:p w14:paraId="4648EF99" w14:textId="038F7130" w:rsidR="001E3E47" w:rsidRDefault="00FA41B3" w:rsidP="00D35B6D">
      <w:pPr>
        <w:pStyle w:val="Odsekzoznamu"/>
        <w:numPr>
          <w:ilvl w:val="0"/>
          <w:numId w:val="79"/>
        </w:numPr>
        <w:spacing w:before="40" w:after="60"/>
        <w:ind w:left="567" w:hanging="283"/>
        <w:contextualSpacing/>
        <w:jc w:val="both"/>
        <w:rPr>
          <w:rFonts w:cs="Arial"/>
          <w:bCs/>
          <w:sz w:val="20"/>
          <w:szCs w:val="20"/>
          <w:lang w:eastAsia="sk-SK"/>
        </w:rPr>
      </w:pPr>
      <w:r w:rsidRPr="00F471F9">
        <w:rPr>
          <w:rFonts w:cs="Arial"/>
          <w:bCs/>
          <w:sz w:val="20"/>
          <w:szCs w:val="20"/>
          <w:lang w:eastAsia="sk-SK"/>
        </w:rPr>
        <w:t>ostatné relevantné informácie vo vzťahu k odbornému vzdelaniu, zručnostiam a praxi.</w:t>
      </w:r>
    </w:p>
    <w:p w14:paraId="30F5F5F6" w14:textId="77777777" w:rsidR="00D35B6D" w:rsidRPr="00D35B6D" w:rsidRDefault="00D35B6D" w:rsidP="00D35B6D">
      <w:pPr>
        <w:pStyle w:val="Odsekzoznamu"/>
        <w:spacing w:before="40" w:after="60"/>
        <w:ind w:left="567"/>
        <w:contextualSpacing/>
        <w:jc w:val="both"/>
        <w:rPr>
          <w:rFonts w:cs="Arial"/>
          <w:bCs/>
          <w:sz w:val="20"/>
          <w:szCs w:val="20"/>
          <w:lang w:eastAsia="sk-SK"/>
        </w:rPr>
      </w:pPr>
    </w:p>
    <w:p w14:paraId="25FF9877" w14:textId="55401475" w:rsidR="00FA41B3" w:rsidRPr="00256AAA" w:rsidRDefault="00F473E6" w:rsidP="00AD796A">
      <w:pPr>
        <w:pStyle w:val="00-050"/>
        <w:numPr>
          <w:ilvl w:val="0"/>
          <w:numId w:val="82"/>
        </w:numPr>
        <w:spacing w:after="60"/>
        <w:ind w:left="284" w:hanging="284"/>
        <w:rPr>
          <w:sz w:val="20"/>
        </w:rPr>
      </w:pPr>
      <w:r>
        <w:rPr>
          <w:rFonts w:cs="Arial"/>
          <w:sz w:val="20"/>
          <w:shd w:val="clear" w:color="auto" w:fill="FFFFFF"/>
        </w:rPr>
        <w:t>Uchádzač alebo z</w:t>
      </w:r>
      <w:r w:rsidRPr="008F6990">
        <w:rPr>
          <w:rFonts w:cs="Arial"/>
          <w:sz w:val="20"/>
          <w:shd w:val="clear" w:color="auto" w:fill="FFFFFF"/>
        </w:rPr>
        <w:t xml:space="preserve">áujemca môže na preukázanie technickej spôsobilosti alebo odbornej spôsobilosti využiť technické a odborné kapacity inej osoby, bez ohľadu na ich právny vzťah. V takomto prípade musí </w:t>
      </w:r>
      <w:r>
        <w:rPr>
          <w:rFonts w:cs="Arial"/>
          <w:sz w:val="20"/>
          <w:shd w:val="clear" w:color="auto" w:fill="FFFFFF"/>
        </w:rPr>
        <w:t xml:space="preserve">uchádzač alebo </w:t>
      </w:r>
      <w:r w:rsidRPr="008F6990">
        <w:rPr>
          <w:rFonts w:cs="Arial"/>
          <w:sz w:val="20"/>
          <w:shd w:val="clear" w:color="auto" w:fill="FFFFFF"/>
        </w:rPr>
        <w:t>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w:t>
      </w:r>
      <w:r>
        <w:rPr>
          <w:rFonts w:cs="Arial"/>
          <w:sz w:val="20"/>
          <w:shd w:val="clear" w:color="auto" w:fill="FFFFFF"/>
        </w:rPr>
        <w:t xml:space="preserve"> alebo uchádzač</w:t>
      </w:r>
      <w:r w:rsidRPr="008F6990">
        <w:rPr>
          <w:rFonts w:cs="Arial"/>
          <w:sz w:val="20"/>
          <w:shd w:val="clear" w:color="auto" w:fill="FFFFFF"/>
        </w:rPr>
        <w:t xml:space="preserve">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záujemcovi </w:t>
      </w:r>
      <w:r>
        <w:rPr>
          <w:rFonts w:cs="Arial"/>
          <w:sz w:val="20"/>
          <w:shd w:val="clear" w:color="auto" w:fill="FFFFFF"/>
        </w:rPr>
        <w:t xml:space="preserve">alebo uchádzačovi </w:t>
      </w:r>
      <w:r w:rsidRPr="008F6990">
        <w:rPr>
          <w:rFonts w:cs="Arial"/>
          <w:sz w:val="20"/>
          <w:shd w:val="clear" w:color="auto" w:fill="FFFFFF"/>
        </w:rPr>
        <w:t xml:space="preserve">poskytnuté. Ak ide o požiadavku súvisiacu so vzdelaním, odbornou kvalifikáciou alebo relevantnými odbornými skúsenosťami najmä podľa § 34 odseku 1 písm. g) zákona, </w:t>
      </w:r>
      <w:r>
        <w:rPr>
          <w:rFonts w:cs="Arial"/>
          <w:sz w:val="20"/>
          <w:shd w:val="clear" w:color="auto" w:fill="FFFFFF"/>
        </w:rPr>
        <w:t xml:space="preserve">uchádzač alebo </w:t>
      </w:r>
      <w:r w:rsidRPr="008F6990">
        <w:rPr>
          <w:rFonts w:cs="Arial"/>
          <w:sz w:val="20"/>
          <w:shd w:val="clear" w:color="auto" w:fill="FFFFFF"/>
        </w:rPr>
        <w:t>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zákona.</w:t>
      </w:r>
    </w:p>
    <w:p w14:paraId="5988E472" w14:textId="77777777" w:rsidR="00FA41B3" w:rsidRDefault="00FA41B3" w:rsidP="00FA41B3">
      <w:pPr>
        <w:spacing w:after="60" w:line="240" w:lineRule="auto"/>
        <w:jc w:val="both"/>
        <w:rPr>
          <w:rFonts w:ascii="Arial" w:hAnsi="Arial" w:cs="Arial"/>
          <w:bCs/>
          <w:iCs/>
          <w:sz w:val="20"/>
          <w:szCs w:val="20"/>
          <w:lang w:eastAsia="sk-SK"/>
        </w:rPr>
      </w:pPr>
    </w:p>
    <w:p w14:paraId="73B0D3BC" w14:textId="77777777" w:rsidR="00FA41B3" w:rsidRPr="00256AAA" w:rsidRDefault="00FA41B3" w:rsidP="00AD796A">
      <w:pPr>
        <w:pStyle w:val="00-050"/>
        <w:numPr>
          <w:ilvl w:val="0"/>
          <w:numId w:val="82"/>
        </w:numPr>
        <w:spacing w:after="60"/>
        <w:ind w:left="284" w:hanging="284"/>
        <w:rPr>
          <w:sz w:val="20"/>
        </w:rPr>
      </w:pPr>
      <w:r w:rsidRPr="00256AAA">
        <w:rPr>
          <w:sz w:val="20"/>
        </w:rPr>
        <w:t>Skupina dodávateľov preukazuje splnenie podmienok účasti týkajúcich sa technickej spôsobilosti alebo odbornej spôsobilosti za všetkých členov skupiny spoločne.</w:t>
      </w:r>
    </w:p>
    <w:p w14:paraId="61B7C9D5" w14:textId="77777777" w:rsidR="00FA41B3" w:rsidRPr="00256AAA" w:rsidRDefault="00FA41B3" w:rsidP="00FA41B3">
      <w:pPr>
        <w:pStyle w:val="00-050"/>
        <w:spacing w:after="60"/>
        <w:ind w:firstLine="0"/>
        <w:rPr>
          <w:sz w:val="20"/>
        </w:rPr>
      </w:pPr>
    </w:p>
    <w:p w14:paraId="560D1F5D" w14:textId="3F534B08" w:rsidR="00FA41B3" w:rsidRDefault="00FA41B3" w:rsidP="00371923">
      <w:pPr>
        <w:pStyle w:val="00-050"/>
        <w:numPr>
          <w:ilvl w:val="0"/>
          <w:numId w:val="82"/>
        </w:numPr>
        <w:spacing w:after="60"/>
        <w:ind w:left="284" w:hanging="284"/>
      </w:pPr>
      <w:r w:rsidRPr="00256AAA">
        <w:rPr>
          <w:sz w:val="20"/>
        </w:rPr>
        <w:t>Hospodársky subjekt môže predbežne nahradiť doklady na preukázanie splnenia podmienok účasti Jednotným európskym dokumentom (JED) podľa § 39 ZVO. Uchádzač vyplní časti I. až III. JED-u a môže vyplniť len oddiel α: GLOBÁLNY ÚDAJ PRE VŠETKY PODMIENKY ÚČASTI časti IV. JED-u bez toho, aby musel vyplniť iné oddiely časti IV. JED-u.</w:t>
      </w:r>
    </w:p>
    <w:p w14:paraId="50791265" w14:textId="77777777" w:rsidR="00FA41B3" w:rsidRDefault="00FA41B3" w:rsidP="00FA41B3">
      <w:pPr>
        <w:spacing w:after="60" w:line="240" w:lineRule="auto"/>
        <w:jc w:val="both"/>
        <w:rPr>
          <w:rFonts w:ascii="Arial" w:hAnsi="Arial" w:cs="Arial"/>
          <w:bCs/>
          <w:sz w:val="20"/>
          <w:szCs w:val="20"/>
          <w:lang w:eastAsia="sk-SK"/>
        </w:rPr>
      </w:pPr>
    </w:p>
    <w:p w14:paraId="4463D38F" w14:textId="4174973A" w:rsidR="00FA41B3" w:rsidRDefault="00FA41B3" w:rsidP="00FA41B3">
      <w:pPr>
        <w:spacing w:after="60" w:line="240" w:lineRule="auto"/>
        <w:jc w:val="both"/>
        <w:rPr>
          <w:rFonts w:ascii="Arial" w:hAnsi="Arial" w:cs="Arial"/>
          <w:bCs/>
          <w:sz w:val="20"/>
          <w:szCs w:val="20"/>
          <w:lang w:eastAsia="sk-SK"/>
        </w:rPr>
      </w:pPr>
    </w:p>
    <w:p w14:paraId="30DA6769" w14:textId="71971369" w:rsidR="00D35B6D" w:rsidRDefault="00D35B6D" w:rsidP="00FA41B3">
      <w:pPr>
        <w:spacing w:after="60" w:line="240" w:lineRule="auto"/>
        <w:jc w:val="both"/>
        <w:rPr>
          <w:rFonts w:ascii="Arial" w:hAnsi="Arial" w:cs="Arial"/>
          <w:bCs/>
          <w:sz w:val="20"/>
          <w:szCs w:val="20"/>
          <w:lang w:eastAsia="sk-SK"/>
        </w:rPr>
      </w:pPr>
    </w:p>
    <w:p w14:paraId="4BD098EE" w14:textId="61DBDA76" w:rsidR="00D35B6D" w:rsidRDefault="00D35B6D" w:rsidP="00FA41B3">
      <w:pPr>
        <w:spacing w:after="60" w:line="240" w:lineRule="auto"/>
        <w:jc w:val="both"/>
        <w:rPr>
          <w:rFonts w:ascii="Arial" w:hAnsi="Arial" w:cs="Arial"/>
          <w:bCs/>
          <w:sz w:val="20"/>
          <w:szCs w:val="20"/>
          <w:lang w:eastAsia="sk-SK"/>
        </w:rPr>
      </w:pPr>
    </w:p>
    <w:p w14:paraId="4A58BE01" w14:textId="3D47F20E" w:rsidR="00D35B6D" w:rsidRDefault="00D35B6D" w:rsidP="00FA41B3">
      <w:pPr>
        <w:spacing w:after="60" w:line="240" w:lineRule="auto"/>
        <w:jc w:val="both"/>
        <w:rPr>
          <w:rFonts w:ascii="Arial" w:hAnsi="Arial" w:cs="Arial"/>
          <w:bCs/>
          <w:sz w:val="20"/>
          <w:szCs w:val="20"/>
          <w:lang w:eastAsia="sk-SK"/>
        </w:rPr>
      </w:pPr>
    </w:p>
    <w:p w14:paraId="0C1DDDFA" w14:textId="18B6B3FD" w:rsidR="00D35B6D" w:rsidRDefault="00D35B6D" w:rsidP="00FA41B3">
      <w:pPr>
        <w:spacing w:after="60" w:line="240" w:lineRule="auto"/>
        <w:jc w:val="both"/>
        <w:rPr>
          <w:rFonts w:ascii="Arial" w:hAnsi="Arial" w:cs="Arial"/>
          <w:bCs/>
          <w:sz w:val="20"/>
          <w:szCs w:val="20"/>
          <w:lang w:eastAsia="sk-SK"/>
        </w:rPr>
      </w:pPr>
    </w:p>
    <w:p w14:paraId="3423C1D5" w14:textId="1B084B07" w:rsidR="00D35B6D" w:rsidRDefault="00D35B6D" w:rsidP="00FA41B3">
      <w:pPr>
        <w:spacing w:after="60" w:line="240" w:lineRule="auto"/>
        <w:jc w:val="both"/>
        <w:rPr>
          <w:rFonts w:ascii="Arial" w:hAnsi="Arial" w:cs="Arial"/>
          <w:bCs/>
          <w:sz w:val="20"/>
          <w:szCs w:val="20"/>
          <w:lang w:eastAsia="sk-SK"/>
        </w:rPr>
      </w:pPr>
    </w:p>
    <w:p w14:paraId="283314E6" w14:textId="0245FD8E" w:rsidR="00D35B6D" w:rsidRDefault="00D35B6D" w:rsidP="00FA41B3">
      <w:pPr>
        <w:spacing w:after="60" w:line="240" w:lineRule="auto"/>
        <w:jc w:val="both"/>
        <w:rPr>
          <w:rFonts w:ascii="Arial" w:hAnsi="Arial" w:cs="Arial"/>
          <w:bCs/>
          <w:sz w:val="20"/>
          <w:szCs w:val="20"/>
          <w:lang w:eastAsia="sk-SK"/>
        </w:rPr>
      </w:pPr>
    </w:p>
    <w:p w14:paraId="521CD719" w14:textId="2CF6F901" w:rsidR="00D35B6D" w:rsidRDefault="00D35B6D" w:rsidP="00FA41B3">
      <w:pPr>
        <w:spacing w:after="60" w:line="240" w:lineRule="auto"/>
        <w:jc w:val="both"/>
        <w:rPr>
          <w:rFonts w:ascii="Arial" w:hAnsi="Arial" w:cs="Arial"/>
          <w:bCs/>
          <w:sz w:val="20"/>
          <w:szCs w:val="20"/>
          <w:lang w:eastAsia="sk-SK"/>
        </w:rPr>
      </w:pPr>
    </w:p>
    <w:p w14:paraId="19BB71D5" w14:textId="51A3CB7E" w:rsidR="00D35B6D" w:rsidRDefault="00D35B6D" w:rsidP="00FA41B3">
      <w:pPr>
        <w:spacing w:after="60" w:line="240" w:lineRule="auto"/>
        <w:jc w:val="both"/>
        <w:rPr>
          <w:rFonts w:ascii="Arial" w:hAnsi="Arial" w:cs="Arial"/>
          <w:bCs/>
          <w:sz w:val="20"/>
          <w:szCs w:val="20"/>
          <w:lang w:eastAsia="sk-SK"/>
        </w:rPr>
      </w:pPr>
    </w:p>
    <w:p w14:paraId="13C285DB" w14:textId="62023ED4" w:rsidR="00D35B6D" w:rsidRDefault="00D35B6D" w:rsidP="00FA41B3">
      <w:pPr>
        <w:spacing w:after="60" w:line="240" w:lineRule="auto"/>
        <w:jc w:val="both"/>
        <w:rPr>
          <w:rFonts w:ascii="Arial" w:hAnsi="Arial" w:cs="Arial"/>
          <w:bCs/>
          <w:sz w:val="20"/>
          <w:szCs w:val="20"/>
          <w:lang w:eastAsia="sk-SK"/>
        </w:rPr>
      </w:pPr>
    </w:p>
    <w:p w14:paraId="0B312D1A" w14:textId="03EE8870" w:rsidR="00D35B6D" w:rsidRDefault="00D35B6D" w:rsidP="00FA41B3">
      <w:pPr>
        <w:spacing w:after="60" w:line="240" w:lineRule="auto"/>
        <w:jc w:val="both"/>
        <w:rPr>
          <w:rFonts w:ascii="Arial" w:hAnsi="Arial" w:cs="Arial"/>
          <w:bCs/>
          <w:sz w:val="20"/>
          <w:szCs w:val="20"/>
          <w:lang w:eastAsia="sk-SK"/>
        </w:rPr>
      </w:pPr>
    </w:p>
    <w:p w14:paraId="70F4F35F" w14:textId="570E8BD7" w:rsidR="00D35B6D" w:rsidRDefault="00D35B6D" w:rsidP="00FA41B3">
      <w:pPr>
        <w:spacing w:after="60" w:line="240" w:lineRule="auto"/>
        <w:jc w:val="both"/>
        <w:rPr>
          <w:rFonts w:ascii="Arial" w:hAnsi="Arial" w:cs="Arial"/>
          <w:bCs/>
          <w:sz w:val="20"/>
          <w:szCs w:val="20"/>
          <w:lang w:eastAsia="sk-SK"/>
        </w:rPr>
      </w:pPr>
    </w:p>
    <w:p w14:paraId="6BC7E126" w14:textId="46ADADEF" w:rsidR="00D35B6D" w:rsidRDefault="00D35B6D" w:rsidP="00FA41B3">
      <w:pPr>
        <w:spacing w:after="60" w:line="240" w:lineRule="auto"/>
        <w:jc w:val="both"/>
        <w:rPr>
          <w:rFonts w:ascii="Arial" w:hAnsi="Arial" w:cs="Arial"/>
          <w:bCs/>
          <w:sz w:val="20"/>
          <w:szCs w:val="20"/>
          <w:lang w:eastAsia="sk-SK"/>
        </w:rPr>
      </w:pPr>
    </w:p>
    <w:p w14:paraId="0FF67ECC" w14:textId="2ADE11C2" w:rsidR="00D35B6D" w:rsidRDefault="00D35B6D" w:rsidP="00FA41B3">
      <w:pPr>
        <w:spacing w:after="60" w:line="240" w:lineRule="auto"/>
        <w:jc w:val="both"/>
        <w:rPr>
          <w:rFonts w:ascii="Arial" w:hAnsi="Arial" w:cs="Arial"/>
          <w:bCs/>
          <w:sz w:val="20"/>
          <w:szCs w:val="20"/>
          <w:lang w:eastAsia="sk-SK"/>
        </w:rPr>
      </w:pPr>
    </w:p>
    <w:p w14:paraId="6D3D1BE1" w14:textId="0C2CC688" w:rsidR="00D35B6D" w:rsidRDefault="00D35B6D" w:rsidP="00FA41B3">
      <w:pPr>
        <w:spacing w:after="60" w:line="240" w:lineRule="auto"/>
        <w:jc w:val="both"/>
        <w:rPr>
          <w:rFonts w:ascii="Arial" w:hAnsi="Arial" w:cs="Arial"/>
          <w:bCs/>
          <w:sz w:val="20"/>
          <w:szCs w:val="20"/>
          <w:lang w:eastAsia="sk-SK"/>
        </w:rPr>
      </w:pPr>
    </w:p>
    <w:p w14:paraId="03FF771F" w14:textId="64B1DD14" w:rsidR="00371923" w:rsidRPr="00256AAA" w:rsidRDefault="00371923" w:rsidP="00FA41B3">
      <w:pPr>
        <w:spacing w:after="60" w:line="240" w:lineRule="auto"/>
        <w:jc w:val="both"/>
        <w:rPr>
          <w:rFonts w:ascii="Arial" w:hAnsi="Arial" w:cs="Arial"/>
          <w:bCs/>
          <w:sz w:val="20"/>
          <w:szCs w:val="20"/>
          <w:lang w:eastAsia="sk-SK"/>
        </w:rPr>
      </w:pPr>
    </w:p>
    <w:p w14:paraId="44B7DF47" w14:textId="29DC9852" w:rsidR="00FA41B3" w:rsidRPr="00F471F9" w:rsidRDefault="00FA41B3" w:rsidP="00FA41B3">
      <w:pPr>
        <w:spacing w:after="60" w:line="240" w:lineRule="auto"/>
        <w:jc w:val="both"/>
        <w:rPr>
          <w:rFonts w:ascii="Arial" w:hAnsi="Arial" w:cs="Arial"/>
          <w:b/>
          <w:sz w:val="20"/>
          <w:szCs w:val="20"/>
          <w:lang w:eastAsia="sk-SK"/>
        </w:rPr>
      </w:pPr>
      <w:r w:rsidRPr="00F471F9">
        <w:rPr>
          <w:rFonts w:ascii="Arial" w:hAnsi="Arial" w:cs="Arial"/>
          <w:b/>
          <w:sz w:val="20"/>
          <w:szCs w:val="20"/>
          <w:lang w:eastAsia="sk-SK"/>
        </w:rPr>
        <w:t>Prílohy</w:t>
      </w:r>
      <w:r w:rsidR="00F473E6" w:rsidRPr="00F473E6">
        <w:t xml:space="preserve"> </w:t>
      </w:r>
      <w:r w:rsidR="00F473E6" w:rsidRPr="00F473E6">
        <w:rPr>
          <w:rFonts w:ascii="Arial" w:hAnsi="Arial" w:cs="Arial"/>
          <w:b/>
          <w:sz w:val="20"/>
          <w:szCs w:val="20"/>
          <w:lang w:eastAsia="sk-SK"/>
        </w:rPr>
        <w:t>k časti A.3</w:t>
      </w:r>
      <w:r w:rsidRPr="00F471F9">
        <w:rPr>
          <w:rFonts w:ascii="Arial" w:hAnsi="Arial" w:cs="Arial"/>
          <w:b/>
          <w:sz w:val="20"/>
          <w:szCs w:val="20"/>
          <w:lang w:eastAsia="sk-SK"/>
        </w:rPr>
        <w:t>:</w:t>
      </w:r>
    </w:p>
    <w:p w14:paraId="5CFD87D3" w14:textId="77777777" w:rsidR="00FA41B3" w:rsidRPr="00F471F9"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1</w:t>
      </w:r>
      <w:r w:rsidRPr="00F471F9">
        <w:rPr>
          <w:rFonts w:ascii="Arial" w:hAnsi="Arial" w:cs="Arial"/>
          <w:sz w:val="20"/>
          <w:szCs w:val="20"/>
          <w:lang w:eastAsia="sk-SK"/>
        </w:rPr>
        <w:tab/>
        <w:t xml:space="preserve">Jednotný európsky dokument </w:t>
      </w:r>
    </w:p>
    <w:p w14:paraId="05508C1D" w14:textId="77777777" w:rsidR="00FA41B3" w:rsidRPr="00F471F9"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lastRenderedPageBreak/>
        <w:t>Príloha č. 2</w:t>
      </w:r>
      <w:r w:rsidRPr="00F471F9">
        <w:rPr>
          <w:rFonts w:ascii="Arial" w:hAnsi="Arial" w:cs="Arial"/>
          <w:sz w:val="20"/>
          <w:szCs w:val="20"/>
          <w:lang w:eastAsia="sk-SK"/>
        </w:rPr>
        <w:tab/>
        <w:t>Zoznam členov pracovnej skupiny</w:t>
      </w:r>
    </w:p>
    <w:p w14:paraId="7E1BDB92" w14:textId="77777777" w:rsidR="00FA41B3" w:rsidRPr="00F471F9"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3</w:t>
      </w:r>
      <w:r w:rsidRPr="00F471F9">
        <w:rPr>
          <w:rFonts w:ascii="Arial" w:hAnsi="Arial" w:cs="Arial"/>
          <w:sz w:val="20"/>
          <w:szCs w:val="20"/>
          <w:lang w:eastAsia="sk-SK"/>
        </w:rPr>
        <w:tab/>
        <w:t>Referenčný list pracovnej skupiny</w:t>
      </w:r>
    </w:p>
    <w:p w14:paraId="0DC3623C" w14:textId="3B3D19D4" w:rsidR="00FA41B3"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4</w:t>
      </w:r>
      <w:r w:rsidRPr="00F471F9">
        <w:rPr>
          <w:rFonts w:ascii="Arial" w:hAnsi="Arial" w:cs="Arial"/>
          <w:sz w:val="20"/>
          <w:szCs w:val="20"/>
          <w:lang w:eastAsia="sk-SK"/>
        </w:rPr>
        <w:tab/>
        <w:t>Životopis člena pracovnej skupiny</w:t>
      </w:r>
    </w:p>
    <w:p w14:paraId="692D4242" w14:textId="34DE2E66" w:rsidR="00D1154E" w:rsidRPr="00D35B6D" w:rsidRDefault="00F473E6" w:rsidP="00D35B6D">
      <w:pPr>
        <w:spacing w:after="60" w:line="240" w:lineRule="auto"/>
        <w:jc w:val="both"/>
        <w:rPr>
          <w:rFonts w:ascii="Arial" w:hAnsi="Arial" w:cs="Arial"/>
          <w:sz w:val="20"/>
          <w:szCs w:val="20"/>
          <w:lang w:eastAsia="sk-SK"/>
        </w:rPr>
      </w:pPr>
      <w:r w:rsidRPr="00266F66">
        <w:rPr>
          <w:rFonts w:ascii="Arial" w:hAnsi="Arial" w:cs="Arial"/>
          <w:color w:val="000000"/>
          <w:sz w:val="20"/>
          <w:szCs w:val="20"/>
        </w:rPr>
        <w:t xml:space="preserve">Príloha č. </w:t>
      </w:r>
      <w:r>
        <w:rPr>
          <w:rFonts w:ascii="Arial" w:hAnsi="Arial" w:cs="Arial"/>
          <w:color w:val="000000"/>
          <w:sz w:val="20"/>
          <w:szCs w:val="20"/>
        </w:rPr>
        <w:t xml:space="preserve">5   </w:t>
      </w:r>
      <w:r w:rsidRPr="008F6990">
        <w:rPr>
          <w:rFonts w:ascii="Arial" w:hAnsi="Arial" w:cs="Arial"/>
          <w:sz w:val="20"/>
          <w:szCs w:val="20"/>
        </w:rPr>
        <w:t>Čestné vyhlásenie podľa § 32 ods. 1 písm. a) v spojení s ods. 7 zákona</w:t>
      </w:r>
    </w:p>
    <w:p w14:paraId="06B018EC" w14:textId="2C12D2C9" w:rsidR="00CE1C5E" w:rsidRPr="00266F66" w:rsidRDefault="00CE1C5E" w:rsidP="00CE1C5E">
      <w:pPr>
        <w:pStyle w:val="Nadpis1"/>
        <w:spacing w:after="240"/>
        <w:rPr>
          <w:rFonts w:cs="Arial"/>
        </w:rPr>
      </w:pPr>
      <w:r w:rsidRPr="00340B59">
        <w:rPr>
          <w:rFonts w:cs="Arial"/>
        </w:rPr>
        <w:t>B.1 OPIS PREDMETU ZÁKAZKY</w:t>
      </w:r>
    </w:p>
    <w:p w14:paraId="2CB8CF22" w14:textId="3229A08A" w:rsidR="00CE1C5E" w:rsidRPr="00266F66" w:rsidRDefault="00CE1C5E" w:rsidP="00AD796A">
      <w:pPr>
        <w:pStyle w:val="Zarkazkladnhotextu"/>
        <w:numPr>
          <w:ilvl w:val="0"/>
          <w:numId w:val="75"/>
        </w:numPr>
        <w:ind w:left="284" w:hanging="284"/>
        <w:jc w:val="both"/>
        <w:rPr>
          <w:rFonts w:ascii="Arial" w:hAnsi="Arial" w:cs="Arial"/>
          <w:b/>
          <w:bCs/>
          <w:sz w:val="20"/>
          <w:szCs w:val="20"/>
        </w:rPr>
      </w:pPr>
      <w:r w:rsidRPr="00266F66">
        <w:rPr>
          <w:rFonts w:ascii="Arial" w:hAnsi="Arial" w:cs="Arial"/>
          <w:b/>
          <w:bCs/>
          <w:sz w:val="20"/>
          <w:szCs w:val="20"/>
        </w:rPr>
        <w:t xml:space="preserve">Opis a rozsah zákazky je uvedený v nasledovných prílohách, ktoré sú neoddeliteľnou súčasťou </w:t>
      </w:r>
      <w:r w:rsidR="003C4D36" w:rsidRPr="00266F66">
        <w:rPr>
          <w:rFonts w:ascii="Arial" w:hAnsi="Arial" w:cs="Arial"/>
          <w:b/>
          <w:bCs/>
          <w:sz w:val="20"/>
          <w:szCs w:val="20"/>
        </w:rPr>
        <w:t xml:space="preserve">časti </w:t>
      </w:r>
      <w:r w:rsidR="00FB34FC">
        <w:rPr>
          <w:rFonts w:ascii="Arial" w:hAnsi="Arial" w:cs="Arial"/>
          <w:b/>
          <w:bCs/>
          <w:sz w:val="20"/>
          <w:szCs w:val="20"/>
        </w:rPr>
        <w:t>B</w:t>
      </w:r>
      <w:r w:rsidR="003C4D36" w:rsidRPr="00266F66">
        <w:rPr>
          <w:rFonts w:ascii="Arial" w:hAnsi="Arial" w:cs="Arial"/>
          <w:b/>
          <w:bCs/>
          <w:sz w:val="20"/>
          <w:szCs w:val="20"/>
        </w:rPr>
        <w:t>.1 súťažných podkladov:</w:t>
      </w:r>
    </w:p>
    <w:p w14:paraId="744AB8A4" w14:textId="22B2130A" w:rsidR="00FA41B3" w:rsidRPr="00E57E16" w:rsidRDefault="003C4D36" w:rsidP="00E57E16">
      <w:pPr>
        <w:pStyle w:val="Nadpis1"/>
        <w:ind w:left="1418" w:hanging="1418"/>
        <w:jc w:val="both"/>
        <w:rPr>
          <w:b w:val="0"/>
          <w:sz w:val="22"/>
          <w:szCs w:val="22"/>
        </w:rPr>
      </w:pPr>
      <w:r w:rsidRPr="00E57E16">
        <w:rPr>
          <w:rFonts w:cs="Arial"/>
          <w:b w:val="0"/>
          <w:caps w:val="0"/>
          <w:sz w:val="20"/>
          <w:szCs w:val="20"/>
          <w:lang w:eastAsia="sk-SK"/>
        </w:rPr>
        <w:t>prílohou č. 1</w:t>
      </w:r>
      <w:r w:rsidR="00FA41B3" w:rsidRPr="00E57E16">
        <w:rPr>
          <w:rFonts w:cs="Arial"/>
          <w:b w:val="0"/>
          <w:sz w:val="20"/>
          <w:szCs w:val="20"/>
          <w:lang w:eastAsia="sk-SK"/>
        </w:rPr>
        <w:tab/>
      </w:r>
      <w:r w:rsidRPr="00E57E16">
        <w:rPr>
          <w:rFonts w:cs="Arial"/>
          <w:b w:val="0"/>
          <w:sz w:val="20"/>
          <w:szCs w:val="20"/>
          <w:lang w:eastAsia="sk-SK"/>
        </w:rPr>
        <w:t>P</w:t>
      </w:r>
      <w:r w:rsidRPr="00E57E16">
        <w:rPr>
          <w:b w:val="0"/>
          <w:caps w:val="0"/>
          <w:sz w:val="20"/>
          <w:szCs w:val="22"/>
        </w:rPr>
        <w:t>odklady a požiadavky na vypracovanie dokumentácie stavebného zámeru (</w:t>
      </w:r>
      <w:r w:rsidR="00A82FE2" w:rsidRPr="00E57E16">
        <w:rPr>
          <w:b w:val="0"/>
          <w:caps w:val="0"/>
          <w:sz w:val="20"/>
          <w:szCs w:val="22"/>
        </w:rPr>
        <w:t>DSZ</w:t>
      </w:r>
      <w:r w:rsidRPr="00E57E16">
        <w:rPr>
          <w:b w:val="0"/>
          <w:caps w:val="0"/>
          <w:sz w:val="20"/>
          <w:szCs w:val="22"/>
        </w:rPr>
        <w:t xml:space="preserve">), </w:t>
      </w:r>
      <w:r w:rsidR="00771010">
        <w:rPr>
          <w:b w:val="0"/>
          <w:caps w:val="0"/>
          <w:sz w:val="20"/>
          <w:szCs w:val="22"/>
        </w:rPr>
        <w:t xml:space="preserve">Projektu stavby (PS), </w:t>
      </w:r>
      <w:r w:rsidRPr="00E57E16">
        <w:rPr>
          <w:b w:val="0"/>
          <w:caps w:val="0"/>
          <w:sz w:val="20"/>
          <w:szCs w:val="22"/>
        </w:rPr>
        <w:t>oznámenia o zmene navrhovanej činnosti (</w:t>
      </w:r>
      <w:r w:rsidR="00247E1C">
        <w:rPr>
          <w:b w:val="0"/>
          <w:caps w:val="0"/>
          <w:sz w:val="20"/>
          <w:szCs w:val="22"/>
        </w:rPr>
        <w:t xml:space="preserve">Oznámenia </w:t>
      </w:r>
      <w:r w:rsidRPr="00E57E16">
        <w:rPr>
          <w:b w:val="0"/>
          <w:caps w:val="0"/>
          <w:sz w:val="20"/>
          <w:szCs w:val="22"/>
        </w:rPr>
        <w:t xml:space="preserve">8a) a  </w:t>
      </w:r>
      <w:r w:rsidRPr="00E57E16">
        <w:rPr>
          <w:rFonts w:ascii="Tahoma" w:hAnsi="Tahoma" w:cs="Tahoma"/>
          <w:b w:val="0"/>
          <w:caps w:val="0"/>
          <w:sz w:val="20"/>
          <w:szCs w:val="22"/>
        </w:rPr>
        <w:t>auditu bezpečnosti pozemnej komunikácie stavby</w:t>
      </w:r>
    </w:p>
    <w:p w14:paraId="719A55C0" w14:textId="65203976"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2</w:t>
      </w:r>
      <w:r w:rsidRPr="00E57E16">
        <w:rPr>
          <w:rFonts w:ascii="Arial" w:hAnsi="Arial" w:cs="Arial"/>
          <w:sz w:val="20"/>
          <w:szCs w:val="20"/>
          <w:lang w:eastAsia="sk-SK"/>
        </w:rPr>
        <w:tab/>
      </w:r>
      <w:r w:rsidRPr="00E57E16">
        <w:rPr>
          <w:rFonts w:ascii="Arial" w:hAnsi="Arial" w:cs="Arial"/>
          <w:sz w:val="20"/>
          <w:szCs w:val="20"/>
          <w:lang w:eastAsia="sk-SK"/>
        </w:rPr>
        <w:tab/>
        <w:t>Základné náležitosti dokumentácie stavebného zámeru (DSZ)</w:t>
      </w:r>
    </w:p>
    <w:p w14:paraId="48D88F6D" w14:textId="6D70D00E"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 xml:space="preserve">prílohou č. 3 </w:t>
      </w:r>
      <w:r w:rsidRPr="00E57E16">
        <w:rPr>
          <w:rFonts w:ascii="Arial" w:hAnsi="Arial" w:cs="Arial"/>
          <w:sz w:val="20"/>
          <w:szCs w:val="20"/>
          <w:lang w:eastAsia="sk-SK"/>
        </w:rPr>
        <w:tab/>
        <w:t xml:space="preserve">Základné náležitosti </w:t>
      </w:r>
      <w:r w:rsidR="00771010">
        <w:rPr>
          <w:rFonts w:ascii="Arial" w:hAnsi="Arial" w:cs="Arial"/>
          <w:sz w:val="20"/>
          <w:szCs w:val="20"/>
          <w:lang w:eastAsia="sk-SK"/>
        </w:rPr>
        <w:t>Projektu stavby</w:t>
      </w:r>
      <w:r w:rsidRPr="00E57E16">
        <w:rPr>
          <w:rFonts w:ascii="Arial" w:hAnsi="Arial" w:cs="Arial"/>
          <w:sz w:val="20"/>
          <w:szCs w:val="20"/>
          <w:lang w:eastAsia="sk-SK"/>
        </w:rPr>
        <w:t xml:space="preserve"> (</w:t>
      </w:r>
      <w:r w:rsidR="00771010">
        <w:rPr>
          <w:rFonts w:ascii="Arial" w:hAnsi="Arial" w:cs="Arial"/>
          <w:sz w:val="20"/>
          <w:szCs w:val="20"/>
          <w:lang w:eastAsia="sk-SK"/>
        </w:rPr>
        <w:t>P</w:t>
      </w:r>
      <w:r w:rsidRPr="00E57E16">
        <w:rPr>
          <w:rFonts w:ascii="Arial" w:hAnsi="Arial" w:cs="Arial"/>
          <w:sz w:val="20"/>
          <w:szCs w:val="20"/>
          <w:lang w:eastAsia="sk-SK"/>
        </w:rPr>
        <w:t>S)</w:t>
      </w:r>
    </w:p>
    <w:p w14:paraId="370318FF" w14:textId="73B45619"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4</w:t>
      </w:r>
      <w:r w:rsidRPr="00E57E16">
        <w:rPr>
          <w:rFonts w:ascii="Arial" w:hAnsi="Arial" w:cs="Arial"/>
          <w:sz w:val="20"/>
          <w:szCs w:val="20"/>
          <w:lang w:eastAsia="sk-SK"/>
        </w:rPr>
        <w:tab/>
      </w:r>
      <w:r w:rsidRPr="00E57E16">
        <w:rPr>
          <w:rFonts w:ascii="Arial" w:hAnsi="Arial" w:cs="Arial"/>
          <w:sz w:val="20"/>
          <w:szCs w:val="20"/>
          <w:lang w:eastAsia="sk-SK"/>
        </w:rPr>
        <w:tab/>
        <w:t>Základné náležitosti pre Oznámenie o zmene navrhovanej činnosti (8a)</w:t>
      </w:r>
    </w:p>
    <w:p w14:paraId="0CE2C4A8" w14:textId="603DCED6"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 xml:space="preserve">prílohou č. 5 </w:t>
      </w:r>
      <w:r w:rsidRPr="00E57E16">
        <w:rPr>
          <w:rFonts w:ascii="Arial" w:hAnsi="Arial" w:cs="Arial"/>
          <w:sz w:val="20"/>
          <w:szCs w:val="20"/>
          <w:lang w:eastAsia="sk-SK"/>
        </w:rPr>
        <w:tab/>
        <w:t xml:space="preserve">Základné náležitosti - </w:t>
      </w:r>
      <w:r w:rsidR="003C5BD3" w:rsidRPr="00E57E16">
        <w:rPr>
          <w:rFonts w:ascii="Arial" w:hAnsi="Arial" w:cs="Arial"/>
          <w:sz w:val="20"/>
          <w:szCs w:val="20"/>
          <w:lang w:eastAsia="sk-SK"/>
        </w:rPr>
        <w:t>Audit bezpečnosti pozemnej komunikácie</w:t>
      </w:r>
    </w:p>
    <w:p w14:paraId="729F2896" w14:textId="3900126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6</w:t>
      </w:r>
      <w:r w:rsidRPr="00E57E16">
        <w:rPr>
          <w:rFonts w:ascii="Arial" w:hAnsi="Arial" w:cs="Arial"/>
          <w:sz w:val="20"/>
          <w:szCs w:val="20"/>
          <w:lang w:eastAsia="sk-SK"/>
        </w:rPr>
        <w:tab/>
      </w:r>
      <w:r w:rsidRPr="00E57E16">
        <w:rPr>
          <w:rFonts w:ascii="Arial" w:hAnsi="Arial" w:cs="Arial"/>
          <w:sz w:val="20"/>
          <w:szCs w:val="20"/>
          <w:lang w:eastAsia="sk-SK"/>
        </w:rPr>
        <w:tab/>
        <w:t>Požiadavky na spracovanie dokumentácie stavby</w:t>
      </w:r>
    </w:p>
    <w:p w14:paraId="5EE4EE3D" w14:textId="129166A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7</w:t>
      </w:r>
      <w:r w:rsidRPr="00E57E16">
        <w:rPr>
          <w:rFonts w:ascii="Arial" w:hAnsi="Arial" w:cs="Arial"/>
          <w:sz w:val="20"/>
          <w:szCs w:val="20"/>
          <w:lang w:eastAsia="sk-SK"/>
        </w:rPr>
        <w:tab/>
      </w:r>
      <w:r w:rsidRPr="00E57E16">
        <w:rPr>
          <w:rFonts w:ascii="Arial" w:hAnsi="Arial" w:cs="Arial"/>
          <w:sz w:val="20"/>
          <w:szCs w:val="20"/>
          <w:lang w:eastAsia="sk-SK"/>
        </w:rPr>
        <w:tab/>
        <w:t>Tabuľky pre časti G</w:t>
      </w:r>
      <w:r w:rsidR="00003889">
        <w:rPr>
          <w:rFonts w:ascii="Arial" w:hAnsi="Arial" w:cs="Arial"/>
          <w:sz w:val="20"/>
          <w:szCs w:val="20"/>
          <w:lang w:eastAsia="sk-SK"/>
        </w:rPr>
        <w:t>2</w:t>
      </w:r>
      <w:r w:rsidRPr="00E57E16">
        <w:rPr>
          <w:rFonts w:ascii="Arial" w:hAnsi="Arial" w:cs="Arial"/>
          <w:sz w:val="20"/>
          <w:szCs w:val="20"/>
          <w:lang w:eastAsia="sk-SK"/>
        </w:rPr>
        <w:t xml:space="preserve"> a</w:t>
      </w:r>
      <w:r w:rsidR="00003889">
        <w:rPr>
          <w:rFonts w:ascii="Arial" w:hAnsi="Arial" w:cs="Arial"/>
          <w:sz w:val="20"/>
          <w:szCs w:val="20"/>
          <w:lang w:eastAsia="sk-SK"/>
        </w:rPr>
        <w:t> G3</w:t>
      </w:r>
    </w:p>
    <w:p w14:paraId="0F947BCC" w14:textId="0B3D76BC"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8</w:t>
      </w:r>
      <w:r w:rsidRPr="00E57E16">
        <w:rPr>
          <w:rFonts w:ascii="Arial" w:hAnsi="Arial" w:cs="Arial"/>
          <w:sz w:val="20"/>
          <w:szCs w:val="20"/>
          <w:lang w:eastAsia="sk-SK"/>
        </w:rPr>
        <w:tab/>
      </w:r>
      <w:r w:rsidRPr="00E57E16">
        <w:rPr>
          <w:rFonts w:ascii="Arial" w:hAnsi="Arial" w:cs="Arial"/>
          <w:sz w:val="20"/>
          <w:szCs w:val="20"/>
          <w:lang w:eastAsia="sk-SK"/>
        </w:rPr>
        <w:tab/>
        <w:t>Požiadavky na technické a odborné predpoklady spracovateľov dokumentácie</w:t>
      </w:r>
    </w:p>
    <w:p w14:paraId="4E5DE839" w14:textId="45E59A98"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9</w:t>
      </w:r>
      <w:r w:rsidRPr="00E57E16">
        <w:rPr>
          <w:rFonts w:ascii="Arial" w:hAnsi="Arial" w:cs="Arial"/>
          <w:sz w:val="20"/>
          <w:szCs w:val="20"/>
          <w:lang w:eastAsia="sk-SK"/>
        </w:rPr>
        <w:tab/>
      </w:r>
      <w:r w:rsidRPr="00E57E16">
        <w:rPr>
          <w:rFonts w:ascii="Arial" w:hAnsi="Arial" w:cs="Arial"/>
          <w:sz w:val="20"/>
          <w:szCs w:val="20"/>
          <w:lang w:eastAsia="sk-SK"/>
        </w:rPr>
        <w:tab/>
        <w:t>Požiadavky na IG prieskum (IGP) a hydrogeologický prieskum</w:t>
      </w:r>
    </w:p>
    <w:p w14:paraId="03A2A582"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10</w:t>
      </w:r>
      <w:r w:rsidRPr="00E57E16">
        <w:rPr>
          <w:rFonts w:ascii="Arial" w:hAnsi="Arial" w:cs="Arial"/>
          <w:sz w:val="20"/>
          <w:szCs w:val="20"/>
          <w:lang w:eastAsia="sk-SK"/>
        </w:rPr>
        <w:tab/>
        <w:t>Licenčná zmluva</w:t>
      </w:r>
    </w:p>
    <w:p w14:paraId="11B414B1" w14:textId="3C261ABA"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11</w:t>
      </w:r>
      <w:r w:rsidRPr="00E57E16">
        <w:rPr>
          <w:rFonts w:ascii="Arial" w:hAnsi="Arial" w:cs="Arial"/>
          <w:sz w:val="20"/>
          <w:szCs w:val="20"/>
          <w:lang w:eastAsia="sk-SK"/>
        </w:rPr>
        <w:tab/>
        <w:t>Prehľadná situácia</w:t>
      </w:r>
      <w:r w:rsidR="00E57E16">
        <w:rPr>
          <w:rFonts w:ascii="Arial" w:hAnsi="Arial" w:cs="Arial"/>
          <w:sz w:val="20"/>
          <w:szCs w:val="20"/>
          <w:lang w:eastAsia="sk-SK"/>
        </w:rPr>
        <w:t xml:space="preserve"> (ortofotomapa</w:t>
      </w:r>
      <w:r w:rsidR="003C5BD3" w:rsidRPr="00E57E16">
        <w:rPr>
          <w:rFonts w:ascii="Arial" w:hAnsi="Arial" w:cs="Arial"/>
          <w:sz w:val="20"/>
          <w:szCs w:val="20"/>
          <w:lang w:eastAsia="sk-SK"/>
        </w:rPr>
        <w:t>)</w:t>
      </w:r>
    </w:p>
    <w:p w14:paraId="448A8113"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12</w:t>
      </w:r>
      <w:r w:rsidRPr="00E57E16">
        <w:rPr>
          <w:rFonts w:ascii="Arial" w:hAnsi="Arial" w:cs="Arial"/>
          <w:sz w:val="20"/>
          <w:szCs w:val="20"/>
          <w:lang w:eastAsia="sk-SK"/>
        </w:rPr>
        <w:tab/>
        <w:t>Technické špecifikácie</w:t>
      </w:r>
    </w:p>
    <w:p w14:paraId="10868747"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13</w:t>
      </w:r>
      <w:r w:rsidRPr="00E57E16">
        <w:rPr>
          <w:rFonts w:ascii="Arial" w:hAnsi="Arial" w:cs="Arial"/>
          <w:sz w:val="20"/>
          <w:szCs w:val="20"/>
          <w:lang w:eastAsia="sk-SK"/>
        </w:rPr>
        <w:tab/>
        <w:t>Súvisiace podklady poskytnuté verejným obstarávateľom</w:t>
      </w:r>
    </w:p>
    <w:p w14:paraId="451420A4" w14:textId="77777777" w:rsidR="00CE1C5E" w:rsidRPr="00266F66" w:rsidRDefault="00CE1C5E" w:rsidP="00CE1C5E">
      <w:pPr>
        <w:pStyle w:val="Default"/>
        <w:tabs>
          <w:tab w:val="left" w:pos="284"/>
        </w:tabs>
        <w:ind w:left="1418" w:hanging="1418"/>
        <w:jc w:val="both"/>
        <w:rPr>
          <w:color w:val="auto"/>
          <w:sz w:val="20"/>
          <w:szCs w:val="20"/>
        </w:rPr>
      </w:pPr>
    </w:p>
    <w:p w14:paraId="3035167C" w14:textId="77777777" w:rsidR="00CE1C5E" w:rsidRPr="00266F66" w:rsidRDefault="00CE1C5E" w:rsidP="00CE1C5E">
      <w:pPr>
        <w:rPr>
          <w:rFonts w:ascii="Arial" w:hAnsi="Arial" w:cs="Arial"/>
        </w:rPr>
      </w:pPr>
    </w:p>
    <w:p w14:paraId="7FAC63E4" w14:textId="77777777" w:rsidR="00CE1C5E" w:rsidRPr="00266F66" w:rsidRDefault="00CE1C5E" w:rsidP="00CE1C5E">
      <w:pPr>
        <w:pStyle w:val="Odsekzoznamu10"/>
        <w:ind w:left="284" w:hanging="284"/>
        <w:jc w:val="both"/>
        <w:rPr>
          <w:rFonts w:ascii="Arial" w:hAnsi="Arial" w:cs="Arial"/>
          <w:b/>
        </w:rPr>
      </w:pPr>
    </w:p>
    <w:p w14:paraId="138121A9" w14:textId="77777777" w:rsidR="00CE1C5E" w:rsidRPr="00266F66" w:rsidRDefault="00CE1C5E" w:rsidP="00CE1C5E">
      <w:pPr>
        <w:pStyle w:val="Odsekzoznamu10"/>
        <w:ind w:left="284" w:hanging="284"/>
        <w:jc w:val="both"/>
        <w:rPr>
          <w:rFonts w:ascii="Arial" w:hAnsi="Arial" w:cs="Arial"/>
          <w:b/>
        </w:rPr>
      </w:pPr>
    </w:p>
    <w:p w14:paraId="5BF4FF60" w14:textId="77777777" w:rsidR="00CE1C5E" w:rsidRPr="00266F66" w:rsidRDefault="00CE1C5E" w:rsidP="00CE1C5E">
      <w:pPr>
        <w:pStyle w:val="Zkladntext"/>
        <w:rPr>
          <w:rFonts w:ascii="Arial" w:hAnsi="Arial" w:cs="Arial"/>
          <w:color w:val="FF0000"/>
          <w:sz w:val="20"/>
          <w:szCs w:val="20"/>
        </w:rPr>
      </w:pPr>
    </w:p>
    <w:p w14:paraId="52F06886" w14:textId="77777777" w:rsidR="00CE1C5E" w:rsidRPr="00266F66" w:rsidRDefault="00CE1C5E" w:rsidP="00CE1C5E">
      <w:pPr>
        <w:rPr>
          <w:rFonts w:ascii="Arial" w:hAnsi="Arial" w:cs="Arial"/>
          <w:lang w:val="x-none"/>
        </w:rPr>
      </w:pPr>
    </w:p>
    <w:p w14:paraId="6BE6BACA" w14:textId="0A0AF88D" w:rsidR="00CE1C5E" w:rsidRDefault="00CE1C5E" w:rsidP="00CE1C5E">
      <w:pPr>
        <w:rPr>
          <w:rFonts w:ascii="Arial" w:hAnsi="Arial" w:cs="Arial"/>
          <w:lang w:val="x-none"/>
        </w:rPr>
      </w:pPr>
    </w:p>
    <w:p w14:paraId="61EDE55B" w14:textId="7E84AD5F" w:rsidR="00CE1C5E" w:rsidRDefault="00CE1C5E" w:rsidP="00CE1C5E">
      <w:pPr>
        <w:rPr>
          <w:rFonts w:ascii="Arial" w:hAnsi="Arial" w:cs="Arial"/>
          <w:lang w:val="x-none"/>
        </w:rPr>
      </w:pPr>
    </w:p>
    <w:p w14:paraId="42FC0322" w14:textId="5910FF4D" w:rsidR="00CE1C5E" w:rsidRDefault="00CE1C5E" w:rsidP="00CE1C5E">
      <w:pPr>
        <w:rPr>
          <w:rFonts w:ascii="Arial" w:hAnsi="Arial" w:cs="Arial"/>
          <w:lang w:val="x-none"/>
        </w:rPr>
      </w:pPr>
    </w:p>
    <w:p w14:paraId="7C1EFF8A" w14:textId="2FB09F9C" w:rsidR="00CE1C5E" w:rsidRDefault="00CE1C5E" w:rsidP="00CE1C5E">
      <w:pPr>
        <w:rPr>
          <w:rFonts w:ascii="Arial" w:hAnsi="Arial" w:cs="Arial"/>
          <w:lang w:val="x-none"/>
        </w:rPr>
      </w:pPr>
    </w:p>
    <w:p w14:paraId="25E7E769" w14:textId="4CA5626A" w:rsidR="00457875" w:rsidRDefault="00457875" w:rsidP="00CE1C5E">
      <w:pPr>
        <w:rPr>
          <w:rFonts w:ascii="Arial" w:hAnsi="Arial" w:cs="Arial"/>
          <w:lang w:val="x-none"/>
        </w:rPr>
      </w:pPr>
    </w:p>
    <w:p w14:paraId="7FBD49FB" w14:textId="1BCC1B58" w:rsidR="00457875" w:rsidRDefault="00457875" w:rsidP="00CE1C5E">
      <w:pPr>
        <w:rPr>
          <w:rFonts w:ascii="Arial" w:hAnsi="Arial" w:cs="Arial"/>
          <w:lang w:val="x-none"/>
        </w:rPr>
      </w:pPr>
    </w:p>
    <w:p w14:paraId="0041CDDF" w14:textId="7783A1C0" w:rsidR="00457875" w:rsidRDefault="00457875" w:rsidP="00CE1C5E">
      <w:pPr>
        <w:rPr>
          <w:rFonts w:ascii="Arial" w:hAnsi="Arial" w:cs="Arial"/>
          <w:lang w:val="x-none"/>
        </w:rPr>
      </w:pPr>
    </w:p>
    <w:p w14:paraId="0FE1365E" w14:textId="1A212B26" w:rsidR="00457875" w:rsidRDefault="00457875" w:rsidP="00CE1C5E">
      <w:pPr>
        <w:rPr>
          <w:rFonts w:ascii="Arial" w:hAnsi="Arial" w:cs="Arial"/>
          <w:lang w:val="x-none"/>
        </w:rPr>
      </w:pPr>
    </w:p>
    <w:p w14:paraId="0581124C" w14:textId="77777777" w:rsidR="002B3B12" w:rsidRDefault="002B3B12" w:rsidP="00CE1C5E">
      <w:pPr>
        <w:rPr>
          <w:rFonts w:ascii="Arial" w:hAnsi="Arial" w:cs="Arial"/>
          <w:lang w:val="x-none"/>
        </w:rPr>
      </w:pPr>
    </w:p>
    <w:p w14:paraId="78218BDC" w14:textId="39FF5D33" w:rsidR="00457875" w:rsidRDefault="00457875" w:rsidP="00CE1C5E">
      <w:pPr>
        <w:rPr>
          <w:rFonts w:ascii="Arial" w:hAnsi="Arial" w:cs="Arial"/>
          <w:lang w:val="x-none"/>
        </w:rPr>
      </w:pPr>
    </w:p>
    <w:p w14:paraId="14A7451F" w14:textId="40D69381" w:rsidR="00457875" w:rsidRDefault="00457875" w:rsidP="00CE1C5E">
      <w:pPr>
        <w:rPr>
          <w:rFonts w:ascii="Arial" w:hAnsi="Arial" w:cs="Arial"/>
          <w:lang w:val="x-none"/>
        </w:rPr>
      </w:pPr>
    </w:p>
    <w:p w14:paraId="02E59C00" w14:textId="77777777" w:rsidR="00CB53D7" w:rsidRDefault="00CB53D7" w:rsidP="00CE1C5E">
      <w:pPr>
        <w:rPr>
          <w:rFonts w:ascii="Arial" w:hAnsi="Arial" w:cs="Arial"/>
          <w:lang w:val="x-none"/>
        </w:rPr>
      </w:pPr>
    </w:p>
    <w:p w14:paraId="04632563" w14:textId="7230BD19" w:rsidR="00CE1C5E" w:rsidRDefault="00CE1C5E" w:rsidP="00A838DA">
      <w:pPr>
        <w:spacing w:after="0" w:line="240" w:lineRule="auto"/>
        <w:rPr>
          <w:rFonts w:ascii="Arial" w:hAnsi="Arial" w:cs="Arial"/>
          <w:lang w:val="x-none"/>
        </w:rPr>
      </w:pPr>
    </w:p>
    <w:p w14:paraId="52D36EE1" w14:textId="77777777" w:rsidR="00D35B6D" w:rsidRDefault="00D35B6D" w:rsidP="00A838DA">
      <w:pPr>
        <w:spacing w:after="0" w:line="240" w:lineRule="auto"/>
        <w:rPr>
          <w:rFonts w:ascii="Arial" w:eastAsia="Calibri" w:hAnsi="Arial" w:cs="Arial"/>
          <w:sz w:val="20"/>
          <w:szCs w:val="20"/>
          <w:lang w:eastAsia="x-none"/>
        </w:rPr>
      </w:pPr>
    </w:p>
    <w:p w14:paraId="36361F10" w14:textId="77777777" w:rsidR="00D51E07" w:rsidRPr="00FD56C6" w:rsidRDefault="00D51E07" w:rsidP="00D51E07">
      <w:pPr>
        <w:pStyle w:val="Nadpis1"/>
        <w:tabs>
          <w:tab w:val="left" w:pos="567"/>
        </w:tabs>
        <w:rPr>
          <w:rFonts w:cs="Arial"/>
        </w:rPr>
      </w:pPr>
      <w:r w:rsidRPr="00FD56C6">
        <w:rPr>
          <w:rFonts w:cs="Arial"/>
        </w:rPr>
        <w:t xml:space="preserve">B.2 </w:t>
      </w:r>
      <w:r w:rsidRPr="00FD56C6">
        <w:rPr>
          <w:rFonts w:cs="Arial"/>
        </w:rPr>
        <w:tab/>
        <w:t>SPÔSOB URČENIA CENY</w:t>
      </w:r>
    </w:p>
    <w:p w14:paraId="55527DDB" w14:textId="77777777" w:rsidR="00D51E07" w:rsidRPr="00D51E07" w:rsidRDefault="00D51E07" w:rsidP="00D51E07">
      <w:pPr>
        <w:pStyle w:val="Zarkazkladnhotextu"/>
        <w:spacing w:after="0"/>
        <w:rPr>
          <w:rFonts w:ascii="Arial" w:hAnsi="Arial" w:cs="Arial"/>
          <w:noProof w:val="0"/>
          <w:sz w:val="20"/>
          <w:szCs w:val="20"/>
        </w:rPr>
      </w:pPr>
    </w:p>
    <w:p w14:paraId="61D059BD" w14:textId="0200ABDF" w:rsidR="00FA41B3" w:rsidRPr="00DF0338" w:rsidRDefault="00FA41B3" w:rsidP="00AD796A">
      <w:pPr>
        <w:pStyle w:val="Odsekzoznamu"/>
        <w:numPr>
          <w:ilvl w:val="0"/>
          <w:numId w:val="86"/>
        </w:numPr>
        <w:spacing w:after="60"/>
        <w:ind w:left="567" w:hanging="567"/>
        <w:jc w:val="both"/>
        <w:rPr>
          <w:rFonts w:cs="Arial"/>
          <w:sz w:val="20"/>
          <w:szCs w:val="20"/>
        </w:rPr>
      </w:pPr>
      <w:r w:rsidRPr="00DF0338">
        <w:rPr>
          <w:rFonts w:cs="Arial"/>
          <w:color w:val="000000"/>
          <w:sz w:val="20"/>
          <w:szCs w:val="20"/>
        </w:rPr>
        <w:t>Cena za vykonanie predmetu zákazky bude stanovená v zmy</w:t>
      </w:r>
      <w:r w:rsidRPr="00DF0338">
        <w:rPr>
          <w:rFonts w:cs="Arial"/>
          <w:sz w:val="20"/>
          <w:szCs w:val="20"/>
        </w:rPr>
        <w:t>sle zákona NR SR</w:t>
      </w:r>
      <w:r w:rsidRPr="00DF0338">
        <w:rPr>
          <w:rFonts w:cs="Arial"/>
          <w:color w:val="FF0000"/>
          <w:sz w:val="20"/>
          <w:szCs w:val="20"/>
        </w:rPr>
        <w:t xml:space="preserve"> </w:t>
      </w:r>
      <w:r w:rsidRPr="00DF0338">
        <w:rPr>
          <w:rFonts w:cs="Arial"/>
          <w:sz w:val="20"/>
          <w:szCs w:val="20"/>
        </w:rPr>
        <w:t xml:space="preserve">č.18/1996 Z. z. o cenách v znení neskorších predpisov a vyhlášky MF SR č. 87/1996 Z.z., </w:t>
      </w:r>
      <w:r w:rsidRPr="00DF0338">
        <w:rPr>
          <w:rFonts w:cs="Arial"/>
          <w:bCs/>
          <w:sz w:val="20"/>
          <w:szCs w:val="20"/>
        </w:rPr>
        <w:t>ktorou sa vykonáva zákon o cenách.</w:t>
      </w:r>
      <w:r w:rsidRPr="00DF0338">
        <w:rPr>
          <w:rFonts w:cs="Arial"/>
          <w:sz w:val="20"/>
          <w:szCs w:val="20"/>
        </w:rPr>
        <w:t xml:space="preserve"> </w:t>
      </w:r>
    </w:p>
    <w:p w14:paraId="110F8C4B" w14:textId="42B153ED" w:rsidR="00FA41B3" w:rsidRPr="00DF0338" w:rsidRDefault="00FA41B3" w:rsidP="00AD796A">
      <w:pPr>
        <w:pStyle w:val="Odsekzoznamu"/>
        <w:numPr>
          <w:ilvl w:val="0"/>
          <w:numId w:val="86"/>
        </w:numPr>
        <w:spacing w:after="60"/>
        <w:ind w:left="567" w:hanging="567"/>
        <w:jc w:val="both"/>
        <w:rPr>
          <w:rFonts w:cs="Arial"/>
          <w:sz w:val="20"/>
          <w:szCs w:val="20"/>
        </w:rPr>
      </w:pPr>
      <w:r w:rsidRPr="00DF0338">
        <w:rPr>
          <w:rFonts w:cs="Arial"/>
          <w:sz w:val="20"/>
          <w:szCs w:val="20"/>
        </w:rPr>
        <w:t xml:space="preserve">Cena je vytvorená špecifikáciou ceny prác ako súčet súčinov hodinových sadzieb a počtu hodín alebo jednotkových cien a počtu merných jednotiek podľa náročnosti poskytovaných služieb. Ceny za jednotlivé časti je potrebné uviesť </w:t>
      </w:r>
      <w:r w:rsidRPr="00DF0338">
        <w:rPr>
          <w:rFonts w:cs="Arial"/>
          <w:color w:val="000000"/>
          <w:sz w:val="20"/>
          <w:szCs w:val="20"/>
        </w:rPr>
        <w:t xml:space="preserve">podľa tabuliek č. 1 až č. </w:t>
      </w:r>
      <w:r w:rsidR="00950C55">
        <w:rPr>
          <w:rFonts w:cs="Arial"/>
          <w:color w:val="000000"/>
          <w:sz w:val="20"/>
          <w:szCs w:val="20"/>
        </w:rPr>
        <w:t>7</w:t>
      </w:r>
      <w:r w:rsidR="00950C55" w:rsidRPr="00DF0338">
        <w:rPr>
          <w:rFonts w:cs="Arial"/>
          <w:color w:val="FF0000"/>
          <w:sz w:val="20"/>
          <w:szCs w:val="20"/>
        </w:rPr>
        <w:t xml:space="preserve"> </w:t>
      </w:r>
      <w:r w:rsidRPr="00DF0338">
        <w:rPr>
          <w:rFonts w:cs="Arial"/>
          <w:sz w:val="20"/>
          <w:szCs w:val="20"/>
        </w:rPr>
        <w:t>Prílohy č. 1 Špecifikácia ceny</w:t>
      </w:r>
      <w:r w:rsidRPr="00DF0338">
        <w:rPr>
          <w:rFonts w:cs="Arial"/>
          <w:color w:val="FF0000"/>
          <w:sz w:val="20"/>
          <w:szCs w:val="20"/>
        </w:rPr>
        <w:t xml:space="preserve"> </w:t>
      </w:r>
      <w:r w:rsidRPr="00DF0338">
        <w:rPr>
          <w:rFonts w:cs="Arial"/>
          <w:color w:val="000000"/>
          <w:sz w:val="20"/>
          <w:szCs w:val="20"/>
        </w:rPr>
        <w:t>časti B.2</w:t>
      </w:r>
      <w:r w:rsidRPr="00DF0338">
        <w:rPr>
          <w:rFonts w:cs="Arial"/>
          <w:sz w:val="20"/>
          <w:szCs w:val="20"/>
        </w:rPr>
        <w:t xml:space="preserve"> Spôsob určenia ceny v ponuke.</w:t>
      </w:r>
    </w:p>
    <w:p w14:paraId="1C85CA8D" w14:textId="43E660EB" w:rsidR="00FA41B3" w:rsidRPr="00DF0338" w:rsidRDefault="00FA41B3" w:rsidP="00950C55">
      <w:pPr>
        <w:pStyle w:val="Odsekzoznamu"/>
        <w:numPr>
          <w:ilvl w:val="0"/>
          <w:numId w:val="86"/>
        </w:numPr>
        <w:spacing w:after="60"/>
        <w:ind w:left="567" w:hanging="567"/>
        <w:jc w:val="both"/>
        <w:rPr>
          <w:rFonts w:cs="Arial"/>
          <w:sz w:val="20"/>
          <w:szCs w:val="20"/>
        </w:rPr>
      </w:pPr>
      <w:r w:rsidRPr="00DF0338">
        <w:rPr>
          <w:rFonts w:cs="Arial"/>
          <w:sz w:val="20"/>
          <w:szCs w:val="20"/>
        </w:rPr>
        <w:t xml:space="preserve">Uchádzač vyplní jednotkové ceny a sadzby </w:t>
      </w:r>
      <w:r w:rsidRPr="00DF0338">
        <w:rPr>
          <w:rFonts w:cs="Arial"/>
          <w:b/>
          <w:sz w:val="20"/>
          <w:szCs w:val="20"/>
        </w:rPr>
        <w:t>v eurách (€, alebo EUR) maximálne na dve desatinné miesta</w:t>
      </w:r>
      <w:r w:rsidRPr="00DF0338">
        <w:rPr>
          <w:rFonts w:cs="Arial"/>
          <w:sz w:val="20"/>
          <w:szCs w:val="20"/>
        </w:rPr>
        <w:t xml:space="preserve"> a počet hodín zadaných na celé čísla potrebných na splnenie predmetu zákazky, pre všetky činnosti uvedené v Prílohe č. 1 Špecifikácia ceny. Uchádzač vyplňuje len </w:t>
      </w:r>
      <w:r w:rsidRPr="00DF0338">
        <w:rPr>
          <w:rFonts w:cs="Arial"/>
          <w:b/>
          <w:sz w:val="20"/>
          <w:szCs w:val="20"/>
        </w:rPr>
        <w:t xml:space="preserve">vyžltené </w:t>
      </w:r>
      <w:r w:rsidRPr="00DF0338">
        <w:rPr>
          <w:rFonts w:cs="Arial"/>
          <w:sz w:val="20"/>
          <w:szCs w:val="20"/>
        </w:rPr>
        <w:t>bunky. Do ostatných buniek nesmie zasahovať. Cena sa vyplňuje bez medzier pri tisícoch a miliónoch. Ceny predloží v elektronickej forme so zabudovanou matematikou vo formáte Microsoft Excel  *.xls./*.xlsx. a vo formáte pdf podpísané oprávnenou osobou uchádzača a zodpovedá za to, že ceny v elektronickej a tlačenej forme sa zhodujú</w:t>
      </w:r>
      <w:r>
        <w:rPr>
          <w:rFonts w:cs="Arial"/>
          <w:sz w:val="20"/>
          <w:szCs w:val="20"/>
        </w:rPr>
        <w:t>.</w:t>
      </w:r>
      <w:r w:rsidR="00950C55" w:rsidRPr="00950C55">
        <w:t xml:space="preserve"> </w:t>
      </w:r>
      <w:r w:rsidR="00950C55" w:rsidRPr="00950C55">
        <w:rPr>
          <w:rFonts w:cs="Arial"/>
          <w:sz w:val="20"/>
          <w:szCs w:val="20"/>
        </w:rPr>
        <w:t>Celková cena v Návrhu na plnenie kritéria za poskytnutie služby bude vyplnená automaticky.</w:t>
      </w:r>
    </w:p>
    <w:p w14:paraId="53B84AA1" w14:textId="77777777" w:rsidR="00FA41B3" w:rsidRPr="00DF0338" w:rsidRDefault="00FA41B3" w:rsidP="00AD796A">
      <w:pPr>
        <w:pStyle w:val="Odsekzoznamu"/>
        <w:numPr>
          <w:ilvl w:val="0"/>
          <w:numId w:val="86"/>
        </w:numPr>
        <w:spacing w:after="60"/>
        <w:ind w:left="567" w:hanging="567"/>
        <w:jc w:val="both"/>
        <w:rPr>
          <w:rFonts w:cs="Arial"/>
          <w:sz w:val="20"/>
          <w:szCs w:val="20"/>
        </w:rPr>
      </w:pPr>
      <w:r w:rsidRPr="00DF0338">
        <w:rPr>
          <w:rFonts w:cs="Arial"/>
          <w:sz w:val="20"/>
          <w:szCs w:val="20"/>
        </w:rPr>
        <w:t>Uchádzač je povinný do ceny zahrnúť všetky náklady, činnosti, práce, výkony alebo služby nevyhnutné za účelom riadneho vykonania predmetu zákazky, ako aj náklady na opravy, úpravy a korekcie predmetu zákazky a všetky priame a nepriame náklady vrátane mzdových nákladov (včítane mzdy za prácu nadčas, prácu v noci a prácu počas víkendu), dopravných nákladov, režijných nákladov a zisku.</w:t>
      </w:r>
    </w:p>
    <w:p w14:paraId="6013E04C" w14:textId="77777777" w:rsidR="00FA41B3" w:rsidRPr="00F471F9" w:rsidRDefault="00FA41B3" w:rsidP="00AD796A">
      <w:pPr>
        <w:pStyle w:val="Zarkazkladnhotextu2"/>
        <w:numPr>
          <w:ilvl w:val="0"/>
          <w:numId w:val="86"/>
        </w:numPr>
        <w:spacing w:after="60"/>
        <w:ind w:left="567" w:hanging="567"/>
        <w:rPr>
          <w:rFonts w:ascii="Arial" w:hAnsi="Arial" w:cs="Arial"/>
          <w:sz w:val="20"/>
          <w:szCs w:val="20"/>
        </w:rPr>
      </w:pPr>
      <w:r w:rsidRPr="00F471F9">
        <w:rPr>
          <w:rFonts w:ascii="Arial" w:hAnsi="Arial" w:cs="Arial"/>
          <w:sz w:val="20"/>
          <w:szCs w:val="20"/>
        </w:rPr>
        <w:t>Ceny uvedené v ponuke je možné meniť iba v lehote na predkladanie ponúk, potom sú nemenné a záväzné pre uzatvorenie Zmluvy.</w:t>
      </w:r>
    </w:p>
    <w:p w14:paraId="7590AD55" w14:textId="77777777" w:rsidR="00FA41B3" w:rsidRPr="00CA4493" w:rsidRDefault="00FA41B3" w:rsidP="00AD796A">
      <w:pPr>
        <w:pStyle w:val="Zarkazkladnhotextu2"/>
        <w:numPr>
          <w:ilvl w:val="0"/>
          <w:numId w:val="86"/>
        </w:numPr>
        <w:spacing w:after="60"/>
        <w:ind w:left="567" w:hanging="567"/>
        <w:rPr>
          <w:rFonts w:ascii="Arial" w:hAnsi="Arial" w:cs="Arial"/>
          <w:sz w:val="20"/>
          <w:szCs w:val="20"/>
        </w:rPr>
      </w:pPr>
      <w:r w:rsidRPr="00F471F9">
        <w:rPr>
          <w:rFonts w:ascii="Arial" w:hAnsi="Arial" w:cs="Arial"/>
          <w:sz w:val="20"/>
          <w:szCs w:val="20"/>
        </w:rPr>
        <w:t>Prijaté</w:t>
      </w:r>
      <w:r>
        <w:rPr>
          <w:rFonts w:ascii="Arial" w:hAnsi="Arial" w:cs="Arial"/>
          <w:sz w:val="20"/>
          <w:szCs w:val="20"/>
        </w:rPr>
        <w:t xml:space="preserve"> hodinové sadzby a </w:t>
      </w:r>
      <w:r w:rsidRPr="00F471F9">
        <w:rPr>
          <w:rFonts w:ascii="Arial" w:hAnsi="Arial" w:cs="Arial"/>
          <w:sz w:val="20"/>
          <w:szCs w:val="20"/>
        </w:rPr>
        <w:t>jednotkové ceny sú záväzné pre uzatvorenie Zmlu</w:t>
      </w:r>
      <w:r>
        <w:rPr>
          <w:rFonts w:ascii="Arial" w:hAnsi="Arial" w:cs="Arial"/>
          <w:sz w:val="20"/>
          <w:szCs w:val="20"/>
        </w:rPr>
        <w:t xml:space="preserve">vy stanovené v súlade s ponukou </w:t>
      </w:r>
      <w:r w:rsidRPr="00CA4493">
        <w:rPr>
          <w:rFonts w:ascii="Arial" w:hAnsi="Arial" w:cs="Arial"/>
          <w:sz w:val="20"/>
          <w:szCs w:val="20"/>
        </w:rPr>
        <w:t>uchádzača. Pokrývajú všetky zmluvné záväzky, sú pevné a nemenné počas trvania Zmluvy.</w:t>
      </w:r>
    </w:p>
    <w:p w14:paraId="4A567B08" w14:textId="77777777" w:rsidR="00FA41B3" w:rsidRPr="0032784F" w:rsidRDefault="00FA41B3" w:rsidP="00AD796A">
      <w:pPr>
        <w:pStyle w:val="Zkladntext"/>
        <w:numPr>
          <w:ilvl w:val="0"/>
          <w:numId w:val="86"/>
        </w:numPr>
        <w:tabs>
          <w:tab w:val="left" w:pos="567"/>
        </w:tabs>
        <w:spacing w:after="60"/>
        <w:ind w:left="567" w:hanging="567"/>
        <w:rPr>
          <w:rFonts w:ascii="Arial" w:hAnsi="Arial" w:cs="Arial"/>
          <w:color w:val="000000"/>
          <w:sz w:val="20"/>
          <w:szCs w:val="20"/>
        </w:rPr>
      </w:pPr>
      <w:r w:rsidRPr="0032784F">
        <w:rPr>
          <w:rFonts w:ascii="Arial" w:hAnsi="Arial" w:cs="Arial"/>
          <w:color w:val="000000"/>
          <w:sz w:val="20"/>
          <w:szCs w:val="20"/>
        </w:rPr>
        <w:t>Uchádzač bude akceptovať zníženie celkovej ceny aj v prípade, že časť predmetu zákazky sa na podnet verejného obstarávateľa nebude realizovať.</w:t>
      </w:r>
    </w:p>
    <w:p w14:paraId="72BAC422" w14:textId="77777777" w:rsidR="00FA41B3" w:rsidRPr="00CA4493" w:rsidRDefault="00FA41B3" w:rsidP="00AD796A">
      <w:pPr>
        <w:pStyle w:val="Odsekzoznamu"/>
        <w:numPr>
          <w:ilvl w:val="0"/>
          <w:numId w:val="86"/>
        </w:numPr>
        <w:tabs>
          <w:tab w:val="left" w:pos="567"/>
        </w:tabs>
        <w:autoSpaceDE w:val="0"/>
        <w:autoSpaceDN w:val="0"/>
        <w:spacing w:after="60"/>
        <w:ind w:left="567" w:hanging="567"/>
        <w:jc w:val="both"/>
        <w:rPr>
          <w:rFonts w:cs="Arial"/>
          <w:sz w:val="20"/>
          <w:szCs w:val="20"/>
        </w:rPr>
      </w:pPr>
      <w:r w:rsidRPr="00CA4493">
        <w:rPr>
          <w:rFonts w:cs="Arial"/>
          <w:sz w:val="20"/>
          <w:szCs w:val="20"/>
        </w:rPr>
        <w:t>Verejný obstarávateľ si vyhradzuje právo na predloženie kalkulácií, rozborov, rozpisov jednotkových cien</w:t>
      </w:r>
      <w:r>
        <w:rPr>
          <w:rFonts w:cs="Arial"/>
          <w:sz w:val="20"/>
          <w:szCs w:val="20"/>
        </w:rPr>
        <w:t xml:space="preserve"> a hodinových sadzieb</w:t>
      </w:r>
      <w:r w:rsidRPr="00CA4493">
        <w:rPr>
          <w:rFonts w:cs="Arial"/>
          <w:sz w:val="20"/>
          <w:szCs w:val="20"/>
        </w:rPr>
        <w:t xml:space="preserve"> z ponuky uchádzača a to v prípade, že táto jednotková cena</w:t>
      </w:r>
      <w:r>
        <w:rPr>
          <w:rFonts w:cs="Arial"/>
          <w:sz w:val="20"/>
          <w:szCs w:val="20"/>
        </w:rPr>
        <w:t xml:space="preserve"> alebo hodinová sadzba</w:t>
      </w:r>
      <w:r w:rsidRPr="00CA4493">
        <w:rPr>
          <w:rFonts w:cs="Arial"/>
          <w:sz w:val="20"/>
          <w:szCs w:val="20"/>
        </w:rPr>
        <w:t xml:space="preserve"> vykazuje výrazný rozdiel oproti ostatným uchádzačom alebo oproti obvyklým trhovým cenám.</w:t>
      </w:r>
    </w:p>
    <w:p w14:paraId="02035194" w14:textId="77777777" w:rsidR="00FA41B3" w:rsidRDefault="00FA41B3" w:rsidP="00AD796A">
      <w:pPr>
        <w:pStyle w:val="Zkladntext"/>
        <w:numPr>
          <w:ilvl w:val="0"/>
          <w:numId w:val="86"/>
        </w:numPr>
        <w:spacing w:after="60"/>
        <w:ind w:left="567" w:hanging="567"/>
        <w:rPr>
          <w:rFonts w:ascii="Arial" w:hAnsi="Arial" w:cs="Arial"/>
          <w:sz w:val="20"/>
          <w:szCs w:val="20"/>
        </w:rPr>
      </w:pPr>
      <w:r w:rsidRPr="00CA4493">
        <w:rPr>
          <w:rFonts w:ascii="Arial" w:hAnsi="Arial" w:cs="Arial"/>
          <w:sz w:val="20"/>
          <w:szCs w:val="20"/>
        </w:rPr>
        <w:t>Pre tvorbu ceny projektových dokumentácií je umožnené uchádzačovi použiť štyri sadzby.      V prípade, že uchádzač vyplní všetky sadzby, ale pre výpočet ponukovej ceny v Špecifikácii ceny prác niektorú z nich nevyužije, bude úspešný uchádzač požiadaný o úpravu Špecifikácie ceny prác a odstránenie sadzieb, ktoré nevytvorili ponukovú cenu.</w:t>
      </w:r>
    </w:p>
    <w:p w14:paraId="545D4CBE" w14:textId="77777777" w:rsidR="00FA41B3" w:rsidRPr="00457E27" w:rsidRDefault="00FA41B3" w:rsidP="00AD796A">
      <w:pPr>
        <w:pStyle w:val="Zkladntext"/>
        <w:numPr>
          <w:ilvl w:val="0"/>
          <w:numId w:val="86"/>
        </w:numPr>
        <w:spacing w:after="60"/>
        <w:ind w:left="567" w:hanging="567"/>
        <w:rPr>
          <w:rFonts w:ascii="Arial" w:hAnsi="Arial" w:cs="Arial"/>
          <w:sz w:val="20"/>
          <w:szCs w:val="20"/>
        </w:rPr>
      </w:pPr>
      <w:r w:rsidRPr="00457E27">
        <w:rPr>
          <w:rFonts w:ascii="Arial" w:hAnsi="Arial" w:cs="Arial"/>
          <w:sz w:val="20"/>
          <w:szCs w:val="20"/>
        </w:rPr>
        <w:t>V prípade, že uchádzač bude úspešný, nebude akceptovaný žiadny nárok uchádzača na zmenu ponukovej ceny  z dôvodu chýb a opomenutí jeho vyššie uvedených povinností.</w:t>
      </w:r>
    </w:p>
    <w:p w14:paraId="1A55F4C9" w14:textId="77777777" w:rsidR="00FA41B3" w:rsidRDefault="00FA41B3" w:rsidP="00AD796A">
      <w:pPr>
        <w:pStyle w:val="Zkladntext"/>
        <w:numPr>
          <w:ilvl w:val="0"/>
          <w:numId w:val="86"/>
        </w:numPr>
        <w:spacing w:after="60"/>
        <w:ind w:left="567" w:hanging="567"/>
        <w:rPr>
          <w:rFonts w:ascii="Arial" w:hAnsi="Arial" w:cs="Arial"/>
          <w:sz w:val="20"/>
          <w:szCs w:val="20"/>
        </w:rPr>
      </w:pPr>
      <w:r w:rsidRPr="00457E27">
        <w:rPr>
          <w:rFonts w:ascii="Arial" w:hAnsi="Arial" w:cs="Arial"/>
          <w:sz w:val="20"/>
          <w:szCs w:val="20"/>
        </w:rPr>
        <w:t>Verejný obstarávateľ si vyhradzuje právo neprijať ponuky uchádzačov, ktoré budú cenovo prevyšovať predpokladanú hodnotu zákazky, t. j. ktorých najnižšia cena bude vyššia ako plánované finančné prostriedky verejného o</w:t>
      </w:r>
      <w:r>
        <w:rPr>
          <w:rFonts w:ascii="Arial" w:hAnsi="Arial" w:cs="Arial"/>
          <w:sz w:val="20"/>
          <w:szCs w:val="20"/>
        </w:rPr>
        <w:t>bstarávateľa na predmet zákazky.</w:t>
      </w:r>
    </w:p>
    <w:p w14:paraId="6E9C92BE" w14:textId="23C9923A" w:rsidR="00FA41B3" w:rsidRDefault="00FA41B3" w:rsidP="00AD796A">
      <w:pPr>
        <w:pStyle w:val="Zkladntext"/>
        <w:numPr>
          <w:ilvl w:val="0"/>
          <w:numId w:val="86"/>
        </w:numPr>
        <w:spacing w:after="60"/>
        <w:ind w:left="567" w:hanging="567"/>
        <w:rPr>
          <w:rFonts w:ascii="Arial" w:hAnsi="Arial" w:cs="Arial"/>
          <w:sz w:val="20"/>
          <w:szCs w:val="20"/>
        </w:rPr>
      </w:pPr>
      <w:r w:rsidRPr="00457E27">
        <w:rPr>
          <w:rFonts w:ascii="Arial" w:hAnsi="Arial" w:cs="Arial"/>
          <w:sz w:val="20"/>
          <w:szCs w:val="20"/>
        </w:rPr>
        <w:t>V prípade zmeny ceny diela dokumentácie budú naviac práce ocenené podľa hodinových sadzieb a jednotkových cien uvedených v ponuke zhotoviteľa.</w:t>
      </w:r>
    </w:p>
    <w:p w14:paraId="06FB89D3" w14:textId="54DB45D0" w:rsidR="00FE0896" w:rsidRDefault="00FE0896" w:rsidP="00AD796A">
      <w:pPr>
        <w:pStyle w:val="Zkladntext"/>
        <w:numPr>
          <w:ilvl w:val="0"/>
          <w:numId w:val="86"/>
        </w:numPr>
        <w:spacing w:after="60"/>
        <w:ind w:left="567" w:hanging="567"/>
        <w:rPr>
          <w:rFonts w:ascii="Arial" w:hAnsi="Arial" w:cs="Arial"/>
          <w:sz w:val="20"/>
          <w:szCs w:val="20"/>
        </w:rPr>
      </w:pPr>
      <w:r w:rsidRPr="00387E76">
        <w:rPr>
          <w:rFonts w:ascii="Arial" w:hAnsi="Arial" w:cs="Arial"/>
          <w:bCs/>
          <w:color w:val="000000"/>
          <w:sz w:val="20"/>
          <w:szCs w:val="20"/>
          <w:lang w:eastAsia="en-US"/>
        </w:rPr>
        <w:t>V</w:t>
      </w:r>
      <w:r>
        <w:rPr>
          <w:rFonts w:ascii="Arial" w:hAnsi="Arial" w:cs="Arial"/>
          <w:bCs/>
          <w:color w:val="000000"/>
          <w:sz w:val="20"/>
          <w:szCs w:val="20"/>
          <w:lang w:eastAsia="en-US"/>
        </w:rPr>
        <w:t xml:space="preserve"> </w:t>
      </w:r>
      <w:r w:rsidRPr="00387E76">
        <w:rPr>
          <w:rFonts w:ascii="Arial" w:hAnsi="Arial" w:cs="Arial"/>
          <w:bCs/>
          <w:color w:val="000000"/>
          <w:sz w:val="20"/>
          <w:szCs w:val="20"/>
          <w:lang w:eastAsia="en-US"/>
        </w:rPr>
        <w:t>prípade, ak je uchádzač v postavení zahraničnej osoby, riadi sa zákonom č. 222/2004 Z. z. o dani z pridanej hodnoty v znení neskorších predpisov.</w:t>
      </w:r>
    </w:p>
    <w:p w14:paraId="07B6670E" w14:textId="77777777" w:rsidR="00FA41B3" w:rsidRDefault="00FA41B3" w:rsidP="00FA41B3">
      <w:pPr>
        <w:pStyle w:val="Zkladntext"/>
        <w:spacing w:after="60"/>
        <w:ind w:left="567" w:hanging="567"/>
        <w:rPr>
          <w:rFonts w:ascii="Arial" w:hAnsi="Arial" w:cs="Arial"/>
          <w:sz w:val="20"/>
          <w:szCs w:val="20"/>
        </w:rPr>
      </w:pPr>
    </w:p>
    <w:p w14:paraId="7B9C4A71" w14:textId="6ECE4667" w:rsidR="00FA41B3" w:rsidRPr="00F471F9" w:rsidRDefault="00FA41B3" w:rsidP="00FA41B3">
      <w:pPr>
        <w:spacing w:after="0" w:line="240" w:lineRule="auto"/>
        <w:ind w:left="567" w:hanging="567"/>
        <w:jc w:val="both"/>
        <w:rPr>
          <w:rFonts w:ascii="Arial" w:hAnsi="Arial" w:cs="Arial"/>
          <w:b/>
          <w:color w:val="000000"/>
          <w:sz w:val="20"/>
          <w:szCs w:val="20"/>
        </w:rPr>
      </w:pPr>
      <w:r w:rsidRPr="00F471F9">
        <w:rPr>
          <w:rFonts w:ascii="Arial" w:hAnsi="Arial" w:cs="Arial"/>
          <w:b/>
          <w:color w:val="000000"/>
          <w:sz w:val="20"/>
          <w:szCs w:val="20"/>
        </w:rPr>
        <w:t>Príloh</w:t>
      </w:r>
      <w:r w:rsidR="00FE0896">
        <w:rPr>
          <w:rFonts w:ascii="Arial" w:hAnsi="Arial" w:cs="Arial"/>
          <w:b/>
          <w:color w:val="000000"/>
          <w:sz w:val="20"/>
          <w:szCs w:val="20"/>
        </w:rPr>
        <w:t>y k časti B.2</w:t>
      </w:r>
      <w:r w:rsidRPr="00F471F9">
        <w:rPr>
          <w:rFonts w:ascii="Arial" w:hAnsi="Arial" w:cs="Arial"/>
          <w:b/>
          <w:color w:val="000000"/>
          <w:sz w:val="20"/>
          <w:szCs w:val="20"/>
        </w:rPr>
        <w:t>:</w:t>
      </w:r>
    </w:p>
    <w:p w14:paraId="35E0C065" w14:textId="67FF70EB" w:rsidR="00FA41B3" w:rsidRPr="00F471F9"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Príloha č. 1</w:t>
      </w:r>
      <w:r>
        <w:rPr>
          <w:rFonts w:ascii="Arial" w:hAnsi="Arial" w:cs="Arial"/>
          <w:color w:val="000000"/>
          <w:sz w:val="20"/>
          <w:szCs w:val="20"/>
        </w:rPr>
        <w:tab/>
      </w:r>
      <w:r>
        <w:rPr>
          <w:rFonts w:ascii="Arial" w:hAnsi="Arial" w:cs="Arial"/>
          <w:color w:val="000000"/>
          <w:sz w:val="20"/>
          <w:szCs w:val="20"/>
        </w:rPr>
        <w:tab/>
      </w:r>
      <w:r w:rsidRPr="00F471F9">
        <w:rPr>
          <w:rFonts w:ascii="Arial" w:hAnsi="Arial" w:cs="Arial"/>
          <w:color w:val="000000"/>
          <w:sz w:val="20"/>
          <w:szCs w:val="20"/>
        </w:rPr>
        <w:t xml:space="preserve">Špecifikácia ceny </w:t>
      </w:r>
      <w:r w:rsidR="00950C55" w:rsidRPr="00950C55">
        <w:rPr>
          <w:rFonts w:ascii="Arial" w:hAnsi="Arial" w:cs="Arial"/>
          <w:color w:val="000000"/>
          <w:sz w:val="20"/>
          <w:szCs w:val="20"/>
        </w:rPr>
        <w:t>Tabuľka č.1 – 7 (zároveň aj ako Príloha č.1 Zmluvy)</w:t>
      </w:r>
    </w:p>
    <w:p w14:paraId="0A41B989" w14:textId="77777777" w:rsidR="00FA41B3" w:rsidRPr="00F471F9" w:rsidRDefault="00FA41B3" w:rsidP="00FA41B3">
      <w:pPr>
        <w:spacing w:after="0" w:line="240" w:lineRule="auto"/>
        <w:ind w:left="567" w:hanging="567"/>
        <w:jc w:val="both"/>
        <w:rPr>
          <w:rFonts w:ascii="Arial" w:hAnsi="Arial" w:cs="Arial"/>
          <w:color w:val="000000"/>
          <w:sz w:val="20"/>
          <w:szCs w:val="20"/>
        </w:rPr>
      </w:pPr>
    </w:p>
    <w:p w14:paraId="16778441" w14:textId="77777777" w:rsidR="00FA41B3" w:rsidRPr="00F471F9" w:rsidRDefault="00FA41B3" w:rsidP="00FA41B3">
      <w:pPr>
        <w:spacing w:after="0" w:line="240" w:lineRule="auto"/>
        <w:ind w:left="567" w:hanging="567"/>
        <w:jc w:val="both"/>
        <w:rPr>
          <w:rFonts w:ascii="Arial" w:hAnsi="Arial" w:cs="Arial"/>
          <w:color w:val="000000"/>
          <w:sz w:val="20"/>
          <w:szCs w:val="20"/>
        </w:rPr>
      </w:pPr>
      <w:r w:rsidRPr="00F471F9">
        <w:rPr>
          <w:rFonts w:ascii="Arial" w:hAnsi="Arial" w:cs="Arial"/>
          <w:color w:val="000000"/>
          <w:sz w:val="20"/>
          <w:szCs w:val="20"/>
        </w:rPr>
        <w:t>zahŕňa:</w:t>
      </w:r>
    </w:p>
    <w:p w14:paraId="02197008" w14:textId="124B2634" w:rsidR="00FA41B3" w:rsidRDefault="00FA41B3" w:rsidP="00FA41B3">
      <w:pPr>
        <w:spacing w:after="0" w:line="240" w:lineRule="auto"/>
        <w:ind w:left="567" w:hanging="567"/>
        <w:jc w:val="both"/>
        <w:rPr>
          <w:rFonts w:ascii="Arial" w:hAnsi="Arial" w:cs="Arial"/>
          <w:color w:val="000000"/>
          <w:sz w:val="20"/>
          <w:szCs w:val="20"/>
        </w:rPr>
      </w:pPr>
      <w:r w:rsidRPr="00F471F9">
        <w:rPr>
          <w:rFonts w:ascii="Arial" w:hAnsi="Arial" w:cs="Arial"/>
          <w:color w:val="000000"/>
          <w:sz w:val="20"/>
          <w:szCs w:val="20"/>
        </w:rPr>
        <w:lastRenderedPageBreak/>
        <w:t>Tabuľka č. 1</w:t>
      </w:r>
      <w:r>
        <w:rPr>
          <w:rFonts w:ascii="Arial" w:hAnsi="Arial" w:cs="Arial"/>
          <w:color w:val="000000"/>
          <w:sz w:val="20"/>
          <w:szCs w:val="20"/>
        </w:rPr>
        <w:tab/>
      </w:r>
      <w:r>
        <w:rPr>
          <w:rFonts w:ascii="Arial" w:hAnsi="Arial" w:cs="Arial"/>
          <w:color w:val="000000"/>
          <w:sz w:val="20"/>
          <w:szCs w:val="20"/>
        </w:rPr>
        <w:tab/>
      </w:r>
      <w:r w:rsidRPr="00F471F9">
        <w:rPr>
          <w:rFonts w:ascii="Arial" w:hAnsi="Arial" w:cs="Arial"/>
          <w:color w:val="000000"/>
          <w:sz w:val="20"/>
          <w:szCs w:val="20"/>
        </w:rPr>
        <w:t xml:space="preserve">Špecifikácia ceny </w:t>
      </w:r>
      <w:r w:rsidR="00771010">
        <w:rPr>
          <w:rFonts w:ascii="Arial" w:hAnsi="Arial" w:cs="Arial"/>
          <w:color w:val="000000"/>
          <w:sz w:val="20"/>
          <w:szCs w:val="20"/>
        </w:rPr>
        <w:t>P</w:t>
      </w:r>
      <w:r w:rsidR="00A0782A">
        <w:rPr>
          <w:rFonts w:ascii="Arial" w:hAnsi="Arial" w:cs="Arial"/>
          <w:color w:val="000000"/>
          <w:sz w:val="20"/>
          <w:szCs w:val="20"/>
        </w:rPr>
        <w:t>S</w:t>
      </w:r>
    </w:p>
    <w:p w14:paraId="24EBA226" w14:textId="31A53D69" w:rsidR="00FA41B3" w:rsidRPr="00F471F9" w:rsidRDefault="00FA41B3" w:rsidP="00FA41B3">
      <w:pPr>
        <w:spacing w:after="0" w:line="240" w:lineRule="auto"/>
        <w:ind w:left="567" w:hanging="567"/>
        <w:jc w:val="both"/>
        <w:rPr>
          <w:rFonts w:ascii="Arial" w:hAnsi="Arial" w:cs="Arial"/>
          <w:color w:val="000000"/>
          <w:sz w:val="20"/>
          <w:szCs w:val="20"/>
        </w:rPr>
      </w:pPr>
      <w:r w:rsidRPr="00F471F9">
        <w:rPr>
          <w:rFonts w:ascii="Arial" w:hAnsi="Arial" w:cs="Arial"/>
          <w:color w:val="000000"/>
          <w:sz w:val="20"/>
          <w:szCs w:val="20"/>
        </w:rPr>
        <w:t>Tabuľka č. 2</w:t>
      </w:r>
      <w:r>
        <w:rPr>
          <w:rFonts w:ascii="Arial" w:hAnsi="Arial" w:cs="Arial"/>
          <w:color w:val="000000"/>
          <w:sz w:val="20"/>
          <w:szCs w:val="20"/>
        </w:rPr>
        <w:tab/>
      </w:r>
      <w:r>
        <w:rPr>
          <w:rFonts w:ascii="Arial" w:hAnsi="Arial" w:cs="Arial"/>
          <w:color w:val="000000"/>
          <w:sz w:val="20"/>
          <w:szCs w:val="20"/>
        </w:rPr>
        <w:tab/>
      </w:r>
      <w:r w:rsidRPr="00F471F9">
        <w:rPr>
          <w:rFonts w:ascii="Arial" w:hAnsi="Arial" w:cs="Arial"/>
          <w:color w:val="000000"/>
          <w:sz w:val="20"/>
          <w:szCs w:val="20"/>
        </w:rPr>
        <w:t>Špecifikácia ceny</w:t>
      </w:r>
      <w:r>
        <w:rPr>
          <w:rFonts w:ascii="Arial" w:hAnsi="Arial" w:cs="Arial"/>
          <w:color w:val="000000"/>
          <w:sz w:val="20"/>
          <w:szCs w:val="20"/>
        </w:rPr>
        <w:t xml:space="preserve"> </w:t>
      </w:r>
      <w:r w:rsidR="00950C55" w:rsidRPr="00950C55">
        <w:rPr>
          <w:rFonts w:ascii="Arial" w:hAnsi="Arial" w:cs="Arial"/>
          <w:color w:val="000000"/>
          <w:sz w:val="20"/>
          <w:szCs w:val="20"/>
        </w:rPr>
        <w:t xml:space="preserve">Podrobný inžinierskogeologický a hydrogeologický prieskum pre </w:t>
      </w:r>
      <w:r w:rsidR="00771010">
        <w:rPr>
          <w:rFonts w:ascii="Arial" w:hAnsi="Arial" w:cs="Arial"/>
          <w:color w:val="000000"/>
          <w:sz w:val="20"/>
          <w:szCs w:val="20"/>
        </w:rPr>
        <w:t>P</w:t>
      </w:r>
      <w:r w:rsidR="00950C55" w:rsidRPr="00950C55">
        <w:rPr>
          <w:rFonts w:ascii="Arial" w:hAnsi="Arial" w:cs="Arial"/>
          <w:color w:val="000000"/>
          <w:sz w:val="20"/>
          <w:szCs w:val="20"/>
        </w:rPr>
        <w:t>S</w:t>
      </w:r>
    </w:p>
    <w:p w14:paraId="7EB84AF8" w14:textId="5D540565" w:rsidR="00FA41B3" w:rsidRPr="00F471F9" w:rsidRDefault="00FA41B3" w:rsidP="00950C55">
      <w:pPr>
        <w:spacing w:after="0" w:line="240" w:lineRule="auto"/>
        <w:ind w:left="1418" w:hanging="1418"/>
        <w:jc w:val="both"/>
        <w:rPr>
          <w:rFonts w:ascii="Arial" w:hAnsi="Arial" w:cs="Arial"/>
          <w:color w:val="000000"/>
          <w:sz w:val="20"/>
          <w:szCs w:val="20"/>
        </w:rPr>
      </w:pPr>
      <w:r w:rsidRPr="00F471F9">
        <w:rPr>
          <w:rFonts w:ascii="Arial" w:hAnsi="Arial" w:cs="Arial"/>
          <w:color w:val="000000"/>
          <w:sz w:val="20"/>
          <w:szCs w:val="20"/>
        </w:rPr>
        <w:t xml:space="preserve">Tabuľka č. </w:t>
      </w:r>
      <w:r>
        <w:rPr>
          <w:rFonts w:ascii="Arial" w:hAnsi="Arial" w:cs="Arial"/>
          <w:color w:val="000000"/>
          <w:sz w:val="20"/>
          <w:szCs w:val="20"/>
        </w:rPr>
        <w:t>3</w:t>
      </w:r>
      <w:r w:rsidRPr="00F471F9">
        <w:rPr>
          <w:rFonts w:ascii="Arial" w:hAnsi="Arial" w:cs="Arial"/>
          <w:color w:val="000000"/>
          <w:sz w:val="20"/>
          <w:szCs w:val="20"/>
        </w:rPr>
        <w:t xml:space="preserve">  </w:t>
      </w:r>
      <w:r w:rsidRPr="00F471F9">
        <w:rPr>
          <w:rFonts w:ascii="Arial" w:hAnsi="Arial" w:cs="Arial"/>
          <w:color w:val="000000"/>
          <w:sz w:val="20"/>
          <w:szCs w:val="20"/>
        </w:rPr>
        <w:tab/>
        <w:t xml:space="preserve">Špecifikácia ceny </w:t>
      </w:r>
      <w:r w:rsidR="00950C55" w:rsidRPr="00950C55">
        <w:rPr>
          <w:rFonts w:ascii="Arial" w:hAnsi="Arial" w:cs="Arial"/>
          <w:color w:val="000000"/>
          <w:sz w:val="20"/>
          <w:szCs w:val="20"/>
        </w:rPr>
        <w:t>Dokumentácia meračských prác a Dokumentácia pre majetkovoprávne vysporiadanie</w:t>
      </w:r>
    </w:p>
    <w:p w14:paraId="7F2101A7" w14:textId="50517185" w:rsidR="00FA41B3" w:rsidRPr="00F471F9"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Tabuľka č. 4</w:t>
      </w:r>
      <w:r w:rsidRPr="00B64DB7">
        <w:rPr>
          <w:rFonts w:ascii="Arial" w:hAnsi="Arial" w:cs="Arial"/>
          <w:color w:val="000000"/>
          <w:sz w:val="20"/>
          <w:szCs w:val="20"/>
        </w:rPr>
        <w:t xml:space="preserve"> </w:t>
      </w:r>
      <w:r>
        <w:rPr>
          <w:rFonts w:ascii="Arial" w:hAnsi="Arial" w:cs="Arial"/>
          <w:color w:val="000000"/>
          <w:sz w:val="20"/>
          <w:szCs w:val="20"/>
        </w:rPr>
        <w:tab/>
      </w:r>
      <w:r w:rsidRPr="00F471F9">
        <w:rPr>
          <w:rFonts w:ascii="Arial" w:hAnsi="Arial" w:cs="Arial"/>
          <w:color w:val="000000"/>
          <w:sz w:val="20"/>
          <w:szCs w:val="20"/>
        </w:rPr>
        <w:t>Špecifikácia ceny</w:t>
      </w:r>
      <w:r>
        <w:rPr>
          <w:rFonts w:ascii="Arial" w:hAnsi="Arial" w:cs="Arial"/>
          <w:color w:val="000000"/>
          <w:sz w:val="20"/>
          <w:szCs w:val="20"/>
        </w:rPr>
        <w:t xml:space="preserve"> </w:t>
      </w:r>
      <w:r w:rsidR="00A0782A" w:rsidRPr="00F471F9">
        <w:rPr>
          <w:rFonts w:ascii="Arial" w:hAnsi="Arial" w:cs="Arial"/>
          <w:color w:val="000000"/>
          <w:sz w:val="20"/>
          <w:szCs w:val="20"/>
        </w:rPr>
        <w:t xml:space="preserve">Oznámenia 8a </w:t>
      </w:r>
    </w:p>
    <w:p w14:paraId="304963B9" w14:textId="5980E54A" w:rsidR="00FA41B3"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Tabuľka č. 5</w:t>
      </w:r>
      <w:r w:rsidRPr="00F471F9">
        <w:rPr>
          <w:rFonts w:ascii="Arial" w:hAnsi="Arial" w:cs="Arial"/>
          <w:color w:val="000000"/>
          <w:sz w:val="20"/>
          <w:szCs w:val="20"/>
        </w:rPr>
        <w:t xml:space="preserve"> </w:t>
      </w:r>
      <w:r w:rsidRPr="00F471F9">
        <w:rPr>
          <w:rFonts w:ascii="Arial" w:hAnsi="Arial" w:cs="Arial"/>
          <w:color w:val="000000"/>
          <w:sz w:val="20"/>
          <w:szCs w:val="20"/>
        </w:rPr>
        <w:tab/>
        <w:t xml:space="preserve">Špecifikácia ceny </w:t>
      </w:r>
      <w:r w:rsidR="00A0782A">
        <w:rPr>
          <w:rFonts w:ascii="Arial" w:hAnsi="Arial" w:cs="Arial"/>
          <w:color w:val="000000"/>
          <w:sz w:val="20"/>
          <w:szCs w:val="20"/>
        </w:rPr>
        <w:t>DSZ</w:t>
      </w:r>
    </w:p>
    <w:p w14:paraId="4089681C" w14:textId="7E69373A" w:rsidR="00FA41B3"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Tabuľka č. 6</w:t>
      </w:r>
      <w:r w:rsidRPr="00F471F9">
        <w:rPr>
          <w:rFonts w:ascii="Arial" w:hAnsi="Arial" w:cs="Arial"/>
          <w:color w:val="000000"/>
          <w:sz w:val="20"/>
          <w:szCs w:val="20"/>
        </w:rPr>
        <w:t xml:space="preserve"> </w:t>
      </w:r>
      <w:r w:rsidRPr="00F471F9">
        <w:rPr>
          <w:rFonts w:ascii="Arial" w:hAnsi="Arial" w:cs="Arial"/>
          <w:color w:val="000000"/>
          <w:sz w:val="20"/>
          <w:szCs w:val="20"/>
        </w:rPr>
        <w:tab/>
        <w:t xml:space="preserve">Špecifikácia ceny </w:t>
      </w:r>
      <w:r w:rsidR="00CB53D7">
        <w:rPr>
          <w:rFonts w:ascii="Arial" w:hAnsi="Arial" w:cs="Arial"/>
          <w:color w:val="000000"/>
          <w:sz w:val="20"/>
          <w:szCs w:val="20"/>
        </w:rPr>
        <w:t xml:space="preserve">Audit bezpečnosti pozemnej </w:t>
      </w:r>
      <w:r w:rsidR="00A82FE2">
        <w:rPr>
          <w:rFonts w:ascii="Arial" w:hAnsi="Arial" w:cs="Arial"/>
          <w:color w:val="000000"/>
          <w:sz w:val="20"/>
          <w:szCs w:val="20"/>
        </w:rPr>
        <w:t>komunikácie</w:t>
      </w:r>
      <w:r w:rsidRPr="00F471F9">
        <w:rPr>
          <w:rFonts w:ascii="Arial" w:hAnsi="Arial" w:cs="Arial"/>
          <w:color w:val="000000"/>
          <w:sz w:val="20"/>
          <w:szCs w:val="20"/>
        </w:rPr>
        <w:t xml:space="preserve"> </w:t>
      </w:r>
    </w:p>
    <w:p w14:paraId="01455F73" w14:textId="1B31DE79" w:rsidR="00F232E2" w:rsidRDefault="00FA41B3" w:rsidP="0070719B">
      <w:pPr>
        <w:spacing w:after="60" w:line="240" w:lineRule="auto"/>
        <w:ind w:left="567" w:hanging="567"/>
        <w:jc w:val="both"/>
        <w:rPr>
          <w:rFonts w:ascii="Arial" w:hAnsi="Arial" w:cs="Arial"/>
          <w:color w:val="000000"/>
          <w:sz w:val="20"/>
          <w:szCs w:val="20"/>
        </w:rPr>
      </w:pPr>
      <w:r w:rsidRPr="00F471F9">
        <w:rPr>
          <w:rFonts w:ascii="Arial" w:hAnsi="Arial" w:cs="Arial"/>
          <w:color w:val="000000"/>
          <w:sz w:val="20"/>
          <w:szCs w:val="20"/>
        </w:rPr>
        <w:t xml:space="preserve">Tabuľka č. </w:t>
      </w:r>
      <w:r>
        <w:rPr>
          <w:rFonts w:ascii="Arial" w:hAnsi="Arial" w:cs="Arial"/>
          <w:color w:val="000000"/>
          <w:sz w:val="20"/>
          <w:szCs w:val="20"/>
        </w:rPr>
        <w:t>7</w:t>
      </w:r>
      <w:r w:rsidRPr="00F471F9">
        <w:rPr>
          <w:rFonts w:ascii="Arial" w:hAnsi="Arial" w:cs="Arial"/>
          <w:color w:val="000000"/>
          <w:sz w:val="20"/>
          <w:szCs w:val="20"/>
        </w:rPr>
        <w:t xml:space="preserve"> </w:t>
      </w:r>
      <w:r w:rsidRPr="00F471F9">
        <w:rPr>
          <w:rFonts w:ascii="Arial" w:hAnsi="Arial" w:cs="Arial"/>
          <w:color w:val="000000"/>
          <w:sz w:val="20"/>
          <w:szCs w:val="20"/>
        </w:rPr>
        <w:tab/>
        <w:t>Špecifikácia ceny spolu</w:t>
      </w:r>
    </w:p>
    <w:p w14:paraId="63309AAD" w14:textId="025670E8" w:rsidR="008A0B47" w:rsidRDefault="008A0B47" w:rsidP="0070719B">
      <w:pPr>
        <w:spacing w:after="60" w:line="240" w:lineRule="auto"/>
        <w:ind w:left="567" w:hanging="567"/>
        <w:jc w:val="both"/>
        <w:rPr>
          <w:rFonts w:ascii="Arial" w:hAnsi="Arial" w:cs="Arial"/>
          <w:color w:val="000000"/>
          <w:sz w:val="20"/>
          <w:szCs w:val="20"/>
        </w:rPr>
      </w:pPr>
    </w:p>
    <w:p w14:paraId="493632D9" w14:textId="024D19BC" w:rsidR="008A0B47" w:rsidRDefault="008A0B47" w:rsidP="0070719B">
      <w:pPr>
        <w:spacing w:after="60" w:line="240" w:lineRule="auto"/>
        <w:ind w:left="567" w:hanging="567"/>
        <w:jc w:val="both"/>
        <w:rPr>
          <w:rFonts w:ascii="Arial" w:hAnsi="Arial" w:cs="Arial"/>
          <w:color w:val="000000"/>
          <w:sz w:val="20"/>
          <w:szCs w:val="20"/>
        </w:rPr>
      </w:pPr>
    </w:p>
    <w:p w14:paraId="61DC70E2" w14:textId="77000BB9" w:rsidR="008A0B47" w:rsidRDefault="008A0B47" w:rsidP="0070719B">
      <w:pPr>
        <w:spacing w:after="60" w:line="240" w:lineRule="auto"/>
        <w:ind w:left="567" w:hanging="567"/>
        <w:jc w:val="both"/>
        <w:rPr>
          <w:rFonts w:ascii="Arial" w:hAnsi="Arial" w:cs="Arial"/>
          <w:color w:val="000000"/>
          <w:sz w:val="20"/>
          <w:szCs w:val="20"/>
        </w:rPr>
      </w:pPr>
    </w:p>
    <w:p w14:paraId="57CE9FFB" w14:textId="2089B9B4" w:rsidR="008A0B47" w:rsidRDefault="008A0B47" w:rsidP="0070719B">
      <w:pPr>
        <w:spacing w:after="60" w:line="240" w:lineRule="auto"/>
        <w:ind w:left="567" w:hanging="567"/>
        <w:jc w:val="both"/>
        <w:rPr>
          <w:rFonts w:ascii="Arial" w:hAnsi="Arial" w:cs="Arial"/>
          <w:color w:val="000000"/>
          <w:sz w:val="20"/>
          <w:szCs w:val="20"/>
        </w:rPr>
      </w:pPr>
    </w:p>
    <w:p w14:paraId="5EA5EF5A" w14:textId="2049D2EA" w:rsidR="008A0B47" w:rsidRDefault="008A0B47" w:rsidP="0070719B">
      <w:pPr>
        <w:spacing w:after="60" w:line="240" w:lineRule="auto"/>
        <w:ind w:left="567" w:hanging="567"/>
        <w:jc w:val="both"/>
        <w:rPr>
          <w:rFonts w:ascii="Arial" w:hAnsi="Arial" w:cs="Arial"/>
          <w:color w:val="000000"/>
          <w:sz w:val="20"/>
          <w:szCs w:val="20"/>
        </w:rPr>
      </w:pPr>
    </w:p>
    <w:p w14:paraId="4B2D2749" w14:textId="12A19676" w:rsidR="008A0B47" w:rsidRDefault="008A0B47" w:rsidP="0070719B">
      <w:pPr>
        <w:spacing w:after="60" w:line="240" w:lineRule="auto"/>
        <w:ind w:left="567" w:hanging="567"/>
        <w:jc w:val="both"/>
        <w:rPr>
          <w:rFonts w:ascii="Arial" w:hAnsi="Arial" w:cs="Arial"/>
          <w:color w:val="000000"/>
          <w:sz w:val="20"/>
          <w:szCs w:val="20"/>
        </w:rPr>
      </w:pPr>
    </w:p>
    <w:p w14:paraId="5C15F5C5" w14:textId="4FC49050" w:rsidR="008A0B47" w:rsidRDefault="008A0B47" w:rsidP="0070719B">
      <w:pPr>
        <w:spacing w:after="60" w:line="240" w:lineRule="auto"/>
        <w:ind w:left="567" w:hanging="567"/>
        <w:jc w:val="both"/>
        <w:rPr>
          <w:rFonts w:ascii="Arial" w:hAnsi="Arial" w:cs="Arial"/>
          <w:color w:val="000000"/>
          <w:sz w:val="20"/>
          <w:szCs w:val="20"/>
        </w:rPr>
      </w:pPr>
    </w:p>
    <w:p w14:paraId="42E11C7D" w14:textId="3E845D0E" w:rsidR="008A0B47" w:rsidRDefault="008A0B47" w:rsidP="0070719B">
      <w:pPr>
        <w:spacing w:after="60" w:line="240" w:lineRule="auto"/>
        <w:ind w:left="567" w:hanging="567"/>
        <w:jc w:val="both"/>
        <w:rPr>
          <w:rFonts w:ascii="Arial" w:hAnsi="Arial" w:cs="Arial"/>
          <w:color w:val="000000"/>
          <w:sz w:val="20"/>
          <w:szCs w:val="20"/>
        </w:rPr>
      </w:pPr>
    </w:p>
    <w:p w14:paraId="76F2B148" w14:textId="5B46629F" w:rsidR="008A0B47" w:rsidRDefault="008A0B47" w:rsidP="0070719B">
      <w:pPr>
        <w:spacing w:after="60" w:line="240" w:lineRule="auto"/>
        <w:ind w:left="567" w:hanging="567"/>
        <w:jc w:val="both"/>
        <w:rPr>
          <w:rFonts w:ascii="Arial" w:hAnsi="Arial" w:cs="Arial"/>
          <w:color w:val="000000"/>
          <w:sz w:val="20"/>
          <w:szCs w:val="20"/>
        </w:rPr>
      </w:pPr>
    </w:p>
    <w:p w14:paraId="364264D3" w14:textId="32DA0C9C" w:rsidR="008A0B47" w:rsidRDefault="008A0B47" w:rsidP="0070719B">
      <w:pPr>
        <w:spacing w:after="60" w:line="240" w:lineRule="auto"/>
        <w:ind w:left="567" w:hanging="567"/>
        <w:jc w:val="both"/>
        <w:rPr>
          <w:rFonts w:ascii="Arial" w:hAnsi="Arial" w:cs="Arial"/>
          <w:color w:val="000000"/>
          <w:sz w:val="20"/>
          <w:szCs w:val="20"/>
        </w:rPr>
      </w:pPr>
    </w:p>
    <w:p w14:paraId="722288DF" w14:textId="6A82E9CB" w:rsidR="008A0B47" w:rsidRDefault="008A0B47" w:rsidP="0070719B">
      <w:pPr>
        <w:spacing w:after="60" w:line="240" w:lineRule="auto"/>
        <w:ind w:left="567" w:hanging="567"/>
        <w:jc w:val="both"/>
        <w:rPr>
          <w:rFonts w:ascii="Arial" w:hAnsi="Arial" w:cs="Arial"/>
          <w:color w:val="000000"/>
          <w:sz w:val="20"/>
          <w:szCs w:val="20"/>
        </w:rPr>
      </w:pPr>
    </w:p>
    <w:p w14:paraId="3B4FF6F3" w14:textId="5D8FE645" w:rsidR="008A0B47" w:rsidRDefault="008A0B47" w:rsidP="0070719B">
      <w:pPr>
        <w:spacing w:after="60" w:line="240" w:lineRule="auto"/>
        <w:ind w:left="567" w:hanging="567"/>
        <w:jc w:val="both"/>
        <w:rPr>
          <w:rFonts w:ascii="Arial" w:hAnsi="Arial" w:cs="Arial"/>
          <w:color w:val="000000"/>
          <w:sz w:val="20"/>
          <w:szCs w:val="20"/>
        </w:rPr>
      </w:pPr>
    </w:p>
    <w:p w14:paraId="7481BD7B" w14:textId="4227D192" w:rsidR="008A0B47" w:rsidRDefault="008A0B47" w:rsidP="0070719B">
      <w:pPr>
        <w:spacing w:after="60" w:line="240" w:lineRule="auto"/>
        <w:ind w:left="567" w:hanging="567"/>
        <w:jc w:val="both"/>
        <w:rPr>
          <w:rFonts w:ascii="Arial" w:hAnsi="Arial" w:cs="Arial"/>
          <w:color w:val="000000"/>
          <w:sz w:val="20"/>
          <w:szCs w:val="20"/>
        </w:rPr>
      </w:pPr>
    </w:p>
    <w:p w14:paraId="0C9F972C" w14:textId="7DBDEB53" w:rsidR="008A0B47" w:rsidRDefault="008A0B47" w:rsidP="0070719B">
      <w:pPr>
        <w:spacing w:after="60" w:line="240" w:lineRule="auto"/>
        <w:ind w:left="567" w:hanging="567"/>
        <w:jc w:val="both"/>
        <w:rPr>
          <w:rFonts w:ascii="Arial" w:hAnsi="Arial" w:cs="Arial"/>
          <w:color w:val="000000"/>
          <w:sz w:val="20"/>
          <w:szCs w:val="20"/>
        </w:rPr>
      </w:pPr>
    </w:p>
    <w:p w14:paraId="79F9C4F0" w14:textId="559B4649" w:rsidR="008A0B47" w:rsidRDefault="008A0B47" w:rsidP="0070719B">
      <w:pPr>
        <w:spacing w:after="60" w:line="240" w:lineRule="auto"/>
        <w:ind w:left="567" w:hanging="567"/>
        <w:jc w:val="both"/>
        <w:rPr>
          <w:rFonts w:ascii="Arial" w:hAnsi="Arial" w:cs="Arial"/>
          <w:color w:val="000000"/>
          <w:sz w:val="20"/>
          <w:szCs w:val="20"/>
        </w:rPr>
      </w:pPr>
    </w:p>
    <w:p w14:paraId="40E454D5" w14:textId="6F891613" w:rsidR="008A0B47" w:rsidRDefault="008A0B47" w:rsidP="0070719B">
      <w:pPr>
        <w:spacing w:after="60" w:line="240" w:lineRule="auto"/>
        <w:ind w:left="567" w:hanging="567"/>
        <w:jc w:val="both"/>
        <w:rPr>
          <w:rFonts w:ascii="Arial" w:hAnsi="Arial" w:cs="Arial"/>
          <w:color w:val="000000"/>
          <w:sz w:val="20"/>
          <w:szCs w:val="20"/>
        </w:rPr>
      </w:pPr>
    </w:p>
    <w:p w14:paraId="7920CF62" w14:textId="633AF25F" w:rsidR="008A0B47" w:rsidRDefault="008A0B47" w:rsidP="0070719B">
      <w:pPr>
        <w:spacing w:after="60" w:line="240" w:lineRule="auto"/>
        <w:ind w:left="567" w:hanging="567"/>
        <w:jc w:val="both"/>
        <w:rPr>
          <w:rFonts w:ascii="Arial" w:hAnsi="Arial" w:cs="Arial"/>
          <w:color w:val="000000"/>
          <w:sz w:val="20"/>
          <w:szCs w:val="20"/>
        </w:rPr>
      </w:pPr>
    </w:p>
    <w:p w14:paraId="67711F85" w14:textId="4DB2CCB7" w:rsidR="008A0B47" w:rsidRDefault="008A0B47" w:rsidP="0070719B">
      <w:pPr>
        <w:spacing w:after="60" w:line="240" w:lineRule="auto"/>
        <w:ind w:left="567" w:hanging="567"/>
        <w:jc w:val="both"/>
        <w:rPr>
          <w:rFonts w:ascii="Arial" w:hAnsi="Arial" w:cs="Arial"/>
          <w:color w:val="000000"/>
          <w:sz w:val="20"/>
          <w:szCs w:val="20"/>
        </w:rPr>
      </w:pPr>
    </w:p>
    <w:p w14:paraId="5F646AEF" w14:textId="48BE71CA" w:rsidR="008A0B47" w:rsidRDefault="008A0B47" w:rsidP="0070719B">
      <w:pPr>
        <w:spacing w:after="60" w:line="240" w:lineRule="auto"/>
        <w:ind w:left="567" w:hanging="567"/>
        <w:jc w:val="both"/>
        <w:rPr>
          <w:rFonts w:ascii="Arial" w:hAnsi="Arial" w:cs="Arial"/>
          <w:color w:val="000000"/>
          <w:sz w:val="20"/>
          <w:szCs w:val="20"/>
        </w:rPr>
      </w:pPr>
    </w:p>
    <w:p w14:paraId="4D202AB9" w14:textId="6743A092" w:rsidR="008A0B47" w:rsidRDefault="008A0B47" w:rsidP="0070719B">
      <w:pPr>
        <w:spacing w:after="60" w:line="240" w:lineRule="auto"/>
        <w:ind w:left="567" w:hanging="567"/>
        <w:jc w:val="both"/>
        <w:rPr>
          <w:rFonts w:ascii="Arial" w:hAnsi="Arial" w:cs="Arial"/>
          <w:color w:val="000000"/>
          <w:sz w:val="20"/>
          <w:szCs w:val="20"/>
        </w:rPr>
      </w:pPr>
    </w:p>
    <w:p w14:paraId="2873EC1D" w14:textId="7D854FA7" w:rsidR="008A0B47" w:rsidRDefault="008A0B47" w:rsidP="0070719B">
      <w:pPr>
        <w:spacing w:after="60" w:line="240" w:lineRule="auto"/>
        <w:ind w:left="567" w:hanging="567"/>
        <w:jc w:val="both"/>
        <w:rPr>
          <w:rFonts w:ascii="Arial" w:hAnsi="Arial" w:cs="Arial"/>
          <w:color w:val="000000"/>
          <w:sz w:val="20"/>
          <w:szCs w:val="20"/>
        </w:rPr>
      </w:pPr>
    </w:p>
    <w:p w14:paraId="7E4DA556" w14:textId="209C0D2F" w:rsidR="008A0B47" w:rsidRDefault="008A0B47" w:rsidP="0070719B">
      <w:pPr>
        <w:spacing w:after="60" w:line="240" w:lineRule="auto"/>
        <w:ind w:left="567" w:hanging="567"/>
        <w:jc w:val="both"/>
        <w:rPr>
          <w:rFonts w:ascii="Arial" w:hAnsi="Arial" w:cs="Arial"/>
          <w:color w:val="000000"/>
          <w:sz w:val="20"/>
          <w:szCs w:val="20"/>
        </w:rPr>
      </w:pPr>
    </w:p>
    <w:p w14:paraId="1DB279A6" w14:textId="1E8242EE" w:rsidR="008A0B47" w:rsidRDefault="008A0B47" w:rsidP="0070719B">
      <w:pPr>
        <w:spacing w:after="60" w:line="240" w:lineRule="auto"/>
        <w:ind w:left="567" w:hanging="567"/>
        <w:jc w:val="both"/>
        <w:rPr>
          <w:rFonts w:ascii="Arial" w:hAnsi="Arial" w:cs="Arial"/>
          <w:color w:val="000000"/>
          <w:sz w:val="20"/>
          <w:szCs w:val="20"/>
        </w:rPr>
      </w:pPr>
    </w:p>
    <w:p w14:paraId="064E6CFF" w14:textId="10A1411E" w:rsidR="008A0B47" w:rsidRDefault="008A0B47" w:rsidP="0070719B">
      <w:pPr>
        <w:spacing w:after="60" w:line="240" w:lineRule="auto"/>
        <w:ind w:left="567" w:hanging="567"/>
        <w:jc w:val="both"/>
        <w:rPr>
          <w:rFonts w:ascii="Arial" w:hAnsi="Arial" w:cs="Arial"/>
          <w:color w:val="000000"/>
          <w:sz w:val="20"/>
          <w:szCs w:val="20"/>
        </w:rPr>
      </w:pPr>
    </w:p>
    <w:p w14:paraId="154BD2C0" w14:textId="29E5C7E1" w:rsidR="008A0B47" w:rsidRDefault="008A0B47" w:rsidP="0070719B">
      <w:pPr>
        <w:spacing w:after="60" w:line="240" w:lineRule="auto"/>
        <w:ind w:left="567" w:hanging="567"/>
        <w:jc w:val="both"/>
        <w:rPr>
          <w:rFonts w:ascii="Arial" w:hAnsi="Arial" w:cs="Arial"/>
          <w:color w:val="000000"/>
          <w:sz w:val="20"/>
          <w:szCs w:val="20"/>
        </w:rPr>
      </w:pPr>
    </w:p>
    <w:p w14:paraId="6F31BA68" w14:textId="5447BECF" w:rsidR="008A0B47" w:rsidRDefault="008A0B47" w:rsidP="0070719B">
      <w:pPr>
        <w:spacing w:after="60" w:line="240" w:lineRule="auto"/>
        <w:ind w:left="567" w:hanging="567"/>
        <w:jc w:val="both"/>
        <w:rPr>
          <w:rFonts w:ascii="Arial" w:hAnsi="Arial" w:cs="Arial"/>
          <w:color w:val="000000"/>
          <w:sz w:val="20"/>
          <w:szCs w:val="20"/>
        </w:rPr>
      </w:pPr>
    </w:p>
    <w:p w14:paraId="5F6FE736" w14:textId="4E118F4E" w:rsidR="008A0B47" w:rsidRDefault="008A0B47" w:rsidP="0070719B">
      <w:pPr>
        <w:spacing w:after="60" w:line="240" w:lineRule="auto"/>
        <w:ind w:left="567" w:hanging="567"/>
        <w:jc w:val="both"/>
        <w:rPr>
          <w:rFonts w:ascii="Arial" w:hAnsi="Arial" w:cs="Arial"/>
          <w:color w:val="000000"/>
          <w:sz w:val="20"/>
          <w:szCs w:val="20"/>
        </w:rPr>
      </w:pPr>
    </w:p>
    <w:p w14:paraId="12B381E6" w14:textId="060ADBEA" w:rsidR="008A0B47" w:rsidRDefault="008A0B47" w:rsidP="0070719B">
      <w:pPr>
        <w:spacing w:after="60" w:line="240" w:lineRule="auto"/>
        <w:ind w:left="567" w:hanging="567"/>
        <w:jc w:val="both"/>
        <w:rPr>
          <w:rFonts w:ascii="Arial" w:hAnsi="Arial" w:cs="Arial"/>
          <w:color w:val="000000"/>
          <w:sz w:val="20"/>
          <w:szCs w:val="20"/>
        </w:rPr>
      </w:pPr>
    </w:p>
    <w:p w14:paraId="69A3532E" w14:textId="143F51BC" w:rsidR="008A0B47" w:rsidRDefault="008A0B47" w:rsidP="0070719B">
      <w:pPr>
        <w:spacing w:after="60" w:line="240" w:lineRule="auto"/>
        <w:ind w:left="567" w:hanging="567"/>
        <w:jc w:val="both"/>
        <w:rPr>
          <w:rFonts w:ascii="Arial" w:hAnsi="Arial" w:cs="Arial"/>
          <w:color w:val="000000"/>
          <w:sz w:val="20"/>
          <w:szCs w:val="20"/>
        </w:rPr>
      </w:pPr>
    </w:p>
    <w:p w14:paraId="5C2F42CE" w14:textId="225AF5FC" w:rsidR="008A0B47" w:rsidRDefault="008A0B47" w:rsidP="0070719B">
      <w:pPr>
        <w:spacing w:after="60" w:line="240" w:lineRule="auto"/>
        <w:ind w:left="567" w:hanging="567"/>
        <w:jc w:val="both"/>
        <w:rPr>
          <w:rFonts w:ascii="Arial" w:hAnsi="Arial" w:cs="Arial"/>
          <w:color w:val="000000"/>
          <w:sz w:val="20"/>
          <w:szCs w:val="20"/>
        </w:rPr>
      </w:pPr>
    </w:p>
    <w:p w14:paraId="169B8BCE" w14:textId="21949A40" w:rsidR="008A0B47" w:rsidRDefault="008A0B47" w:rsidP="0070719B">
      <w:pPr>
        <w:spacing w:after="60" w:line="240" w:lineRule="auto"/>
        <w:ind w:left="567" w:hanging="567"/>
        <w:jc w:val="both"/>
        <w:rPr>
          <w:rFonts w:ascii="Arial" w:hAnsi="Arial" w:cs="Arial"/>
          <w:color w:val="000000"/>
          <w:sz w:val="20"/>
          <w:szCs w:val="20"/>
        </w:rPr>
      </w:pPr>
    </w:p>
    <w:p w14:paraId="5CEE5E5E" w14:textId="466BA348" w:rsidR="008A0B47" w:rsidRDefault="008A0B47" w:rsidP="0070719B">
      <w:pPr>
        <w:spacing w:after="60" w:line="240" w:lineRule="auto"/>
        <w:ind w:left="567" w:hanging="567"/>
        <w:jc w:val="both"/>
        <w:rPr>
          <w:rFonts w:ascii="Arial" w:hAnsi="Arial" w:cs="Arial"/>
          <w:color w:val="000000"/>
          <w:sz w:val="20"/>
          <w:szCs w:val="20"/>
        </w:rPr>
      </w:pPr>
    </w:p>
    <w:p w14:paraId="2A63CE42" w14:textId="2F3218C0" w:rsidR="008A0B47" w:rsidRDefault="008A0B47" w:rsidP="0070719B">
      <w:pPr>
        <w:spacing w:after="60" w:line="240" w:lineRule="auto"/>
        <w:ind w:left="567" w:hanging="567"/>
        <w:jc w:val="both"/>
        <w:rPr>
          <w:rFonts w:ascii="Arial" w:hAnsi="Arial" w:cs="Arial"/>
          <w:color w:val="000000"/>
          <w:sz w:val="20"/>
          <w:szCs w:val="20"/>
        </w:rPr>
      </w:pPr>
    </w:p>
    <w:p w14:paraId="2FEC4130" w14:textId="283B1FF8" w:rsidR="008A0B47" w:rsidRDefault="008A0B47" w:rsidP="0070719B">
      <w:pPr>
        <w:spacing w:after="60" w:line="240" w:lineRule="auto"/>
        <w:ind w:left="567" w:hanging="567"/>
        <w:jc w:val="both"/>
        <w:rPr>
          <w:rFonts w:ascii="Arial" w:hAnsi="Arial" w:cs="Arial"/>
          <w:color w:val="000000"/>
          <w:sz w:val="20"/>
          <w:szCs w:val="20"/>
        </w:rPr>
      </w:pPr>
    </w:p>
    <w:p w14:paraId="7F462A75" w14:textId="12367D29" w:rsidR="008A0B47" w:rsidRDefault="008A0B47" w:rsidP="0070719B">
      <w:pPr>
        <w:spacing w:after="60" w:line="240" w:lineRule="auto"/>
        <w:ind w:left="567" w:hanging="567"/>
        <w:jc w:val="both"/>
        <w:rPr>
          <w:rFonts w:ascii="Arial" w:hAnsi="Arial" w:cs="Arial"/>
          <w:color w:val="000000"/>
          <w:sz w:val="20"/>
          <w:szCs w:val="20"/>
        </w:rPr>
      </w:pPr>
    </w:p>
    <w:p w14:paraId="4F6C3ADA" w14:textId="4D0E8AAC" w:rsidR="008A0B47" w:rsidRDefault="008A0B47" w:rsidP="0070719B">
      <w:pPr>
        <w:spacing w:after="60" w:line="240" w:lineRule="auto"/>
        <w:ind w:left="567" w:hanging="567"/>
        <w:jc w:val="both"/>
        <w:rPr>
          <w:rFonts w:ascii="Arial" w:hAnsi="Arial" w:cs="Arial"/>
          <w:color w:val="000000"/>
          <w:sz w:val="20"/>
          <w:szCs w:val="20"/>
        </w:rPr>
      </w:pPr>
    </w:p>
    <w:p w14:paraId="41EAD608" w14:textId="08836B4A" w:rsidR="008A0B47" w:rsidRDefault="008A0B47" w:rsidP="0070719B">
      <w:pPr>
        <w:spacing w:after="60" w:line="240" w:lineRule="auto"/>
        <w:ind w:left="567" w:hanging="567"/>
        <w:jc w:val="both"/>
        <w:rPr>
          <w:rFonts w:ascii="Arial" w:hAnsi="Arial" w:cs="Arial"/>
          <w:color w:val="000000"/>
          <w:sz w:val="20"/>
          <w:szCs w:val="20"/>
        </w:rPr>
      </w:pPr>
    </w:p>
    <w:p w14:paraId="34B7B918" w14:textId="7EB49A32" w:rsidR="008A0B47" w:rsidRDefault="008A0B47" w:rsidP="0070719B">
      <w:pPr>
        <w:spacing w:after="60" w:line="240" w:lineRule="auto"/>
        <w:ind w:left="567" w:hanging="567"/>
        <w:jc w:val="both"/>
        <w:rPr>
          <w:rFonts w:ascii="Arial" w:hAnsi="Arial" w:cs="Arial"/>
          <w:color w:val="000000"/>
          <w:sz w:val="20"/>
          <w:szCs w:val="20"/>
        </w:rPr>
      </w:pPr>
    </w:p>
    <w:p w14:paraId="718C5BAF" w14:textId="33F10429" w:rsidR="008A0B47" w:rsidRDefault="008A0B47" w:rsidP="0070719B">
      <w:pPr>
        <w:spacing w:after="60" w:line="240" w:lineRule="auto"/>
        <w:ind w:left="567" w:hanging="567"/>
        <w:jc w:val="both"/>
        <w:rPr>
          <w:rFonts w:ascii="Arial" w:hAnsi="Arial" w:cs="Arial"/>
          <w:color w:val="000000"/>
          <w:sz w:val="20"/>
          <w:szCs w:val="20"/>
        </w:rPr>
      </w:pPr>
    </w:p>
    <w:p w14:paraId="403964B9" w14:textId="7C3BECD3" w:rsidR="008A0B47" w:rsidRDefault="008A0B47" w:rsidP="0070719B">
      <w:pPr>
        <w:spacing w:after="60" w:line="240" w:lineRule="auto"/>
        <w:ind w:left="567" w:hanging="567"/>
        <w:jc w:val="both"/>
        <w:rPr>
          <w:rFonts w:ascii="Arial" w:hAnsi="Arial" w:cs="Arial"/>
          <w:color w:val="000000"/>
          <w:sz w:val="20"/>
          <w:szCs w:val="20"/>
        </w:rPr>
      </w:pPr>
    </w:p>
    <w:p w14:paraId="21F94EB8" w14:textId="6A515B20" w:rsidR="008A0B47" w:rsidRDefault="008A0B47" w:rsidP="0070719B">
      <w:pPr>
        <w:spacing w:after="60" w:line="240" w:lineRule="auto"/>
        <w:ind w:left="567" w:hanging="567"/>
        <w:jc w:val="both"/>
        <w:rPr>
          <w:rFonts w:ascii="Arial" w:hAnsi="Arial" w:cs="Arial"/>
          <w:color w:val="000000"/>
          <w:sz w:val="20"/>
          <w:szCs w:val="20"/>
        </w:rPr>
      </w:pPr>
    </w:p>
    <w:p w14:paraId="4E21D20F" w14:textId="550F768D" w:rsidR="00D35B6D" w:rsidRDefault="00D35B6D" w:rsidP="0070719B">
      <w:pPr>
        <w:spacing w:after="60" w:line="240" w:lineRule="auto"/>
        <w:ind w:left="567" w:hanging="567"/>
        <w:jc w:val="both"/>
        <w:rPr>
          <w:rFonts w:ascii="Arial" w:hAnsi="Arial" w:cs="Arial"/>
          <w:color w:val="000000"/>
          <w:sz w:val="20"/>
          <w:szCs w:val="20"/>
        </w:rPr>
      </w:pPr>
    </w:p>
    <w:p w14:paraId="4D43DB4F" w14:textId="77777777" w:rsidR="00D35B6D" w:rsidRDefault="00D35B6D" w:rsidP="0070719B">
      <w:pPr>
        <w:spacing w:after="60" w:line="240" w:lineRule="auto"/>
        <w:ind w:left="567" w:hanging="567"/>
        <w:jc w:val="both"/>
        <w:rPr>
          <w:rFonts w:ascii="Arial" w:hAnsi="Arial" w:cs="Arial"/>
          <w:color w:val="000000"/>
          <w:sz w:val="20"/>
          <w:szCs w:val="20"/>
        </w:rPr>
      </w:pPr>
    </w:p>
    <w:p w14:paraId="02F35B09" w14:textId="77777777" w:rsidR="00247E1C" w:rsidRDefault="00247E1C" w:rsidP="0070719B">
      <w:pPr>
        <w:spacing w:after="60" w:line="240" w:lineRule="auto"/>
        <w:ind w:left="567" w:hanging="567"/>
        <w:jc w:val="both"/>
        <w:rPr>
          <w:rFonts w:ascii="Arial" w:hAnsi="Arial" w:cs="Arial"/>
          <w:color w:val="000000"/>
          <w:sz w:val="20"/>
          <w:szCs w:val="20"/>
        </w:rPr>
      </w:pPr>
    </w:p>
    <w:p w14:paraId="13AF8F86" w14:textId="2B31C235" w:rsidR="00C121DA" w:rsidRPr="00266F66" w:rsidRDefault="00C121DA" w:rsidP="00C121DA">
      <w:pPr>
        <w:pStyle w:val="Nadpis1"/>
        <w:rPr>
          <w:rFonts w:cs="Arial"/>
        </w:rPr>
      </w:pPr>
      <w:r w:rsidRPr="00266F66">
        <w:rPr>
          <w:rFonts w:cs="Arial"/>
        </w:rPr>
        <w:t xml:space="preserve">B.3 OBCHODNÉ PODMIENKY </w:t>
      </w:r>
      <w:r w:rsidR="00B46A84">
        <w:rPr>
          <w:rFonts w:cs="Arial"/>
        </w:rPr>
        <w:t>PLNENIA</w:t>
      </w:r>
      <w:r w:rsidR="00B46A84" w:rsidRPr="00266F66">
        <w:rPr>
          <w:rFonts w:cs="Arial"/>
        </w:rPr>
        <w:t xml:space="preserve"> </w:t>
      </w:r>
      <w:r w:rsidRPr="00266F66">
        <w:rPr>
          <w:rFonts w:cs="Arial"/>
        </w:rPr>
        <w:t>PREDMETU ZÁKAZKY</w:t>
      </w:r>
    </w:p>
    <w:p w14:paraId="5121CF16" w14:textId="77777777" w:rsidR="00C121DA" w:rsidRPr="00266F66" w:rsidRDefault="00C121DA" w:rsidP="00C121DA">
      <w:pPr>
        <w:spacing w:after="0" w:line="240" w:lineRule="auto"/>
        <w:jc w:val="center"/>
        <w:rPr>
          <w:rFonts w:ascii="Arial" w:hAnsi="Arial" w:cs="Arial"/>
          <w:sz w:val="20"/>
          <w:szCs w:val="20"/>
          <w:lang w:val="x-none"/>
        </w:rPr>
      </w:pPr>
    </w:p>
    <w:p w14:paraId="19125CCE" w14:textId="2EF435A9" w:rsidR="00C121DA" w:rsidRDefault="00C121DA" w:rsidP="00C121DA">
      <w:pPr>
        <w:spacing w:before="100" w:after="0" w:line="240" w:lineRule="auto"/>
        <w:jc w:val="both"/>
        <w:rPr>
          <w:rFonts w:ascii="Arial" w:hAnsi="Arial" w:cs="Arial"/>
          <w:sz w:val="20"/>
          <w:szCs w:val="20"/>
        </w:rPr>
      </w:pPr>
      <w:r w:rsidRPr="00266F66">
        <w:rPr>
          <w:rFonts w:ascii="Arial" w:hAnsi="Arial" w:cs="Arial"/>
          <w:b/>
          <w:sz w:val="20"/>
          <w:szCs w:val="20"/>
        </w:rPr>
        <w:t xml:space="preserve">Uchádzač vo svojej ponuke predloží návrh </w:t>
      </w:r>
      <w:r w:rsidR="00A3523C">
        <w:rPr>
          <w:rFonts w:ascii="Arial" w:hAnsi="Arial" w:cs="Arial"/>
          <w:b/>
          <w:sz w:val="20"/>
          <w:szCs w:val="20"/>
        </w:rPr>
        <w:t>Z</w:t>
      </w:r>
      <w:r w:rsidRPr="00266F66">
        <w:rPr>
          <w:rFonts w:ascii="Arial" w:hAnsi="Arial" w:cs="Arial"/>
          <w:b/>
          <w:sz w:val="20"/>
          <w:szCs w:val="20"/>
        </w:rPr>
        <w:t>mluvy</w:t>
      </w:r>
      <w:r w:rsidRPr="00266F66">
        <w:rPr>
          <w:rFonts w:ascii="Arial" w:hAnsi="Arial" w:cs="Arial"/>
          <w:sz w:val="20"/>
          <w:szCs w:val="20"/>
        </w:rPr>
        <w:t xml:space="preserve"> </w:t>
      </w:r>
      <w:r w:rsidRPr="00266F66">
        <w:rPr>
          <w:rFonts w:ascii="Arial" w:hAnsi="Arial" w:cs="Arial"/>
          <w:b/>
          <w:sz w:val="20"/>
          <w:szCs w:val="20"/>
        </w:rPr>
        <w:t xml:space="preserve">podľa Obchodného zákonníka, v ktorej budú v celom rozsahu akceptované obchodné podmienky </w:t>
      </w:r>
      <w:r w:rsidR="00B46A84">
        <w:rPr>
          <w:rFonts w:ascii="Arial" w:hAnsi="Arial" w:cs="Arial"/>
          <w:b/>
          <w:sz w:val="20"/>
          <w:szCs w:val="20"/>
        </w:rPr>
        <w:t>plnenia</w:t>
      </w:r>
      <w:r w:rsidR="00B46A84" w:rsidRPr="00266F66">
        <w:rPr>
          <w:rFonts w:ascii="Arial" w:hAnsi="Arial" w:cs="Arial"/>
          <w:b/>
          <w:sz w:val="20"/>
          <w:szCs w:val="20"/>
        </w:rPr>
        <w:t xml:space="preserve"> </w:t>
      </w:r>
      <w:r w:rsidRPr="00266F66">
        <w:rPr>
          <w:rFonts w:ascii="Arial" w:hAnsi="Arial" w:cs="Arial"/>
          <w:b/>
          <w:sz w:val="20"/>
          <w:szCs w:val="20"/>
        </w:rPr>
        <w:t>predmetu zákazky stanovené v dokumentoch, ktoré tvoria prílohu k týmto súťažným podkladom.</w:t>
      </w:r>
      <w:r w:rsidRPr="00266F66">
        <w:rPr>
          <w:rFonts w:ascii="Arial" w:hAnsi="Arial" w:cs="Arial"/>
          <w:sz w:val="20"/>
          <w:szCs w:val="20"/>
        </w:rPr>
        <w:t xml:space="preserve"> Predložený návrh </w:t>
      </w:r>
      <w:r w:rsidR="00EB5AD1">
        <w:rPr>
          <w:rFonts w:ascii="Arial" w:hAnsi="Arial" w:cs="Arial"/>
          <w:sz w:val="20"/>
          <w:szCs w:val="20"/>
        </w:rPr>
        <w:t>Z</w:t>
      </w:r>
      <w:r w:rsidRPr="00266F66">
        <w:rPr>
          <w:rFonts w:ascii="Arial" w:hAnsi="Arial" w:cs="Arial"/>
          <w:sz w:val="20"/>
          <w:szCs w:val="20"/>
        </w:rPr>
        <w:t xml:space="preserve">mluvy musí byť podpísaný štatutárnym zástupcom (zástupcami) uchádzača, resp. osobou oprávnenou konať v mene uchádzača. </w:t>
      </w:r>
    </w:p>
    <w:p w14:paraId="6D7F9FAE" w14:textId="541DD909" w:rsidR="005D511B" w:rsidRDefault="005D511B" w:rsidP="00C121DA">
      <w:pPr>
        <w:spacing w:before="100" w:after="0" w:line="240" w:lineRule="auto"/>
        <w:jc w:val="both"/>
        <w:rPr>
          <w:rFonts w:ascii="Arial" w:hAnsi="Arial" w:cs="Arial"/>
          <w:sz w:val="20"/>
          <w:szCs w:val="20"/>
        </w:rPr>
      </w:pPr>
    </w:p>
    <w:p w14:paraId="49FEC18A" w14:textId="77777777" w:rsidR="005D511B" w:rsidRPr="006F51F1" w:rsidRDefault="005D511B" w:rsidP="005D511B">
      <w:pPr>
        <w:spacing w:after="0" w:line="240" w:lineRule="auto"/>
        <w:jc w:val="center"/>
        <w:rPr>
          <w:rFonts w:ascii="Arial" w:hAnsi="Arial"/>
          <w:sz w:val="20"/>
        </w:rPr>
      </w:pPr>
      <w:r w:rsidRPr="006F51F1">
        <w:rPr>
          <w:rFonts w:ascii="Arial" w:hAnsi="Arial"/>
          <w:sz w:val="20"/>
        </w:rPr>
        <w:t>V návrhu Zmluvy budú uvedené nasledovné údaje:</w:t>
      </w:r>
    </w:p>
    <w:p w14:paraId="4D53AA84" w14:textId="77777777" w:rsidR="005D511B" w:rsidRPr="005D511B" w:rsidRDefault="005D511B" w:rsidP="005D511B">
      <w:pPr>
        <w:spacing w:after="0" w:line="240" w:lineRule="auto"/>
        <w:jc w:val="both"/>
        <w:rPr>
          <w:rFonts w:ascii="Arial" w:hAnsi="Arial"/>
          <w:color w:val="FF0000"/>
          <w:sz w:val="20"/>
        </w:rPr>
      </w:pPr>
    </w:p>
    <w:p w14:paraId="1DC16C90" w14:textId="77777777" w:rsidR="005D511B" w:rsidRPr="005D511B" w:rsidRDefault="005D511B" w:rsidP="00293C4B">
      <w:pPr>
        <w:spacing w:after="0" w:line="240" w:lineRule="auto"/>
        <w:jc w:val="center"/>
        <w:rPr>
          <w:rFonts w:ascii="Arial" w:hAnsi="Arial"/>
          <w:color w:val="FF0000"/>
          <w:sz w:val="20"/>
        </w:rPr>
      </w:pPr>
    </w:p>
    <w:p w14:paraId="471C6E4A" w14:textId="024CCB4E" w:rsidR="005D511B" w:rsidRPr="005D511B" w:rsidRDefault="00293C4B" w:rsidP="00293C4B">
      <w:pPr>
        <w:spacing w:after="0" w:line="240" w:lineRule="auto"/>
        <w:jc w:val="center"/>
        <w:rPr>
          <w:rFonts w:ascii="Arial" w:hAnsi="Arial"/>
          <w:color w:val="FF0000"/>
          <w:sz w:val="20"/>
        </w:rPr>
      </w:pPr>
      <w:r w:rsidRPr="006463A5">
        <w:rPr>
          <w:rFonts w:ascii="Arial" w:hAnsi="Arial"/>
          <w:b/>
          <w:sz w:val="20"/>
          <w:szCs w:val="24"/>
          <w:lang w:eastAsia="sk-SK"/>
        </w:rPr>
        <w:t>Zmluva na Vypracovanie dokumentácie stavebného zámeru</w:t>
      </w:r>
      <w:r>
        <w:rPr>
          <w:rFonts w:ascii="Arial" w:hAnsi="Arial"/>
          <w:b/>
          <w:sz w:val="20"/>
          <w:szCs w:val="24"/>
          <w:lang w:eastAsia="sk-SK"/>
        </w:rPr>
        <w:t xml:space="preserve"> (</w:t>
      </w:r>
      <w:r w:rsidRPr="00293C4B">
        <w:rPr>
          <w:rFonts w:ascii="Arial" w:hAnsi="Arial"/>
          <w:b/>
          <w:sz w:val="20"/>
          <w:szCs w:val="24"/>
          <w:lang w:eastAsia="sk-SK"/>
        </w:rPr>
        <w:t xml:space="preserve">DSZ), </w:t>
      </w:r>
      <w:r w:rsidR="00771010">
        <w:rPr>
          <w:rFonts w:ascii="Arial" w:hAnsi="Arial"/>
          <w:b/>
          <w:sz w:val="20"/>
          <w:szCs w:val="24"/>
          <w:lang w:eastAsia="sk-SK"/>
        </w:rPr>
        <w:t>Projektu stavby</w:t>
      </w:r>
      <w:r w:rsidRPr="00293C4B">
        <w:rPr>
          <w:rFonts w:ascii="Arial" w:hAnsi="Arial"/>
          <w:b/>
          <w:sz w:val="20"/>
          <w:szCs w:val="24"/>
          <w:lang w:eastAsia="sk-SK"/>
        </w:rPr>
        <w:t xml:space="preserve"> (</w:t>
      </w:r>
      <w:r w:rsidR="00771010">
        <w:rPr>
          <w:rFonts w:ascii="Arial" w:hAnsi="Arial"/>
          <w:b/>
          <w:sz w:val="20"/>
          <w:szCs w:val="24"/>
          <w:lang w:eastAsia="sk-SK"/>
        </w:rPr>
        <w:t>P</w:t>
      </w:r>
      <w:r w:rsidRPr="00293C4B">
        <w:rPr>
          <w:rFonts w:ascii="Arial" w:hAnsi="Arial"/>
          <w:b/>
          <w:sz w:val="20"/>
          <w:szCs w:val="24"/>
          <w:lang w:eastAsia="sk-SK"/>
        </w:rPr>
        <w:t>S), Oznámenia o zmene navrhovanej činnosti 8a (</w:t>
      </w:r>
      <w:r w:rsidR="00247E1C">
        <w:rPr>
          <w:rFonts w:ascii="Arial" w:hAnsi="Arial"/>
          <w:b/>
          <w:sz w:val="20"/>
          <w:szCs w:val="24"/>
          <w:lang w:eastAsia="sk-SK"/>
        </w:rPr>
        <w:t>Oznámenia 8a</w:t>
      </w:r>
      <w:r w:rsidRPr="00293C4B">
        <w:rPr>
          <w:rFonts w:ascii="Arial" w:hAnsi="Arial"/>
          <w:b/>
          <w:sz w:val="20"/>
          <w:szCs w:val="24"/>
          <w:lang w:eastAsia="sk-SK"/>
        </w:rPr>
        <w:t>) a</w:t>
      </w:r>
      <w:r w:rsidR="00845946">
        <w:rPr>
          <w:rFonts w:ascii="Arial" w:hAnsi="Arial"/>
          <w:b/>
          <w:sz w:val="20"/>
          <w:szCs w:val="24"/>
          <w:lang w:eastAsia="sk-SK"/>
        </w:rPr>
        <w:t> A</w:t>
      </w:r>
      <w:r w:rsidRPr="00293C4B">
        <w:rPr>
          <w:rFonts w:ascii="Arial" w:hAnsi="Arial"/>
          <w:b/>
          <w:sz w:val="20"/>
          <w:szCs w:val="24"/>
          <w:lang w:eastAsia="sk-SK"/>
        </w:rPr>
        <w:t>udit</w:t>
      </w:r>
      <w:r w:rsidR="00845946">
        <w:rPr>
          <w:rFonts w:ascii="Arial" w:hAnsi="Arial"/>
          <w:b/>
          <w:sz w:val="20"/>
          <w:szCs w:val="24"/>
          <w:lang w:eastAsia="sk-SK"/>
        </w:rPr>
        <w:t>u bezpečnosti pozemnej komunikácie</w:t>
      </w:r>
    </w:p>
    <w:p w14:paraId="28BFE29A" w14:textId="77777777" w:rsidR="005D511B" w:rsidRPr="00A46572" w:rsidRDefault="005D511B" w:rsidP="005D511B">
      <w:pPr>
        <w:spacing w:after="0" w:line="240" w:lineRule="auto"/>
        <w:jc w:val="center"/>
        <w:rPr>
          <w:rFonts w:ascii="Arial" w:hAnsi="Arial"/>
          <w:sz w:val="20"/>
        </w:rPr>
      </w:pPr>
      <w:r w:rsidRPr="00A46572">
        <w:rPr>
          <w:rFonts w:ascii="Arial" w:hAnsi="Arial"/>
          <w:sz w:val="20"/>
        </w:rPr>
        <w:t>uzatvorená podľa § 536 a nasl. zákona č. 513/1991 Zb. Obchodný zákonník</w:t>
      </w:r>
    </w:p>
    <w:p w14:paraId="6464FFFD" w14:textId="04B68E51" w:rsidR="005D511B" w:rsidRPr="00A46572" w:rsidRDefault="005D511B" w:rsidP="005D511B">
      <w:pPr>
        <w:spacing w:after="0" w:line="240" w:lineRule="auto"/>
        <w:jc w:val="center"/>
        <w:rPr>
          <w:rFonts w:ascii="Arial" w:hAnsi="Arial"/>
          <w:sz w:val="20"/>
        </w:rPr>
      </w:pPr>
      <w:r w:rsidRPr="00A46572">
        <w:rPr>
          <w:rFonts w:ascii="Arial" w:hAnsi="Arial"/>
          <w:sz w:val="20"/>
        </w:rPr>
        <w:t>v znení neskorších predpisov</w:t>
      </w:r>
    </w:p>
    <w:p w14:paraId="11BD8925" w14:textId="0FDCA351" w:rsidR="005D511B" w:rsidRPr="00A46572" w:rsidRDefault="005D511B" w:rsidP="005D511B">
      <w:pPr>
        <w:spacing w:after="0" w:line="240" w:lineRule="auto"/>
        <w:jc w:val="center"/>
        <w:rPr>
          <w:rFonts w:ascii="Arial" w:hAnsi="Arial"/>
          <w:sz w:val="20"/>
        </w:rPr>
      </w:pPr>
      <w:r w:rsidRPr="00A46572">
        <w:rPr>
          <w:rFonts w:ascii="Arial" w:hAnsi="Arial"/>
          <w:sz w:val="20"/>
        </w:rPr>
        <w:t>(ďalej len „</w:t>
      </w:r>
      <w:r w:rsidR="00A46572" w:rsidRPr="00D17E2E">
        <w:rPr>
          <w:rFonts w:ascii="Arial" w:hAnsi="Arial"/>
          <w:b/>
          <w:sz w:val="20"/>
        </w:rPr>
        <w:t>Z</w:t>
      </w:r>
      <w:r w:rsidRPr="00D17E2E">
        <w:rPr>
          <w:rFonts w:ascii="Arial" w:hAnsi="Arial"/>
          <w:b/>
          <w:sz w:val="20"/>
        </w:rPr>
        <w:t>mluva</w:t>
      </w:r>
      <w:r w:rsidRPr="00A46572">
        <w:rPr>
          <w:rFonts w:ascii="Arial" w:hAnsi="Arial"/>
          <w:sz w:val="20"/>
        </w:rPr>
        <w:t>“)</w:t>
      </w:r>
    </w:p>
    <w:p w14:paraId="2F430A10" w14:textId="77777777" w:rsidR="005D511B" w:rsidRPr="005D511B" w:rsidRDefault="005D511B" w:rsidP="005D511B">
      <w:pPr>
        <w:spacing w:after="0" w:line="240" w:lineRule="auto"/>
        <w:jc w:val="both"/>
        <w:rPr>
          <w:rFonts w:ascii="Arial" w:hAnsi="Arial"/>
          <w:color w:val="FF0000"/>
          <w:sz w:val="20"/>
        </w:rPr>
      </w:pPr>
    </w:p>
    <w:p w14:paraId="39E5D570" w14:textId="77777777" w:rsidR="005D511B" w:rsidRPr="00D17E2E" w:rsidRDefault="005D511B" w:rsidP="005D511B">
      <w:pPr>
        <w:spacing w:after="0" w:line="240" w:lineRule="auto"/>
        <w:jc w:val="both"/>
        <w:rPr>
          <w:rFonts w:ascii="Arial" w:hAnsi="Arial"/>
          <w:sz w:val="20"/>
        </w:rPr>
      </w:pPr>
      <w:r w:rsidRPr="00D17E2E">
        <w:rPr>
          <w:rFonts w:ascii="Arial" w:hAnsi="Arial"/>
          <w:sz w:val="20"/>
        </w:rPr>
        <w:t xml:space="preserve">Číslo objednávateľa: </w:t>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t>Číslo zhotoviteľa:</w:t>
      </w:r>
    </w:p>
    <w:p w14:paraId="413A0A6C" w14:textId="77777777" w:rsidR="005D511B" w:rsidRPr="00D17E2E" w:rsidRDefault="005D511B" w:rsidP="005D511B">
      <w:pPr>
        <w:spacing w:after="0" w:line="240" w:lineRule="auto"/>
        <w:jc w:val="both"/>
        <w:rPr>
          <w:rFonts w:ascii="Arial" w:hAnsi="Arial"/>
          <w:sz w:val="20"/>
        </w:rPr>
      </w:pPr>
    </w:p>
    <w:p w14:paraId="6AAE97D1" w14:textId="77777777" w:rsidR="005D511B" w:rsidRPr="00D17E2E" w:rsidRDefault="005D511B" w:rsidP="005D511B">
      <w:pPr>
        <w:spacing w:after="0" w:line="240" w:lineRule="auto"/>
        <w:jc w:val="both"/>
        <w:rPr>
          <w:rFonts w:ascii="Arial" w:hAnsi="Arial"/>
          <w:b/>
          <w:sz w:val="20"/>
          <w:u w:val="single"/>
        </w:rPr>
      </w:pPr>
      <w:r w:rsidRPr="00D17E2E">
        <w:rPr>
          <w:rFonts w:ascii="Arial" w:hAnsi="Arial"/>
          <w:b/>
          <w:sz w:val="20"/>
          <w:u w:val="single"/>
        </w:rPr>
        <w:t>OBJEDNÁVATEĽ</w:t>
      </w:r>
    </w:p>
    <w:p w14:paraId="47030AD0" w14:textId="77777777" w:rsidR="005D511B" w:rsidRPr="00D17E2E" w:rsidRDefault="005D511B" w:rsidP="005D511B">
      <w:pPr>
        <w:tabs>
          <w:tab w:val="left" w:pos="3402"/>
        </w:tabs>
        <w:spacing w:after="0"/>
        <w:jc w:val="both"/>
        <w:rPr>
          <w:rFonts w:ascii="Arial" w:hAnsi="Arial" w:cs="Arial"/>
          <w:b/>
          <w:sz w:val="20"/>
          <w:szCs w:val="20"/>
        </w:rPr>
      </w:pPr>
      <w:r w:rsidRPr="00D17E2E">
        <w:rPr>
          <w:rFonts w:ascii="Arial" w:hAnsi="Arial" w:cs="Arial"/>
          <w:sz w:val="20"/>
          <w:szCs w:val="20"/>
        </w:rPr>
        <w:t>Obchodné meno:</w:t>
      </w:r>
      <w:r w:rsidRPr="00D17E2E">
        <w:rPr>
          <w:rFonts w:ascii="Arial" w:hAnsi="Arial" w:cs="Arial"/>
          <w:sz w:val="20"/>
          <w:szCs w:val="20"/>
        </w:rPr>
        <w:tab/>
      </w:r>
      <w:r w:rsidRPr="00D17E2E">
        <w:rPr>
          <w:rFonts w:ascii="Arial" w:hAnsi="Arial" w:cs="Arial"/>
          <w:b/>
          <w:sz w:val="20"/>
          <w:szCs w:val="20"/>
        </w:rPr>
        <w:t>Národná diaľničná spoločnosť, a.s.</w:t>
      </w:r>
    </w:p>
    <w:p w14:paraId="5AC297E4" w14:textId="77777777" w:rsidR="005D511B" w:rsidRPr="00D17E2E" w:rsidRDefault="005D511B" w:rsidP="005D511B">
      <w:pPr>
        <w:tabs>
          <w:tab w:val="left" w:pos="3402"/>
        </w:tabs>
        <w:spacing w:after="0"/>
        <w:jc w:val="both"/>
        <w:rPr>
          <w:rFonts w:ascii="Arial" w:hAnsi="Arial" w:cs="Arial"/>
          <w:sz w:val="20"/>
          <w:szCs w:val="20"/>
        </w:rPr>
      </w:pPr>
      <w:r w:rsidRPr="00D17E2E">
        <w:rPr>
          <w:rFonts w:ascii="Arial" w:hAnsi="Arial" w:cs="Arial"/>
          <w:sz w:val="20"/>
          <w:szCs w:val="20"/>
        </w:rPr>
        <w:t>Sídlo:</w:t>
      </w:r>
      <w:r w:rsidRPr="00D17E2E">
        <w:rPr>
          <w:rFonts w:ascii="Arial" w:hAnsi="Arial" w:cs="Arial"/>
          <w:sz w:val="20"/>
          <w:szCs w:val="20"/>
        </w:rPr>
        <w:tab/>
        <w:t>Dúbravská cesta 14, 841 04 Bratislava</w:t>
      </w:r>
    </w:p>
    <w:p w14:paraId="7649E6DB" w14:textId="77777777" w:rsidR="005D511B" w:rsidRPr="00D17E2E" w:rsidRDefault="005D511B" w:rsidP="005D511B">
      <w:pPr>
        <w:tabs>
          <w:tab w:val="left" w:pos="3402"/>
        </w:tabs>
        <w:spacing w:after="0"/>
        <w:jc w:val="both"/>
        <w:rPr>
          <w:rFonts w:ascii="Arial" w:hAnsi="Arial" w:cs="Arial"/>
          <w:sz w:val="20"/>
          <w:szCs w:val="20"/>
        </w:rPr>
      </w:pPr>
      <w:r w:rsidRPr="00D17E2E">
        <w:rPr>
          <w:rFonts w:ascii="Arial" w:hAnsi="Arial" w:cs="Arial"/>
          <w:sz w:val="20"/>
          <w:szCs w:val="20"/>
        </w:rPr>
        <w:t>Právna forma:</w:t>
      </w:r>
      <w:r w:rsidRPr="00D17E2E">
        <w:rPr>
          <w:rFonts w:ascii="Arial" w:hAnsi="Arial" w:cs="Arial"/>
          <w:sz w:val="20"/>
          <w:szCs w:val="20"/>
        </w:rPr>
        <w:tab/>
        <w:t>akciová spoločnosť zapísaná v Obchodnom registri</w:t>
      </w:r>
    </w:p>
    <w:p w14:paraId="0C2A6862" w14:textId="1ABA7CBE" w:rsidR="005D511B" w:rsidRDefault="005D511B" w:rsidP="005D511B">
      <w:pPr>
        <w:tabs>
          <w:tab w:val="left" w:pos="3402"/>
        </w:tabs>
        <w:spacing w:after="0"/>
        <w:jc w:val="both"/>
        <w:rPr>
          <w:rFonts w:ascii="Arial" w:hAnsi="Arial" w:cs="Arial"/>
          <w:sz w:val="20"/>
          <w:szCs w:val="20"/>
        </w:rPr>
      </w:pPr>
      <w:r w:rsidRPr="00D17E2E">
        <w:rPr>
          <w:rFonts w:ascii="Arial" w:hAnsi="Arial" w:cs="Arial"/>
          <w:sz w:val="20"/>
          <w:szCs w:val="20"/>
        </w:rPr>
        <w:tab/>
      </w:r>
      <w:r w:rsidR="00D17E2E" w:rsidRPr="00D17E2E">
        <w:rPr>
          <w:rFonts w:ascii="Arial" w:hAnsi="Arial" w:cs="Arial"/>
          <w:sz w:val="20"/>
          <w:szCs w:val="20"/>
        </w:rPr>
        <w:t>Mestsk</w:t>
      </w:r>
      <w:r w:rsidR="00D17E2E">
        <w:rPr>
          <w:rFonts w:ascii="Arial" w:hAnsi="Arial" w:cs="Arial"/>
          <w:sz w:val="20"/>
          <w:szCs w:val="20"/>
        </w:rPr>
        <w:t>ého</w:t>
      </w:r>
      <w:r w:rsidR="00D17E2E" w:rsidRPr="00D17E2E">
        <w:rPr>
          <w:rFonts w:ascii="Arial" w:hAnsi="Arial" w:cs="Arial"/>
          <w:sz w:val="20"/>
          <w:szCs w:val="20"/>
        </w:rPr>
        <w:t xml:space="preserve"> súd</w:t>
      </w:r>
      <w:r w:rsidR="00D17E2E">
        <w:rPr>
          <w:rFonts w:ascii="Arial" w:hAnsi="Arial" w:cs="Arial"/>
          <w:sz w:val="20"/>
          <w:szCs w:val="20"/>
        </w:rPr>
        <w:t>u</w:t>
      </w:r>
      <w:r w:rsidR="00D17E2E" w:rsidRPr="00D17E2E">
        <w:rPr>
          <w:rFonts w:ascii="Arial" w:hAnsi="Arial" w:cs="Arial"/>
          <w:sz w:val="20"/>
          <w:szCs w:val="20"/>
        </w:rPr>
        <w:t xml:space="preserve"> Bratislava III, Oddiel Sa, Vložka č. 3518/B </w:t>
      </w:r>
    </w:p>
    <w:p w14:paraId="27A863D3" w14:textId="682BDC9C" w:rsidR="00D17E2E" w:rsidRPr="00D17E2E" w:rsidRDefault="00D17E2E" w:rsidP="00D17E2E">
      <w:pPr>
        <w:tabs>
          <w:tab w:val="left" w:pos="3402"/>
        </w:tabs>
        <w:spacing w:after="0"/>
        <w:rPr>
          <w:rFonts w:ascii="Arial" w:hAnsi="Arial" w:cs="Arial"/>
          <w:sz w:val="20"/>
          <w:szCs w:val="20"/>
        </w:rPr>
      </w:pPr>
      <w:r w:rsidRPr="00D17E2E">
        <w:rPr>
          <w:rFonts w:ascii="Arial" w:hAnsi="Arial" w:cs="Arial"/>
          <w:sz w:val="20"/>
          <w:szCs w:val="20"/>
        </w:rPr>
        <w:t>Štatutárny orgán:</w:t>
      </w:r>
      <w:r w:rsidRPr="00D17E2E">
        <w:rPr>
          <w:rFonts w:ascii="Arial" w:hAnsi="Arial" w:cs="Arial"/>
          <w:sz w:val="20"/>
          <w:szCs w:val="20"/>
        </w:rPr>
        <w:tab/>
        <w:t>predstavenstvo,</w:t>
      </w:r>
      <w:r>
        <w:rPr>
          <w:rFonts w:ascii="Arial" w:hAnsi="Arial" w:cs="Arial"/>
          <w:sz w:val="20"/>
          <w:szCs w:val="20"/>
        </w:rPr>
        <w:t xml:space="preserve"> </w:t>
      </w:r>
      <w:r w:rsidRPr="00D17E2E">
        <w:rPr>
          <w:rFonts w:ascii="Arial" w:hAnsi="Arial" w:cs="Arial"/>
          <w:sz w:val="20"/>
          <w:szCs w:val="20"/>
        </w:rPr>
        <w:t xml:space="preserve">zastúpené:                                                                                                        </w:t>
      </w:r>
      <w:r w:rsidRPr="00D17E2E">
        <w:rPr>
          <w:rFonts w:ascii="Arial" w:hAnsi="Arial" w:cs="Arial"/>
          <w:sz w:val="20"/>
          <w:szCs w:val="20"/>
        </w:rPr>
        <w:tab/>
        <w:t xml:space="preserve">Ing. Filip Macháček, </w:t>
      </w:r>
    </w:p>
    <w:p w14:paraId="470A5009" w14:textId="77777777" w:rsid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ab/>
        <w:t>predseda predstavenstva a generálny riaditeľ</w:t>
      </w:r>
    </w:p>
    <w:p w14:paraId="601D033A" w14:textId="5AAD57B3" w:rsidR="00D17E2E" w:rsidRPr="00D17E2E" w:rsidRDefault="00D17E2E" w:rsidP="00D17E2E">
      <w:pPr>
        <w:tabs>
          <w:tab w:val="left" w:pos="3402"/>
        </w:tabs>
        <w:spacing w:after="0"/>
        <w:ind w:left="3402"/>
        <w:jc w:val="both"/>
        <w:rPr>
          <w:rFonts w:ascii="Arial" w:hAnsi="Arial" w:cs="Arial"/>
          <w:sz w:val="20"/>
          <w:szCs w:val="20"/>
        </w:rPr>
      </w:pPr>
      <w:r w:rsidRPr="00D17E2E">
        <w:rPr>
          <w:rFonts w:ascii="Arial" w:hAnsi="Arial" w:cs="Arial"/>
          <w:sz w:val="20"/>
          <w:szCs w:val="20"/>
        </w:rPr>
        <w:t>Mgr. Tomáš Mateička, člen predstavenstva</w:t>
      </w:r>
    </w:p>
    <w:p w14:paraId="1D536F9B" w14:textId="77777777" w:rsidR="00D17E2E" w:rsidRPr="00293C4B" w:rsidRDefault="00D17E2E" w:rsidP="00D17E2E">
      <w:pPr>
        <w:tabs>
          <w:tab w:val="left" w:pos="3402"/>
        </w:tabs>
        <w:spacing w:after="0"/>
        <w:jc w:val="both"/>
        <w:rPr>
          <w:rFonts w:ascii="Arial" w:hAnsi="Arial" w:cs="Arial"/>
          <w:sz w:val="20"/>
          <w:szCs w:val="20"/>
        </w:rPr>
      </w:pPr>
    </w:p>
    <w:p w14:paraId="607847EA" w14:textId="77777777" w:rsidR="000965BD" w:rsidRPr="00D17E2E" w:rsidRDefault="000965BD" w:rsidP="000965BD">
      <w:pPr>
        <w:tabs>
          <w:tab w:val="left" w:pos="3402"/>
        </w:tabs>
        <w:spacing w:after="0"/>
        <w:jc w:val="both"/>
        <w:rPr>
          <w:rFonts w:ascii="Arial" w:hAnsi="Arial" w:cs="Arial"/>
          <w:sz w:val="20"/>
          <w:szCs w:val="20"/>
        </w:rPr>
      </w:pPr>
      <w:r w:rsidRPr="00D17E2E">
        <w:rPr>
          <w:rFonts w:ascii="Arial" w:hAnsi="Arial" w:cs="Arial"/>
          <w:sz w:val="20"/>
          <w:szCs w:val="20"/>
        </w:rPr>
        <w:t xml:space="preserve">Bankové spojenie: </w:t>
      </w:r>
      <w:r w:rsidRPr="00D17E2E">
        <w:rPr>
          <w:rFonts w:ascii="Arial" w:hAnsi="Arial" w:cs="Arial"/>
          <w:sz w:val="20"/>
          <w:szCs w:val="20"/>
        </w:rPr>
        <w:tab/>
        <w:t>Štátna pokladnica</w:t>
      </w:r>
    </w:p>
    <w:p w14:paraId="016BC630" w14:textId="77777777" w:rsidR="000965BD" w:rsidRPr="00D17E2E" w:rsidRDefault="000965BD" w:rsidP="000965BD">
      <w:pPr>
        <w:tabs>
          <w:tab w:val="left" w:pos="3402"/>
        </w:tabs>
        <w:spacing w:after="0"/>
        <w:jc w:val="both"/>
        <w:rPr>
          <w:rFonts w:ascii="Arial" w:hAnsi="Arial" w:cs="Arial"/>
          <w:sz w:val="20"/>
          <w:szCs w:val="20"/>
        </w:rPr>
      </w:pPr>
      <w:r w:rsidRPr="00D17E2E">
        <w:rPr>
          <w:rFonts w:ascii="Arial" w:hAnsi="Arial" w:cs="Arial"/>
          <w:sz w:val="20"/>
          <w:szCs w:val="20"/>
        </w:rPr>
        <w:t xml:space="preserve">IBAN: </w:t>
      </w:r>
      <w:r w:rsidRPr="00D17E2E">
        <w:rPr>
          <w:rFonts w:ascii="Arial" w:hAnsi="Arial" w:cs="Arial"/>
          <w:sz w:val="20"/>
          <w:szCs w:val="20"/>
        </w:rPr>
        <w:tab/>
        <w:t>SK95 8180 0000 0070 0069 4593</w:t>
      </w:r>
    </w:p>
    <w:p w14:paraId="1E9EC9B3" w14:textId="77777777" w:rsidR="000965BD" w:rsidRPr="00D17E2E" w:rsidRDefault="000965BD" w:rsidP="000965BD">
      <w:pPr>
        <w:tabs>
          <w:tab w:val="left" w:pos="3402"/>
        </w:tabs>
        <w:spacing w:after="0"/>
        <w:jc w:val="both"/>
        <w:rPr>
          <w:rFonts w:ascii="Arial" w:hAnsi="Arial" w:cs="Arial"/>
          <w:sz w:val="20"/>
          <w:szCs w:val="20"/>
        </w:rPr>
      </w:pPr>
      <w:r w:rsidRPr="00D17E2E">
        <w:rPr>
          <w:rFonts w:ascii="Arial" w:hAnsi="Arial" w:cs="Arial"/>
          <w:sz w:val="20"/>
          <w:szCs w:val="20"/>
        </w:rPr>
        <w:t>SWIFT kód:</w:t>
      </w:r>
      <w:r w:rsidRPr="00D17E2E">
        <w:rPr>
          <w:rFonts w:ascii="Arial" w:hAnsi="Arial" w:cs="Arial"/>
          <w:sz w:val="20"/>
          <w:szCs w:val="20"/>
        </w:rPr>
        <w:tab/>
        <w:t>SPSRSKBA</w:t>
      </w:r>
    </w:p>
    <w:p w14:paraId="24ED4C53" w14:textId="77777777"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IČO:</w:t>
      </w:r>
      <w:r w:rsidRPr="00D17E2E">
        <w:rPr>
          <w:rFonts w:ascii="Arial" w:hAnsi="Arial" w:cs="Arial"/>
          <w:sz w:val="20"/>
          <w:szCs w:val="20"/>
        </w:rPr>
        <w:tab/>
        <w:t>35 919 001</w:t>
      </w:r>
      <w:r w:rsidRPr="00D17E2E">
        <w:rPr>
          <w:rFonts w:ascii="Arial" w:hAnsi="Arial" w:cs="Arial"/>
          <w:sz w:val="20"/>
          <w:szCs w:val="20"/>
        </w:rPr>
        <w:tab/>
        <w:t xml:space="preserve">                                                                                                   </w:t>
      </w:r>
    </w:p>
    <w:p w14:paraId="3E95DCC7" w14:textId="77777777"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 xml:space="preserve">DIČ:       </w:t>
      </w:r>
      <w:r w:rsidRPr="00D17E2E">
        <w:rPr>
          <w:rFonts w:ascii="Arial" w:hAnsi="Arial" w:cs="Arial"/>
          <w:sz w:val="20"/>
          <w:szCs w:val="20"/>
        </w:rPr>
        <w:tab/>
        <w:t>202 193 7775</w:t>
      </w:r>
      <w:r w:rsidRPr="00D17E2E">
        <w:rPr>
          <w:rFonts w:ascii="Arial" w:hAnsi="Arial" w:cs="Arial"/>
          <w:sz w:val="20"/>
          <w:szCs w:val="20"/>
        </w:rPr>
        <w:tab/>
        <w:t xml:space="preserve">                                                                                                             </w:t>
      </w:r>
    </w:p>
    <w:p w14:paraId="164382DB" w14:textId="77777777"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 xml:space="preserve">IČ DPH: </w:t>
      </w:r>
      <w:r w:rsidRPr="00D17E2E">
        <w:rPr>
          <w:rFonts w:ascii="Arial" w:hAnsi="Arial" w:cs="Arial"/>
          <w:sz w:val="20"/>
          <w:szCs w:val="20"/>
        </w:rPr>
        <w:tab/>
      </w:r>
      <w:r w:rsidRPr="00D17E2E">
        <w:rPr>
          <w:rFonts w:ascii="Arial" w:hAnsi="Arial" w:cs="Arial"/>
          <w:sz w:val="20"/>
          <w:szCs w:val="20"/>
        </w:rPr>
        <w:tab/>
        <w:t xml:space="preserve">SK 202 193 7775 </w:t>
      </w:r>
      <w:r w:rsidRPr="00D17E2E">
        <w:rPr>
          <w:rFonts w:ascii="Arial" w:hAnsi="Arial" w:cs="Arial"/>
          <w:sz w:val="20"/>
          <w:szCs w:val="20"/>
        </w:rPr>
        <w:tab/>
        <w:t xml:space="preserve">                                                                                                   </w:t>
      </w:r>
    </w:p>
    <w:p w14:paraId="7F504CA7" w14:textId="44E3C439"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Tel..:</w:t>
      </w:r>
      <w:r w:rsidRPr="00D17E2E">
        <w:rPr>
          <w:rFonts w:ascii="Arial" w:hAnsi="Arial" w:cs="Arial"/>
          <w:sz w:val="20"/>
          <w:szCs w:val="20"/>
        </w:rPr>
        <w:tab/>
        <w:t>02/5831 1111</w:t>
      </w:r>
    </w:p>
    <w:p w14:paraId="111ADC0F" w14:textId="77777777" w:rsidR="005D511B" w:rsidRPr="005D511B" w:rsidRDefault="005D511B" w:rsidP="005D511B">
      <w:pPr>
        <w:tabs>
          <w:tab w:val="left" w:pos="3402"/>
        </w:tabs>
        <w:spacing w:after="0" w:line="240" w:lineRule="auto"/>
        <w:jc w:val="both"/>
        <w:rPr>
          <w:rFonts w:ascii="Arial" w:hAnsi="Arial" w:cs="Arial"/>
          <w:color w:val="FF0000"/>
          <w:sz w:val="20"/>
          <w:szCs w:val="20"/>
        </w:rPr>
      </w:pPr>
    </w:p>
    <w:p w14:paraId="4E78D841" w14:textId="1500138E" w:rsidR="005D511B" w:rsidRPr="005D511B" w:rsidRDefault="005D511B" w:rsidP="005D511B">
      <w:pPr>
        <w:tabs>
          <w:tab w:val="left" w:pos="3402"/>
        </w:tabs>
        <w:spacing w:after="0" w:line="240" w:lineRule="auto"/>
        <w:jc w:val="both"/>
        <w:rPr>
          <w:rFonts w:ascii="Arial" w:hAnsi="Arial" w:cs="Arial"/>
          <w:color w:val="FF0000"/>
          <w:sz w:val="20"/>
          <w:szCs w:val="20"/>
        </w:rPr>
      </w:pPr>
      <w:r w:rsidRPr="000965BD">
        <w:rPr>
          <w:rFonts w:ascii="Arial" w:hAnsi="Arial" w:cs="Arial"/>
          <w:sz w:val="20"/>
          <w:szCs w:val="20"/>
        </w:rPr>
        <w:t>(ďalej len „</w:t>
      </w:r>
      <w:r w:rsidR="000965BD" w:rsidRPr="000965BD">
        <w:rPr>
          <w:rFonts w:ascii="Arial" w:hAnsi="Arial" w:cs="Arial"/>
          <w:b/>
          <w:sz w:val="20"/>
          <w:szCs w:val="20"/>
        </w:rPr>
        <w:t>O</w:t>
      </w:r>
      <w:r w:rsidRPr="000965BD">
        <w:rPr>
          <w:rFonts w:ascii="Arial" w:hAnsi="Arial" w:cs="Arial"/>
          <w:b/>
          <w:sz w:val="20"/>
          <w:szCs w:val="20"/>
        </w:rPr>
        <w:t>bjednávateľ</w:t>
      </w:r>
      <w:r w:rsidRPr="000965BD">
        <w:rPr>
          <w:rFonts w:ascii="Arial" w:hAnsi="Arial" w:cs="Arial"/>
          <w:sz w:val="20"/>
          <w:szCs w:val="20"/>
        </w:rPr>
        <w:t>“)</w:t>
      </w:r>
    </w:p>
    <w:p w14:paraId="0D0D2748" w14:textId="77777777" w:rsidR="005D511B" w:rsidRPr="005D511B" w:rsidRDefault="005D511B" w:rsidP="005D511B">
      <w:pPr>
        <w:spacing w:after="0" w:line="240" w:lineRule="auto"/>
        <w:jc w:val="both"/>
        <w:rPr>
          <w:rFonts w:ascii="Arial" w:hAnsi="Arial"/>
          <w:color w:val="FF0000"/>
          <w:sz w:val="20"/>
        </w:rPr>
      </w:pPr>
    </w:p>
    <w:p w14:paraId="4CA8BDB0" w14:textId="77777777" w:rsidR="005D511B" w:rsidRPr="005D511B" w:rsidRDefault="005D511B" w:rsidP="005D511B">
      <w:pPr>
        <w:spacing w:after="0" w:line="240" w:lineRule="auto"/>
        <w:jc w:val="both"/>
        <w:rPr>
          <w:rFonts w:ascii="Arial" w:hAnsi="Arial"/>
          <w:color w:val="FF0000"/>
          <w:sz w:val="20"/>
        </w:rPr>
      </w:pPr>
    </w:p>
    <w:p w14:paraId="0081DC30" w14:textId="77777777" w:rsidR="005D511B" w:rsidRPr="00A65A65" w:rsidRDefault="005D511B" w:rsidP="005D511B">
      <w:pPr>
        <w:spacing w:after="0" w:line="240" w:lineRule="auto"/>
        <w:jc w:val="both"/>
        <w:rPr>
          <w:rFonts w:ascii="Arial" w:hAnsi="Arial"/>
          <w:b/>
          <w:sz w:val="20"/>
          <w:u w:val="single"/>
        </w:rPr>
      </w:pPr>
      <w:r w:rsidRPr="00A65A65">
        <w:rPr>
          <w:rFonts w:ascii="Arial" w:hAnsi="Arial"/>
          <w:b/>
          <w:sz w:val="20"/>
          <w:u w:val="single"/>
        </w:rPr>
        <w:t>ZHOTOVITEĽ</w:t>
      </w:r>
    </w:p>
    <w:p w14:paraId="10E8C959"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Obchodné meno:</w:t>
      </w:r>
      <w:r w:rsidRPr="00A65A65">
        <w:rPr>
          <w:rFonts w:ascii="Arial" w:hAnsi="Arial" w:cs="Arial"/>
          <w:sz w:val="20"/>
          <w:szCs w:val="20"/>
        </w:rPr>
        <w:tab/>
      </w:r>
    </w:p>
    <w:p w14:paraId="4D811FBE"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Sídlo:</w:t>
      </w:r>
      <w:r w:rsidRPr="00A65A65">
        <w:rPr>
          <w:rFonts w:ascii="Arial" w:hAnsi="Arial" w:cs="Arial"/>
          <w:sz w:val="20"/>
          <w:szCs w:val="20"/>
        </w:rPr>
        <w:tab/>
      </w:r>
    </w:p>
    <w:p w14:paraId="6DAB9B24"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Právna forma:</w:t>
      </w:r>
      <w:r w:rsidRPr="00A65A65">
        <w:rPr>
          <w:rFonts w:ascii="Arial" w:hAnsi="Arial" w:cs="Arial"/>
          <w:sz w:val="20"/>
          <w:szCs w:val="20"/>
        </w:rPr>
        <w:tab/>
      </w:r>
    </w:p>
    <w:p w14:paraId="6B6BB7CD"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Štatutárny orgán:</w:t>
      </w:r>
    </w:p>
    <w:p w14:paraId="1E7719E7"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Osoby oprávnené na rokovanie</w:t>
      </w:r>
    </w:p>
    <w:p w14:paraId="5A297215"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 vo veciach zmluvných:</w:t>
      </w:r>
      <w:r w:rsidRPr="00A65A65">
        <w:rPr>
          <w:rFonts w:ascii="Arial" w:hAnsi="Arial" w:cs="Arial"/>
          <w:sz w:val="20"/>
          <w:szCs w:val="20"/>
        </w:rPr>
        <w:tab/>
      </w:r>
    </w:p>
    <w:p w14:paraId="030A6E31"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 vo veciach technických:</w:t>
      </w:r>
      <w:r w:rsidRPr="00A65A65">
        <w:rPr>
          <w:rFonts w:ascii="Arial" w:hAnsi="Arial" w:cs="Arial"/>
          <w:sz w:val="20"/>
          <w:szCs w:val="20"/>
        </w:rPr>
        <w:tab/>
      </w:r>
    </w:p>
    <w:p w14:paraId="42320A1E"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 vo veciach cenových:</w:t>
      </w:r>
      <w:r w:rsidRPr="00A65A65">
        <w:rPr>
          <w:rFonts w:ascii="Arial" w:hAnsi="Arial" w:cs="Arial"/>
          <w:sz w:val="20"/>
          <w:szCs w:val="20"/>
        </w:rPr>
        <w:tab/>
      </w:r>
    </w:p>
    <w:p w14:paraId="14BB0336"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Bankové spojenie:</w:t>
      </w:r>
      <w:r w:rsidRPr="00A65A65">
        <w:rPr>
          <w:rFonts w:ascii="Arial" w:hAnsi="Arial" w:cs="Arial"/>
          <w:sz w:val="20"/>
          <w:szCs w:val="20"/>
        </w:rPr>
        <w:tab/>
      </w:r>
    </w:p>
    <w:p w14:paraId="6576DEB8"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lastRenderedPageBreak/>
        <w:t>Číslo účtu (IBAN):</w:t>
      </w:r>
      <w:r w:rsidRPr="00A65A65">
        <w:rPr>
          <w:rFonts w:ascii="Arial" w:hAnsi="Arial" w:cs="Arial"/>
          <w:sz w:val="20"/>
          <w:szCs w:val="20"/>
        </w:rPr>
        <w:tab/>
      </w:r>
    </w:p>
    <w:p w14:paraId="1C4B2A36"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SWIFT kód:</w:t>
      </w:r>
      <w:r w:rsidRPr="00A65A65">
        <w:rPr>
          <w:rFonts w:ascii="Arial" w:hAnsi="Arial" w:cs="Arial"/>
          <w:sz w:val="20"/>
          <w:szCs w:val="20"/>
        </w:rPr>
        <w:tab/>
      </w:r>
    </w:p>
    <w:p w14:paraId="0A9F2CA4"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IČO:</w:t>
      </w:r>
      <w:r w:rsidRPr="00A65A65">
        <w:rPr>
          <w:rFonts w:ascii="Arial" w:hAnsi="Arial" w:cs="Arial"/>
          <w:sz w:val="20"/>
          <w:szCs w:val="20"/>
        </w:rPr>
        <w:tab/>
      </w:r>
    </w:p>
    <w:p w14:paraId="17804CF2"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DIČ:</w:t>
      </w:r>
      <w:r w:rsidRPr="00A65A65">
        <w:rPr>
          <w:rFonts w:ascii="Arial" w:hAnsi="Arial" w:cs="Arial"/>
          <w:sz w:val="20"/>
          <w:szCs w:val="20"/>
        </w:rPr>
        <w:tab/>
      </w:r>
    </w:p>
    <w:p w14:paraId="3014B0B0"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IČ DPH:</w:t>
      </w:r>
      <w:r w:rsidRPr="00A65A65">
        <w:rPr>
          <w:rFonts w:ascii="Arial" w:hAnsi="Arial" w:cs="Arial"/>
          <w:sz w:val="20"/>
          <w:szCs w:val="20"/>
        </w:rPr>
        <w:tab/>
      </w:r>
    </w:p>
    <w:p w14:paraId="24CB226F" w14:textId="70EB9CD0" w:rsidR="005D511B" w:rsidRPr="005D511B" w:rsidRDefault="005D511B" w:rsidP="005D511B">
      <w:pPr>
        <w:tabs>
          <w:tab w:val="left" w:pos="3402"/>
        </w:tabs>
        <w:spacing w:after="0"/>
        <w:jc w:val="both"/>
        <w:rPr>
          <w:rFonts w:ascii="Arial" w:hAnsi="Arial" w:cs="Arial"/>
          <w:color w:val="FF0000"/>
          <w:sz w:val="20"/>
          <w:szCs w:val="20"/>
        </w:rPr>
      </w:pPr>
      <w:r w:rsidRPr="00A65A65">
        <w:rPr>
          <w:rFonts w:ascii="Arial" w:hAnsi="Arial" w:cs="Arial"/>
          <w:sz w:val="20"/>
          <w:szCs w:val="20"/>
        </w:rPr>
        <w:t>Tel.:</w:t>
      </w:r>
      <w:r w:rsidRPr="005D511B">
        <w:rPr>
          <w:rFonts w:ascii="Arial" w:hAnsi="Arial" w:cs="Arial"/>
          <w:color w:val="FF0000"/>
          <w:sz w:val="20"/>
          <w:szCs w:val="20"/>
        </w:rPr>
        <w:tab/>
      </w:r>
    </w:p>
    <w:p w14:paraId="1FF4D5A4" w14:textId="77777777" w:rsidR="005D511B" w:rsidRPr="005D511B" w:rsidRDefault="005D511B" w:rsidP="005D511B">
      <w:pPr>
        <w:spacing w:after="0" w:line="240" w:lineRule="auto"/>
        <w:jc w:val="both"/>
        <w:rPr>
          <w:rFonts w:ascii="Arial" w:hAnsi="Arial"/>
          <w:color w:val="FF0000"/>
          <w:sz w:val="20"/>
        </w:rPr>
      </w:pPr>
    </w:p>
    <w:p w14:paraId="089042A4" w14:textId="77777777" w:rsidR="00A65A65" w:rsidRPr="00266F66" w:rsidRDefault="00A65A65" w:rsidP="00A65A65">
      <w:pPr>
        <w:spacing w:after="0" w:line="240" w:lineRule="auto"/>
        <w:rPr>
          <w:rFonts w:ascii="Arial" w:hAnsi="Arial" w:cs="Arial"/>
          <w:sz w:val="20"/>
          <w:szCs w:val="20"/>
        </w:rPr>
      </w:pPr>
      <w:r w:rsidRPr="00266F66">
        <w:rPr>
          <w:rFonts w:ascii="Arial" w:hAnsi="Arial" w:cs="Arial"/>
          <w:sz w:val="20"/>
          <w:szCs w:val="20"/>
        </w:rPr>
        <w:t>(ďalej len „</w:t>
      </w:r>
      <w:r>
        <w:rPr>
          <w:rFonts w:ascii="Arial" w:hAnsi="Arial" w:cs="Arial"/>
          <w:b/>
          <w:sz w:val="20"/>
          <w:szCs w:val="20"/>
        </w:rPr>
        <w:t>Z</w:t>
      </w:r>
      <w:r w:rsidRPr="00266F66">
        <w:rPr>
          <w:rFonts w:ascii="Arial" w:hAnsi="Arial" w:cs="Arial"/>
          <w:b/>
          <w:sz w:val="20"/>
          <w:szCs w:val="20"/>
        </w:rPr>
        <w:t>hotoviteľ</w:t>
      </w:r>
      <w:r w:rsidRPr="00266F66">
        <w:rPr>
          <w:rFonts w:ascii="Arial" w:hAnsi="Arial" w:cs="Arial"/>
          <w:sz w:val="20"/>
          <w:szCs w:val="20"/>
        </w:rPr>
        <w:t>“)</w:t>
      </w:r>
    </w:p>
    <w:p w14:paraId="5DC24E17" w14:textId="424D2371" w:rsidR="00A65A65" w:rsidRDefault="00A65A65" w:rsidP="00A65A65">
      <w:pPr>
        <w:spacing w:after="0" w:line="240" w:lineRule="auto"/>
        <w:rPr>
          <w:rFonts w:ascii="Arial" w:hAnsi="Arial" w:cs="Arial"/>
          <w:sz w:val="20"/>
          <w:szCs w:val="20"/>
        </w:rPr>
      </w:pPr>
      <w:r w:rsidRPr="00266F66">
        <w:rPr>
          <w:rFonts w:ascii="Arial" w:hAnsi="Arial" w:cs="Arial"/>
          <w:sz w:val="20"/>
          <w:szCs w:val="20"/>
        </w:rPr>
        <w:t>(</w:t>
      </w:r>
      <w:r>
        <w:rPr>
          <w:rFonts w:ascii="Arial" w:hAnsi="Arial" w:cs="Arial"/>
          <w:sz w:val="20"/>
          <w:szCs w:val="20"/>
        </w:rPr>
        <w:t>O</w:t>
      </w:r>
      <w:r w:rsidRPr="00266F66">
        <w:rPr>
          <w:rFonts w:ascii="Arial" w:hAnsi="Arial" w:cs="Arial"/>
          <w:sz w:val="20"/>
          <w:szCs w:val="20"/>
        </w:rPr>
        <w:t>bjednávateľ a </w:t>
      </w:r>
      <w:r>
        <w:rPr>
          <w:rFonts w:ascii="Arial" w:hAnsi="Arial" w:cs="Arial"/>
          <w:sz w:val="20"/>
          <w:szCs w:val="20"/>
        </w:rPr>
        <w:t>Z</w:t>
      </w:r>
      <w:r w:rsidRPr="00266F66">
        <w:rPr>
          <w:rFonts w:ascii="Arial" w:hAnsi="Arial" w:cs="Arial"/>
          <w:sz w:val="20"/>
          <w:szCs w:val="20"/>
        </w:rPr>
        <w:t>hotoviteľ ďalej len „</w:t>
      </w:r>
      <w:r>
        <w:rPr>
          <w:rFonts w:ascii="Arial" w:hAnsi="Arial" w:cs="Arial"/>
          <w:b/>
          <w:sz w:val="20"/>
          <w:szCs w:val="20"/>
        </w:rPr>
        <w:t>Z</w:t>
      </w:r>
      <w:r w:rsidRPr="00266F66">
        <w:rPr>
          <w:rFonts w:ascii="Arial" w:hAnsi="Arial" w:cs="Arial"/>
          <w:b/>
          <w:sz w:val="20"/>
          <w:szCs w:val="20"/>
        </w:rPr>
        <w:t>mluvné strany</w:t>
      </w:r>
      <w:r w:rsidRPr="00266F66">
        <w:rPr>
          <w:rFonts w:ascii="Arial" w:hAnsi="Arial" w:cs="Arial"/>
          <w:sz w:val="20"/>
          <w:szCs w:val="20"/>
        </w:rPr>
        <w:t>“ alebo jednotlivo len „</w:t>
      </w:r>
      <w:r>
        <w:rPr>
          <w:rFonts w:ascii="Arial" w:hAnsi="Arial" w:cs="Arial"/>
          <w:b/>
          <w:sz w:val="20"/>
          <w:szCs w:val="20"/>
        </w:rPr>
        <w:t>Z</w:t>
      </w:r>
      <w:r w:rsidRPr="00266F66">
        <w:rPr>
          <w:rFonts w:ascii="Arial" w:hAnsi="Arial" w:cs="Arial"/>
          <w:b/>
          <w:sz w:val="20"/>
          <w:szCs w:val="20"/>
        </w:rPr>
        <w:t>mluvná strana</w:t>
      </w:r>
      <w:r w:rsidRPr="00266F66">
        <w:rPr>
          <w:rFonts w:ascii="Arial" w:hAnsi="Arial" w:cs="Arial"/>
          <w:sz w:val="20"/>
          <w:szCs w:val="20"/>
        </w:rPr>
        <w:t>“)</w:t>
      </w:r>
    </w:p>
    <w:p w14:paraId="4696D09E" w14:textId="48B8347C" w:rsidR="005D511B" w:rsidRPr="005D511B" w:rsidRDefault="005D511B" w:rsidP="00A65A65">
      <w:pPr>
        <w:spacing w:after="0" w:line="240" w:lineRule="auto"/>
        <w:jc w:val="both"/>
        <w:rPr>
          <w:rFonts w:ascii="Arial" w:hAnsi="Arial"/>
          <w:color w:val="FF0000"/>
          <w:sz w:val="20"/>
        </w:rPr>
      </w:pPr>
    </w:p>
    <w:p w14:paraId="22CE0901" w14:textId="77777777" w:rsidR="005D511B" w:rsidRPr="005D511B" w:rsidRDefault="005D511B" w:rsidP="005D511B">
      <w:pPr>
        <w:spacing w:after="0" w:line="240" w:lineRule="auto"/>
        <w:jc w:val="both"/>
        <w:rPr>
          <w:rFonts w:ascii="Arial" w:hAnsi="Arial"/>
          <w:color w:val="FF0000"/>
          <w:sz w:val="20"/>
        </w:rPr>
      </w:pPr>
    </w:p>
    <w:p w14:paraId="553C2967" w14:textId="77777777" w:rsidR="005D511B" w:rsidRPr="005D511B" w:rsidRDefault="005D511B" w:rsidP="005D511B">
      <w:pPr>
        <w:spacing w:after="0" w:line="240" w:lineRule="auto"/>
        <w:jc w:val="both"/>
        <w:rPr>
          <w:rFonts w:ascii="Arial" w:hAnsi="Arial"/>
          <w:color w:val="FF0000"/>
          <w:sz w:val="20"/>
        </w:rPr>
      </w:pPr>
    </w:p>
    <w:p w14:paraId="3700DFD6" w14:textId="77777777" w:rsidR="000C16AB" w:rsidRPr="007009F5" w:rsidRDefault="000C16AB" w:rsidP="000C16AB">
      <w:pPr>
        <w:spacing w:after="0" w:line="240" w:lineRule="auto"/>
        <w:jc w:val="center"/>
        <w:rPr>
          <w:rFonts w:ascii="Arial" w:hAnsi="Arial"/>
          <w:sz w:val="20"/>
          <w:szCs w:val="24"/>
          <w:lang w:eastAsia="sk-SK"/>
        </w:rPr>
      </w:pPr>
      <w:r w:rsidRPr="007009F5">
        <w:rPr>
          <w:rFonts w:ascii="Arial" w:hAnsi="Arial"/>
          <w:sz w:val="20"/>
          <w:szCs w:val="24"/>
          <w:lang w:eastAsia="sk-SK"/>
        </w:rPr>
        <w:t>PREAMBULA</w:t>
      </w:r>
    </w:p>
    <w:p w14:paraId="3797EFB5" w14:textId="77777777" w:rsidR="000C16AB" w:rsidRDefault="000C16AB" w:rsidP="000C16AB">
      <w:pPr>
        <w:spacing w:after="0" w:line="240" w:lineRule="auto"/>
        <w:jc w:val="center"/>
        <w:rPr>
          <w:rFonts w:ascii="Arial" w:hAnsi="Arial"/>
          <w:sz w:val="20"/>
          <w:szCs w:val="24"/>
          <w:lang w:eastAsia="sk-SK"/>
        </w:rPr>
      </w:pPr>
    </w:p>
    <w:p w14:paraId="5AD3B9DC" w14:textId="77777777" w:rsidR="000C16AB" w:rsidRPr="006463A5" w:rsidRDefault="000C16AB" w:rsidP="000C16AB">
      <w:pPr>
        <w:spacing w:after="0" w:line="240" w:lineRule="auto"/>
        <w:jc w:val="both"/>
        <w:rPr>
          <w:rFonts w:ascii="Arial" w:hAnsi="Arial"/>
          <w:sz w:val="20"/>
          <w:szCs w:val="24"/>
          <w:lang w:eastAsia="sk-SK"/>
        </w:rPr>
      </w:pPr>
      <w:r w:rsidRPr="006463A5">
        <w:rPr>
          <w:rFonts w:ascii="Arial" w:hAnsi="Arial"/>
          <w:sz w:val="20"/>
          <w:szCs w:val="24"/>
          <w:lang w:eastAsia="sk-SK"/>
        </w:rPr>
        <w:t>Zmluva sa rozdeľuje na nasledovné samostatné časti:</w:t>
      </w:r>
    </w:p>
    <w:p w14:paraId="078E153A" w14:textId="77777777" w:rsidR="000C16AB" w:rsidRPr="006463A5" w:rsidRDefault="000C16AB" w:rsidP="000C16AB">
      <w:pPr>
        <w:spacing w:after="0" w:line="240" w:lineRule="auto"/>
        <w:jc w:val="both"/>
        <w:rPr>
          <w:rFonts w:ascii="Arial" w:hAnsi="Arial"/>
          <w:sz w:val="20"/>
          <w:szCs w:val="24"/>
          <w:lang w:eastAsia="sk-SK"/>
        </w:rPr>
      </w:pPr>
    </w:p>
    <w:p w14:paraId="70D0FF8D" w14:textId="77777777" w:rsidR="000C16AB" w:rsidRPr="006463A5" w:rsidRDefault="000C16AB" w:rsidP="00E57E16">
      <w:pPr>
        <w:tabs>
          <w:tab w:val="left" w:pos="284"/>
        </w:tabs>
        <w:spacing w:after="0" w:line="240" w:lineRule="auto"/>
        <w:ind w:left="1134" w:hanging="1134"/>
        <w:jc w:val="both"/>
        <w:rPr>
          <w:rFonts w:ascii="Arial" w:hAnsi="Arial"/>
          <w:sz w:val="20"/>
          <w:szCs w:val="20"/>
          <w:lang w:eastAsia="sk-SK"/>
        </w:rPr>
      </w:pPr>
      <w:r w:rsidRPr="006463A5">
        <w:rPr>
          <w:rFonts w:ascii="Arial" w:hAnsi="Arial"/>
          <w:sz w:val="20"/>
          <w:szCs w:val="20"/>
          <w:lang w:eastAsia="sk-SK"/>
        </w:rPr>
        <w:t>–</w:t>
      </w:r>
      <w:r w:rsidRPr="006463A5">
        <w:rPr>
          <w:rFonts w:ascii="Arial" w:hAnsi="Arial"/>
          <w:sz w:val="20"/>
          <w:szCs w:val="20"/>
          <w:lang w:eastAsia="sk-SK"/>
        </w:rPr>
        <w:tab/>
      </w:r>
      <w:r w:rsidRPr="006463A5">
        <w:rPr>
          <w:rFonts w:ascii="Arial" w:hAnsi="Arial"/>
          <w:b/>
          <w:sz w:val="20"/>
          <w:szCs w:val="20"/>
          <w:lang w:eastAsia="sk-SK"/>
        </w:rPr>
        <w:t>Časť 1</w:t>
      </w:r>
      <w:r w:rsidRPr="006463A5">
        <w:rPr>
          <w:rFonts w:ascii="Arial" w:hAnsi="Arial"/>
          <w:sz w:val="20"/>
          <w:szCs w:val="20"/>
          <w:lang w:eastAsia="sk-SK"/>
        </w:rPr>
        <w:tab/>
        <w:t>predmetom ktorej je úprava zmluvných podmienok na vypracovanie:</w:t>
      </w:r>
    </w:p>
    <w:p w14:paraId="1CE8A7E1" w14:textId="77777777" w:rsidR="000C16AB" w:rsidRDefault="000C16AB" w:rsidP="00E57E16">
      <w:pPr>
        <w:numPr>
          <w:ilvl w:val="0"/>
          <w:numId w:val="109"/>
        </w:numPr>
        <w:spacing w:after="0" w:line="240" w:lineRule="auto"/>
        <w:ind w:left="1276" w:hanging="142"/>
        <w:jc w:val="both"/>
        <w:rPr>
          <w:rFonts w:ascii="Arial" w:hAnsi="Arial"/>
          <w:sz w:val="20"/>
          <w:szCs w:val="20"/>
          <w:lang w:eastAsia="sk-SK"/>
        </w:rPr>
      </w:pPr>
      <w:r w:rsidRPr="006463A5">
        <w:rPr>
          <w:rFonts w:ascii="Arial" w:hAnsi="Arial"/>
          <w:sz w:val="20"/>
          <w:szCs w:val="20"/>
          <w:lang w:eastAsia="sk-SK"/>
        </w:rPr>
        <w:t xml:space="preserve">dokumentácie stavebného zámeru (DSZ) </w:t>
      </w:r>
    </w:p>
    <w:p w14:paraId="247D2CB2" w14:textId="20FE8A9A" w:rsidR="000C16AB" w:rsidRPr="006463A5" w:rsidRDefault="00EE147E" w:rsidP="00E57E16">
      <w:pPr>
        <w:numPr>
          <w:ilvl w:val="0"/>
          <w:numId w:val="109"/>
        </w:numPr>
        <w:spacing w:after="0" w:line="240" w:lineRule="auto"/>
        <w:ind w:left="1276" w:hanging="142"/>
        <w:jc w:val="both"/>
        <w:rPr>
          <w:rFonts w:ascii="Arial" w:hAnsi="Arial"/>
          <w:sz w:val="20"/>
          <w:szCs w:val="20"/>
          <w:lang w:eastAsia="sk-SK"/>
        </w:rPr>
      </w:pPr>
      <w:r>
        <w:rPr>
          <w:rFonts w:ascii="Arial" w:hAnsi="Arial"/>
          <w:sz w:val="20"/>
          <w:szCs w:val="20"/>
          <w:lang w:eastAsia="sk-SK"/>
        </w:rPr>
        <w:t>Projektu stavby</w:t>
      </w:r>
      <w:r w:rsidR="000C16AB" w:rsidRPr="006463A5">
        <w:rPr>
          <w:rFonts w:ascii="Arial" w:hAnsi="Arial"/>
          <w:sz w:val="20"/>
          <w:szCs w:val="20"/>
          <w:lang w:eastAsia="sk-SK"/>
        </w:rPr>
        <w:t xml:space="preserve"> (</w:t>
      </w:r>
      <w:r>
        <w:rPr>
          <w:rFonts w:ascii="Arial" w:hAnsi="Arial"/>
          <w:sz w:val="20"/>
          <w:szCs w:val="20"/>
          <w:lang w:eastAsia="sk-SK"/>
        </w:rPr>
        <w:t>P</w:t>
      </w:r>
      <w:r w:rsidR="000C16AB">
        <w:rPr>
          <w:rFonts w:ascii="Arial" w:hAnsi="Arial"/>
          <w:sz w:val="20"/>
          <w:szCs w:val="20"/>
          <w:lang w:eastAsia="sk-SK"/>
        </w:rPr>
        <w:t>S</w:t>
      </w:r>
      <w:r w:rsidR="000C16AB" w:rsidRPr="006463A5">
        <w:rPr>
          <w:rFonts w:ascii="Arial" w:hAnsi="Arial"/>
          <w:sz w:val="20"/>
          <w:szCs w:val="20"/>
          <w:lang w:eastAsia="sk-SK"/>
        </w:rPr>
        <w:t>),</w:t>
      </w:r>
    </w:p>
    <w:p w14:paraId="712866DA" w14:textId="123A10B3" w:rsidR="000C16AB" w:rsidRDefault="000C16AB" w:rsidP="00E57E16">
      <w:pPr>
        <w:numPr>
          <w:ilvl w:val="0"/>
          <w:numId w:val="109"/>
        </w:numPr>
        <w:spacing w:after="0" w:line="240" w:lineRule="auto"/>
        <w:ind w:left="1276" w:hanging="142"/>
        <w:jc w:val="both"/>
        <w:rPr>
          <w:rFonts w:ascii="Arial" w:hAnsi="Arial"/>
          <w:sz w:val="20"/>
          <w:szCs w:val="20"/>
          <w:lang w:eastAsia="sk-SK"/>
        </w:rPr>
      </w:pPr>
      <w:r w:rsidRPr="006463A5">
        <w:rPr>
          <w:rFonts w:ascii="Arial" w:hAnsi="Arial"/>
          <w:sz w:val="20"/>
          <w:szCs w:val="20"/>
          <w:lang w:eastAsia="sk-SK"/>
        </w:rPr>
        <w:t>oznámeni</w:t>
      </w:r>
      <w:r w:rsidR="00EE147E">
        <w:rPr>
          <w:rFonts w:ascii="Arial" w:hAnsi="Arial"/>
          <w:sz w:val="20"/>
          <w:szCs w:val="20"/>
          <w:lang w:eastAsia="sk-SK"/>
        </w:rPr>
        <w:t>a</w:t>
      </w:r>
      <w:r w:rsidRPr="006463A5">
        <w:rPr>
          <w:rFonts w:ascii="Arial" w:hAnsi="Arial"/>
          <w:sz w:val="20"/>
          <w:szCs w:val="20"/>
          <w:lang w:eastAsia="sk-SK"/>
        </w:rPr>
        <w:t xml:space="preserve"> o zmene navrhova</w:t>
      </w:r>
      <w:r>
        <w:rPr>
          <w:rFonts w:ascii="Arial" w:hAnsi="Arial"/>
          <w:sz w:val="20"/>
          <w:szCs w:val="20"/>
          <w:lang w:eastAsia="sk-SK"/>
        </w:rPr>
        <w:t xml:space="preserve">nej činnosti 8a </w:t>
      </w:r>
      <w:r w:rsidRPr="006463A5">
        <w:rPr>
          <w:rFonts w:ascii="Arial" w:hAnsi="Arial"/>
          <w:sz w:val="20"/>
          <w:szCs w:val="20"/>
          <w:lang w:eastAsia="sk-SK"/>
        </w:rPr>
        <w:t>(</w:t>
      </w:r>
      <w:r w:rsidR="00247E1C">
        <w:rPr>
          <w:rFonts w:ascii="Arial" w:hAnsi="Arial"/>
          <w:sz w:val="20"/>
          <w:szCs w:val="20"/>
          <w:lang w:eastAsia="sk-SK"/>
        </w:rPr>
        <w:t>Oznámenia 8a</w:t>
      </w:r>
      <w:r w:rsidRPr="006463A5">
        <w:rPr>
          <w:rFonts w:ascii="Arial" w:hAnsi="Arial"/>
          <w:sz w:val="20"/>
          <w:szCs w:val="20"/>
          <w:lang w:eastAsia="sk-SK"/>
        </w:rPr>
        <w:t>),</w:t>
      </w:r>
      <w:r w:rsidR="00E57E16">
        <w:rPr>
          <w:rFonts w:ascii="Arial" w:hAnsi="Arial"/>
          <w:sz w:val="20"/>
          <w:szCs w:val="20"/>
          <w:lang w:eastAsia="sk-SK"/>
        </w:rPr>
        <w:t xml:space="preserve"> </w:t>
      </w:r>
      <w:r>
        <w:rPr>
          <w:rFonts w:ascii="Arial" w:hAnsi="Arial"/>
          <w:sz w:val="20"/>
          <w:szCs w:val="20"/>
          <w:lang w:eastAsia="sk-SK"/>
        </w:rPr>
        <w:t>a</w:t>
      </w:r>
    </w:p>
    <w:p w14:paraId="35FEB042" w14:textId="1540206C" w:rsidR="000C16AB" w:rsidRPr="006463A5" w:rsidRDefault="001E49F2" w:rsidP="00E57E16">
      <w:pPr>
        <w:numPr>
          <w:ilvl w:val="0"/>
          <w:numId w:val="109"/>
        </w:numPr>
        <w:spacing w:after="0" w:line="240" w:lineRule="auto"/>
        <w:ind w:left="1276" w:hanging="142"/>
        <w:jc w:val="both"/>
        <w:rPr>
          <w:rFonts w:ascii="Arial" w:hAnsi="Arial"/>
          <w:sz w:val="20"/>
          <w:szCs w:val="20"/>
          <w:lang w:eastAsia="sk-SK"/>
        </w:rPr>
      </w:pPr>
      <w:r>
        <w:rPr>
          <w:rFonts w:ascii="Arial" w:hAnsi="Arial"/>
          <w:sz w:val="20"/>
          <w:szCs w:val="20"/>
          <w:lang w:eastAsia="sk-SK"/>
        </w:rPr>
        <w:t>A</w:t>
      </w:r>
      <w:r w:rsidR="000C16AB">
        <w:rPr>
          <w:rFonts w:ascii="Arial" w:hAnsi="Arial"/>
          <w:sz w:val="20"/>
          <w:szCs w:val="20"/>
          <w:lang w:eastAsia="sk-SK"/>
        </w:rPr>
        <w:t>udit</w:t>
      </w:r>
      <w:r>
        <w:rPr>
          <w:rFonts w:ascii="Arial" w:hAnsi="Arial"/>
          <w:sz w:val="20"/>
          <w:szCs w:val="20"/>
          <w:lang w:eastAsia="sk-SK"/>
        </w:rPr>
        <w:t xml:space="preserve"> bezpečnosti pozemej komunikácie</w:t>
      </w:r>
    </w:p>
    <w:p w14:paraId="06BC9F95" w14:textId="77777777" w:rsidR="000C16AB" w:rsidRPr="006463A5" w:rsidRDefault="000C16AB" w:rsidP="00E57E16">
      <w:pPr>
        <w:tabs>
          <w:tab w:val="left" w:pos="284"/>
        </w:tabs>
        <w:spacing w:after="0" w:line="240" w:lineRule="auto"/>
        <w:ind w:left="1134" w:hanging="1134"/>
        <w:jc w:val="both"/>
        <w:rPr>
          <w:rFonts w:ascii="Arial" w:hAnsi="Arial"/>
          <w:sz w:val="20"/>
          <w:szCs w:val="20"/>
          <w:lang w:eastAsia="sk-SK"/>
        </w:rPr>
      </w:pPr>
      <w:r w:rsidRPr="006463A5">
        <w:rPr>
          <w:rFonts w:ascii="Arial" w:hAnsi="Arial"/>
          <w:sz w:val="20"/>
          <w:szCs w:val="20"/>
          <w:lang w:eastAsia="sk-SK"/>
        </w:rPr>
        <w:t>–</w:t>
      </w:r>
      <w:r w:rsidRPr="006463A5">
        <w:rPr>
          <w:rFonts w:ascii="Arial" w:hAnsi="Arial"/>
          <w:sz w:val="20"/>
          <w:szCs w:val="20"/>
          <w:lang w:eastAsia="sk-SK"/>
        </w:rPr>
        <w:tab/>
      </w:r>
      <w:r w:rsidRPr="006463A5">
        <w:rPr>
          <w:rFonts w:ascii="Arial" w:hAnsi="Arial"/>
          <w:b/>
          <w:sz w:val="20"/>
          <w:szCs w:val="20"/>
          <w:lang w:eastAsia="sk-SK"/>
        </w:rPr>
        <w:t>Časť 2</w:t>
      </w:r>
      <w:r w:rsidRPr="006463A5">
        <w:rPr>
          <w:rFonts w:ascii="Arial" w:hAnsi="Arial"/>
          <w:sz w:val="20"/>
          <w:szCs w:val="20"/>
          <w:lang w:eastAsia="sk-SK"/>
        </w:rPr>
        <w:t xml:space="preserve"> </w:t>
      </w:r>
      <w:r w:rsidRPr="006463A5">
        <w:rPr>
          <w:rFonts w:ascii="Arial" w:hAnsi="Arial"/>
          <w:sz w:val="20"/>
          <w:szCs w:val="20"/>
          <w:lang w:eastAsia="sk-SK"/>
        </w:rPr>
        <w:tab/>
        <w:t>predmetom ktorej sú ustanovenia, ktoré sú spoločné pre všetky časti tejto zmluvy.</w:t>
      </w:r>
    </w:p>
    <w:p w14:paraId="0D42D52C" w14:textId="77777777" w:rsidR="000C16AB" w:rsidRPr="006463A5" w:rsidRDefault="000C16AB" w:rsidP="000C16AB">
      <w:pPr>
        <w:spacing w:after="0" w:line="240" w:lineRule="auto"/>
        <w:jc w:val="both"/>
        <w:rPr>
          <w:rFonts w:ascii="Arial" w:hAnsi="Arial"/>
          <w:sz w:val="20"/>
          <w:szCs w:val="24"/>
          <w:lang w:eastAsia="sk-SK"/>
        </w:rPr>
      </w:pPr>
    </w:p>
    <w:p w14:paraId="57F8BBBF" w14:textId="77777777" w:rsidR="000C16AB" w:rsidRPr="00293C4B" w:rsidRDefault="000C16AB" w:rsidP="000C16AB">
      <w:pPr>
        <w:spacing w:after="0" w:line="240" w:lineRule="auto"/>
        <w:jc w:val="both"/>
        <w:rPr>
          <w:rFonts w:ascii="Arial" w:hAnsi="Arial"/>
          <w:b/>
          <w:i/>
          <w:sz w:val="20"/>
          <w:szCs w:val="24"/>
          <w:lang w:eastAsia="sk-SK"/>
        </w:rPr>
      </w:pPr>
      <w:r w:rsidRPr="006463A5">
        <w:rPr>
          <w:rFonts w:ascii="Arial" w:hAnsi="Arial"/>
          <w:b/>
          <w:sz w:val="20"/>
          <w:szCs w:val="24"/>
          <w:lang w:eastAsia="sk-SK"/>
        </w:rPr>
        <w:t>Stavbou</w:t>
      </w:r>
      <w:r w:rsidRPr="006463A5">
        <w:rPr>
          <w:rFonts w:ascii="Arial" w:hAnsi="Arial"/>
          <w:sz w:val="20"/>
          <w:szCs w:val="24"/>
          <w:lang w:eastAsia="sk-SK"/>
        </w:rPr>
        <w:t xml:space="preserve"> sa pre účely tejto zmluvy rozumie stavba „</w:t>
      </w:r>
      <w:r w:rsidRPr="00293C4B">
        <w:rPr>
          <w:rFonts w:ascii="Arial" w:hAnsi="Arial"/>
          <w:b/>
          <w:i/>
          <w:sz w:val="20"/>
          <w:szCs w:val="24"/>
          <w:lang w:eastAsia="sk-SK"/>
        </w:rPr>
        <w:t xml:space="preserve">Diaľnica </w:t>
      </w:r>
      <w:r>
        <w:rPr>
          <w:rFonts w:ascii="Arial" w:hAnsi="Arial"/>
          <w:b/>
          <w:i/>
          <w:sz w:val="20"/>
          <w:szCs w:val="24"/>
          <w:lang w:eastAsia="sk-SK"/>
        </w:rPr>
        <w:t xml:space="preserve">D2 Križovatka Bratislava - Čuňovo </w:t>
      </w:r>
      <w:r w:rsidRPr="00293C4B">
        <w:rPr>
          <w:rFonts w:ascii="Arial" w:hAnsi="Arial"/>
          <w:b/>
          <w:i/>
          <w:sz w:val="20"/>
          <w:szCs w:val="24"/>
          <w:lang w:eastAsia="sk-SK"/>
        </w:rPr>
        <w:t>“ (ďalej len „stavba“).</w:t>
      </w:r>
    </w:p>
    <w:p w14:paraId="7C476227" w14:textId="77777777" w:rsidR="000C16AB" w:rsidRPr="006463A5" w:rsidRDefault="000C16AB" w:rsidP="000C16AB">
      <w:pPr>
        <w:spacing w:after="0" w:line="240" w:lineRule="auto"/>
        <w:jc w:val="both"/>
        <w:rPr>
          <w:rFonts w:ascii="Arial" w:hAnsi="Arial"/>
          <w:sz w:val="20"/>
          <w:szCs w:val="24"/>
          <w:lang w:eastAsia="sk-SK"/>
        </w:rPr>
      </w:pPr>
    </w:p>
    <w:p w14:paraId="598D7537"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ČASŤ 1</w:t>
      </w:r>
    </w:p>
    <w:p w14:paraId="22D6B359" w14:textId="754E4C62" w:rsidR="000C16AB" w:rsidRPr="00293C4B"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 xml:space="preserve">ZMLUVNÉ PODMIENKY NA </w:t>
      </w:r>
      <w:r w:rsidR="00906381" w:rsidRPr="00906381">
        <w:rPr>
          <w:rFonts w:ascii="Arial" w:hAnsi="Arial"/>
          <w:b/>
          <w:sz w:val="20"/>
          <w:szCs w:val="24"/>
          <w:lang w:eastAsia="sk-SK"/>
        </w:rPr>
        <w:t xml:space="preserve">VYPRACOVANIE DOKUMENTÁCIE STAVEBNÉHO ZÁMERU (DSZ), </w:t>
      </w:r>
      <w:r w:rsidR="00EE147E">
        <w:rPr>
          <w:rFonts w:ascii="Arial" w:hAnsi="Arial"/>
          <w:b/>
          <w:sz w:val="20"/>
          <w:szCs w:val="24"/>
          <w:lang w:eastAsia="sk-SK"/>
        </w:rPr>
        <w:t>PROJEKTU STAVBY</w:t>
      </w:r>
      <w:r w:rsidR="00906381" w:rsidRPr="00906381">
        <w:rPr>
          <w:rFonts w:ascii="Arial" w:hAnsi="Arial"/>
          <w:b/>
          <w:sz w:val="20"/>
          <w:szCs w:val="24"/>
          <w:lang w:eastAsia="sk-SK"/>
        </w:rPr>
        <w:t xml:space="preserve"> (</w:t>
      </w:r>
      <w:r w:rsidR="00EE147E">
        <w:rPr>
          <w:rFonts w:ascii="Arial" w:hAnsi="Arial"/>
          <w:b/>
          <w:sz w:val="20"/>
          <w:szCs w:val="24"/>
          <w:lang w:eastAsia="sk-SK"/>
        </w:rPr>
        <w:t>P</w:t>
      </w:r>
      <w:r w:rsidR="00906381" w:rsidRPr="00906381">
        <w:rPr>
          <w:rFonts w:ascii="Arial" w:hAnsi="Arial"/>
          <w:b/>
          <w:sz w:val="20"/>
          <w:szCs w:val="24"/>
          <w:lang w:eastAsia="sk-SK"/>
        </w:rPr>
        <w:t>S), OZNÁMENIA O ZMENE NAVRHOVANEJ ČINNOSTI 8A (</w:t>
      </w:r>
      <w:r w:rsidR="00247E1C">
        <w:rPr>
          <w:rFonts w:ascii="Arial" w:hAnsi="Arial"/>
          <w:b/>
          <w:sz w:val="20"/>
          <w:szCs w:val="24"/>
          <w:lang w:eastAsia="sk-SK"/>
        </w:rPr>
        <w:t>OZNÁMENIA 8A</w:t>
      </w:r>
      <w:r w:rsidR="00906381" w:rsidRPr="00906381">
        <w:rPr>
          <w:rFonts w:ascii="Arial" w:hAnsi="Arial"/>
          <w:b/>
          <w:sz w:val="20"/>
          <w:szCs w:val="24"/>
          <w:lang w:eastAsia="sk-SK"/>
        </w:rPr>
        <w:t>) A AUDITU BEZPEČNOSTI POZEMNEJ KOMUNIKÁCIE STAVBY DIAĽNICA D2 KRIŽOVATKA BRATISLAVA - ČUNOVO</w:t>
      </w:r>
    </w:p>
    <w:p w14:paraId="21AB142F" w14:textId="77777777" w:rsidR="000C16AB" w:rsidRPr="00293C4B" w:rsidRDefault="000C16AB" w:rsidP="000C16AB">
      <w:pPr>
        <w:spacing w:after="0" w:line="240" w:lineRule="auto"/>
        <w:jc w:val="center"/>
        <w:rPr>
          <w:rFonts w:ascii="Arial" w:hAnsi="Arial"/>
          <w:b/>
          <w:sz w:val="20"/>
          <w:szCs w:val="24"/>
          <w:lang w:eastAsia="sk-SK"/>
        </w:rPr>
      </w:pPr>
    </w:p>
    <w:p w14:paraId="3B32010D"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ČL. 1</w:t>
      </w:r>
    </w:p>
    <w:p w14:paraId="085F2F7C"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PREDMET ZMLUVY</w:t>
      </w:r>
    </w:p>
    <w:p w14:paraId="46AD60C4" w14:textId="77777777" w:rsidR="000C16AB" w:rsidRPr="006463A5" w:rsidRDefault="000C16AB" w:rsidP="000C16AB">
      <w:pPr>
        <w:spacing w:after="0" w:line="240" w:lineRule="auto"/>
        <w:jc w:val="both"/>
        <w:rPr>
          <w:rFonts w:ascii="Arial" w:hAnsi="Arial"/>
          <w:sz w:val="20"/>
          <w:szCs w:val="24"/>
          <w:lang w:eastAsia="sk-SK"/>
        </w:rPr>
      </w:pPr>
    </w:p>
    <w:p w14:paraId="04662C4D" w14:textId="3623343A" w:rsidR="000C16AB" w:rsidRPr="006463A5" w:rsidRDefault="000C16AB" w:rsidP="000C16AB">
      <w:pPr>
        <w:numPr>
          <w:ilvl w:val="1"/>
          <w:numId w:val="87"/>
        </w:numPr>
        <w:spacing w:after="0" w:line="240" w:lineRule="auto"/>
        <w:jc w:val="both"/>
        <w:rPr>
          <w:rFonts w:ascii="Arial" w:hAnsi="Arial"/>
          <w:sz w:val="20"/>
          <w:szCs w:val="20"/>
          <w:lang w:eastAsia="sk-SK"/>
        </w:rPr>
      </w:pPr>
      <w:r w:rsidRPr="006463A5">
        <w:rPr>
          <w:rFonts w:ascii="Arial" w:hAnsi="Arial"/>
          <w:sz w:val="20"/>
          <w:szCs w:val="20"/>
          <w:lang w:eastAsia="sk-SK"/>
        </w:rPr>
        <w:t xml:space="preserve">Zhotoviteľ sa zaväzuje pre objednávateľa vykonať diela uvedené v čl. 2 tejto časti zmluvy. Objednávateľ sa zaväzuje zaplatiť za vykonanie diel cenu uvedenú v čl. </w:t>
      </w:r>
      <w:r w:rsidR="00403F3B">
        <w:rPr>
          <w:rFonts w:ascii="Arial" w:hAnsi="Arial"/>
          <w:sz w:val="20"/>
          <w:szCs w:val="20"/>
          <w:lang w:eastAsia="sk-SK"/>
        </w:rPr>
        <w:t>7</w:t>
      </w:r>
      <w:r w:rsidRPr="006463A5">
        <w:rPr>
          <w:rFonts w:ascii="Arial" w:hAnsi="Arial"/>
          <w:sz w:val="20"/>
          <w:szCs w:val="20"/>
          <w:lang w:eastAsia="sk-SK"/>
        </w:rPr>
        <w:t xml:space="preserve"> tejto časti zmluvy.</w:t>
      </w:r>
    </w:p>
    <w:p w14:paraId="5EBE4B6E" w14:textId="77777777" w:rsidR="000C16AB" w:rsidRPr="006463A5" w:rsidRDefault="000C16AB" w:rsidP="000C16AB">
      <w:pPr>
        <w:spacing w:after="0" w:line="240" w:lineRule="auto"/>
        <w:ind w:left="567" w:hanging="567"/>
        <w:jc w:val="both"/>
        <w:rPr>
          <w:rFonts w:ascii="Arial" w:hAnsi="Arial"/>
          <w:sz w:val="20"/>
          <w:szCs w:val="20"/>
          <w:lang w:eastAsia="sk-SK"/>
        </w:rPr>
      </w:pPr>
    </w:p>
    <w:p w14:paraId="4560A369"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ČL. 2</w:t>
      </w:r>
    </w:p>
    <w:p w14:paraId="221A6383" w14:textId="0BE34195" w:rsidR="000C16AB" w:rsidRDefault="000C16AB" w:rsidP="00E57E16">
      <w:pPr>
        <w:spacing w:after="0" w:line="240" w:lineRule="auto"/>
        <w:jc w:val="center"/>
        <w:rPr>
          <w:rFonts w:ascii="Arial" w:hAnsi="Arial"/>
          <w:b/>
          <w:sz w:val="20"/>
          <w:szCs w:val="24"/>
          <w:lang w:eastAsia="sk-SK"/>
        </w:rPr>
      </w:pPr>
      <w:r w:rsidRPr="006463A5">
        <w:rPr>
          <w:rFonts w:ascii="Arial" w:hAnsi="Arial"/>
          <w:b/>
          <w:sz w:val="20"/>
          <w:szCs w:val="24"/>
          <w:lang w:eastAsia="sk-SK"/>
        </w:rPr>
        <w:t>PREDMET, ROZSAH A OBSAH DIELA Č. 1, 2, 3</w:t>
      </w:r>
      <w:r>
        <w:rPr>
          <w:rFonts w:ascii="Arial" w:hAnsi="Arial"/>
          <w:b/>
          <w:sz w:val="20"/>
          <w:szCs w:val="24"/>
          <w:lang w:eastAsia="sk-SK"/>
        </w:rPr>
        <w:t>, 4</w:t>
      </w:r>
    </w:p>
    <w:p w14:paraId="2857B2EB" w14:textId="77777777" w:rsidR="00403F3B" w:rsidRPr="00E57E16" w:rsidRDefault="00403F3B" w:rsidP="00E57E16">
      <w:pPr>
        <w:spacing w:after="0" w:line="240" w:lineRule="auto"/>
        <w:jc w:val="center"/>
        <w:rPr>
          <w:rFonts w:ascii="Arial" w:hAnsi="Arial"/>
          <w:b/>
          <w:sz w:val="20"/>
          <w:szCs w:val="24"/>
          <w:lang w:eastAsia="sk-SK"/>
        </w:rPr>
      </w:pPr>
    </w:p>
    <w:p w14:paraId="5015EA35" w14:textId="77777777" w:rsidR="00403F3B" w:rsidRPr="006463A5" w:rsidRDefault="00403F3B" w:rsidP="00403F3B">
      <w:pPr>
        <w:numPr>
          <w:ilvl w:val="1"/>
          <w:numId w:val="88"/>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pre objednávateľa v rozsahu a za podmienok dohodnutých v tejto zmluve a v súťažných podkladoch vykoná a doručí objednávateľovi diela:</w:t>
      </w:r>
    </w:p>
    <w:p w14:paraId="73C6D1F6" w14:textId="51A9A248" w:rsidR="00403F3B"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2.1.1</w:t>
      </w:r>
      <w:r w:rsidRPr="006463A5">
        <w:rPr>
          <w:rFonts w:ascii="Arial" w:hAnsi="Arial"/>
          <w:sz w:val="20"/>
          <w:szCs w:val="24"/>
          <w:lang w:eastAsia="sk-SK"/>
        </w:rPr>
        <w:tab/>
        <w:t xml:space="preserve">dielo č. 1 – </w:t>
      </w:r>
      <w:r w:rsidR="00EE147E">
        <w:rPr>
          <w:rFonts w:ascii="Arial" w:hAnsi="Arial"/>
          <w:sz w:val="20"/>
          <w:szCs w:val="24"/>
          <w:lang w:eastAsia="sk-SK"/>
        </w:rPr>
        <w:t>Projekt stavby</w:t>
      </w:r>
      <w:r>
        <w:rPr>
          <w:rFonts w:ascii="Arial" w:hAnsi="Arial"/>
          <w:sz w:val="20"/>
          <w:szCs w:val="24"/>
          <w:lang w:eastAsia="sk-SK"/>
        </w:rPr>
        <w:t xml:space="preserve"> vrátane </w:t>
      </w:r>
      <w:r w:rsidRPr="00D61F34">
        <w:rPr>
          <w:rFonts w:ascii="Arial" w:hAnsi="Arial"/>
          <w:sz w:val="20"/>
          <w:szCs w:val="24"/>
          <w:lang w:eastAsia="sk-SK"/>
        </w:rPr>
        <w:t>G1-</w:t>
      </w:r>
      <w:r>
        <w:rPr>
          <w:rFonts w:ascii="Arial" w:hAnsi="Arial"/>
          <w:sz w:val="20"/>
          <w:szCs w:val="24"/>
          <w:lang w:eastAsia="sk-SK"/>
        </w:rPr>
        <w:t xml:space="preserve"> dokumentácie meračských prác, </w:t>
      </w:r>
      <w:r w:rsidRPr="00D61F34">
        <w:rPr>
          <w:rFonts w:ascii="Arial" w:hAnsi="Arial"/>
          <w:sz w:val="20"/>
          <w:szCs w:val="24"/>
          <w:lang w:eastAsia="sk-SK"/>
        </w:rPr>
        <w:t xml:space="preserve">G2- </w:t>
      </w:r>
      <w:r>
        <w:rPr>
          <w:rFonts w:ascii="Arial" w:hAnsi="Arial"/>
          <w:sz w:val="20"/>
          <w:szCs w:val="24"/>
          <w:lang w:eastAsia="sk-SK"/>
        </w:rPr>
        <w:t>dokumentácie na majetkovoprávne vysporiadanie</w:t>
      </w:r>
      <w:r w:rsidRPr="00D61F34">
        <w:rPr>
          <w:rFonts w:ascii="Arial" w:hAnsi="Arial"/>
          <w:sz w:val="20"/>
          <w:szCs w:val="24"/>
          <w:lang w:eastAsia="sk-SK"/>
        </w:rPr>
        <w:t xml:space="preserve">, G3- </w:t>
      </w:r>
      <w:r>
        <w:rPr>
          <w:rFonts w:ascii="Arial" w:hAnsi="Arial"/>
          <w:sz w:val="20"/>
          <w:szCs w:val="24"/>
          <w:lang w:eastAsia="sk-SK"/>
        </w:rPr>
        <w:t xml:space="preserve">dokumentácie na trvalé a dočasné odňatie PP a vyňatie z LP </w:t>
      </w:r>
      <w:r w:rsidRPr="006463A5">
        <w:rPr>
          <w:rFonts w:ascii="Arial" w:hAnsi="Arial"/>
          <w:sz w:val="20"/>
          <w:szCs w:val="24"/>
          <w:lang w:eastAsia="sk-SK"/>
        </w:rPr>
        <w:t xml:space="preserve">(ďalej </w:t>
      </w:r>
      <w:r>
        <w:rPr>
          <w:rFonts w:ascii="Arial" w:hAnsi="Arial"/>
          <w:sz w:val="20"/>
          <w:szCs w:val="24"/>
          <w:lang w:eastAsia="sk-SK"/>
        </w:rPr>
        <w:t>len</w:t>
      </w:r>
      <w:r w:rsidRPr="006463A5">
        <w:rPr>
          <w:rFonts w:ascii="Arial" w:hAnsi="Arial"/>
          <w:sz w:val="20"/>
          <w:szCs w:val="24"/>
          <w:lang w:eastAsia="sk-SK"/>
        </w:rPr>
        <w:t xml:space="preserve"> „</w:t>
      </w:r>
      <w:r w:rsidR="00EE147E">
        <w:rPr>
          <w:rFonts w:ascii="Arial" w:hAnsi="Arial"/>
          <w:b/>
          <w:sz w:val="20"/>
          <w:szCs w:val="24"/>
          <w:lang w:eastAsia="sk-SK"/>
        </w:rPr>
        <w:t>P</w:t>
      </w:r>
      <w:r>
        <w:rPr>
          <w:rFonts w:ascii="Arial" w:hAnsi="Arial"/>
          <w:b/>
          <w:sz w:val="20"/>
          <w:szCs w:val="24"/>
          <w:lang w:eastAsia="sk-SK"/>
        </w:rPr>
        <w:t>S vrátane G</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dielo č. 1</w:t>
      </w:r>
      <w:r w:rsidRPr="006463A5">
        <w:rPr>
          <w:rFonts w:ascii="Arial" w:hAnsi="Arial"/>
          <w:sz w:val="20"/>
          <w:szCs w:val="24"/>
          <w:lang w:eastAsia="sk-SK"/>
        </w:rPr>
        <w:t>“)</w:t>
      </w:r>
      <w:r>
        <w:rPr>
          <w:rFonts w:ascii="Arial" w:hAnsi="Arial"/>
          <w:sz w:val="20"/>
          <w:szCs w:val="24"/>
          <w:lang w:eastAsia="sk-SK"/>
        </w:rPr>
        <w:t xml:space="preserve">, rozdelené do dvoch častí, a to </w:t>
      </w:r>
    </w:p>
    <w:p w14:paraId="2D71BAFC" w14:textId="310FAB6B" w:rsidR="00403F3B" w:rsidRDefault="00403F3B" w:rsidP="00403F3B">
      <w:pPr>
        <w:spacing w:after="60" w:line="240" w:lineRule="auto"/>
        <w:ind w:left="1134"/>
        <w:jc w:val="both"/>
        <w:rPr>
          <w:rFonts w:ascii="Arial" w:hAnsi="Arial"/>
          <w:sz w:val="20"/>
          <w:szCs w:val="24"/>
          <w:lang w:eastAsia="sk-SK"/>
        </w:rPr>
      </w:pPr>
      <w:r>
        <w:rPr>
          <w:rFonts w:ascii="Arial" w:hAnsi="Arial"/>
          <w:sz w:val="20"/>
          <w:szCs w:val="24"/>
          <w:lang w:eastAsia="sk-SK"/>
        </w:rPr>
        <w:t>1. časť diela č. 1 (ďalej len „</w:t>
      </w:r>
      <w:r w:rsidR="00EE147E">
        <w:rPr>
          <w:rFonts w:ascii="Arial" w:hAnsi="Arial"/>
          <w:b/>
          <w:sz w:val="20"/>
          <w:szCs w:val="24"/>
          <w:lang w:eastAsia="sk-SK"/>
        </w:rPr>
        <w:t>P</w:t>
      </w:r>
      <w:r w:rsidRPr="00040AA7">
        <w:rPr>
          <w:rFonts w:ascii="Arial" w:hAnsi="Arial"/>
          <w:b/>
          <w:sz w:val="20"/>
          <w:szCs w:val="24"/>
          <w:lang w:eastAsia="sk-SK"/>
        </w:rPr>
        <w:t>S</w:t>
      </w:r>
      <w:r>
        <w:rPr>
          <w:rFonts w:ascii="Arial" w:hAnsi="Arial"/>
          <w:sz w:val="20"/>
          <w:szCs w:val="24"/>
          <w:lang w:eastAsia="sk-SK"/>
        </w:rPr>
        <w:t>“)</w:t>
      </w:r>
    </w:p>
    <w:p w14:paraId="7F1F2FAF" w14:textId="08E0C5E7" w:rsidR="00403F3B" w:rsidRPr="006463A5" w:rsidRDefault="00403F3B" w:rsidP="00403F3B">
      <w:pPr>
        <w:spacing w:after="60" w:line="240" w:lineRule="auto"/>
        <w:ind w:left="1134"/>
        <w:jc w:val="both"/>
        <w:rPr>
          <w:rFonts w:ascii="Arial" w:hAnsi="Arial"/>
          <w:sz w:val="20"/>
          <w:szCs w:val="24"/>
          <w:lang w:eastAsia="sk-SK"/>
        </w:rPr>
      </w:pPr>
      <w:r>
        <w:rPr>
          <w:rFonts w:ascii="Arial" w:hAnsi="Arial"/>
          <w:sz w:val="20"/>
          <w:szCs w:val="24"/>
          <w:lang w:eastAsia="sk-SK"/>
        </w:rPr>
        <w:t>2. časť diela č. 1 (ďalej len „</w:t>
      </w:r>
      <w:r w:rsidRPr="00D61F34">
        <w:rPr>
          <w:rFonts w:ascii="Arial" w:hAnsi="Arial"/>
          <w:sz w:val="20"/>
          <w:szCs w:val="24"/>
          <w:lang w:eastAsia="sk-SK"/>
        </w:rPr>
        <w:t>G1- dokumentáci</w:t>
      </w:r>
      <w:r>
        <w:rPr>
          <w:rFonts w:ascii="Arial" w:hAnsi="Arial"/>
          <w:sz w:val="20"/>
          <w:szCs w:val="24"/>
          <w:lang w:eastAsia="sk-SK"/>
        </w:rPr>
        <w:t>a</w:t>
      </w:r>
      <w:r w:rsidRPr="00D61F34">
        <w:rPr>
          <w:rFonts w:ascii="Arial" w:hAnsi="Arial"/>
          <w:sz w:val="20"/>
          <w:szCs w:val="24"/>
          <w:lang w:eastAsia="sk-SK"/>
        </w:rPr>
        <w:t xml:space="preserve"> meračských prác, G2- dokumentáci</w:t>
      </w:r>
      <w:r>
        <w:rPr>
          <w:rFonts w:ascii="Arial" w:hAnsi="Arial"/>
          <w:sz w:val="20"/>
          <w:szCs w:val="24"/>
          <w:lang w:eastAsia="sk-SK"/>
        </w:rPr>
        <w:t>a</w:t>
      </w:r>
      <w:r w:rsidRPr="00D61F34">
        <w:rPr>
          <w:rFonts w:ascii="Arial" w:hAnsi="Arial"/>
          <w:sz w:val="20"/>
          <w:szCs w:val="24"/>
          <w:lang w:eastAsia="sk-SK"/>
        </w:rPr>
        <w:t xml:space="preserve"> na majetkovoprávne vysporiadanie, G3- dokumentáci</w:t>
      </w:r>
      <w:r>
        <w:rPr>
          <w:rFonts w:ascii="Arial" w:hAnsi="Arial"/>
          <w:sz w:val="20"/>
          <w:szCs w:val="24"/>
          <w:lang w:eastAsia="sk-SK"/>
        </w:rPr>
        <w:t>a</w:t>
      </w:r>
      <w:r w:rsidRPr="00D61F34">
        <w:rPr>
          <w:rFonts w:ascii="Arial" w:hAnsi="Arial"/>
          <w:sz w:val="20"/>
          <w:szCs w:val="24"/>
          <w:lang w:eastAsia="sk-SK"/>
        </w:rPr>
        <w:t xml:space="preserve"> na trvalé a dočasné odňatie PP a vyňatie z LP </w:t>
      </w:r>
      <w:r>
        <w:rPr>
          <w:rFonts w:ascii="Arial" w:hAnsi="Arial"/>
          <w:sz w:val="20"/>
          <w:szCs w:val="24"/>
          <w:lang w:eastAsia="sk-SK"/>
        </w:rPr>
        <w:t>“  alebo len „</w:t>
      </w:r>
      <w:r w:rsidRPr="00040AA7">
        <w:rPr>
          <w:rFonts w:ascii="Arial" w:hAnsi="Arial"/>
          <w:b/>
          <w:sz w:val="20"/>
          <w:szCs w:val="24"/>
          <w:lang w:eastAsia="sk-SK"/>
        </w:rPr>
        <w:t>G1</w:t>
      </w:r>
      <w:r w:rsidR="00845946">
        <w:rPr>
          <w:rFonts w:ascii="Arial" w:hAnsi="Arial"/>
          <w:b/>
          <w:sz w:val="20"/>
          <w:szCs w:val="24"/>
          <w:lang w:eastAsia="sk-SK"/>
        </w:rPr>
        <w:t xml:space="preserve">, </w:t>
      </w:r>
      <w:r w:rsidRPr="00040AA7">
        <w:rPr>
          <w:rFonts w:ascii="Arial" w:hAnsi="Arial"/>
          <w:b/>
          <w:sz w:val="20"/>
          <w:szCs w:val="24"/>
          <w:lang w:eastAsia="sk-SK"/>
        </w:rPr>
        <w:t>G2</w:t>
      </w:r>
      <w:r w:rsidR="00845946">
        <w:rPr>
          <w:rFonts w:ascii="Arial" w:hAnsi="Arial"/>
          <w:b/>
          <w:sz w:val="20"/>
          <w:szCs w:val="24"/>
          <w:lang w:eastAsia="sk-SK"/>
        </w:rPr>
        <w:t xml:space="preserve">, </w:t>
      </w:r>
      <w:r w:rsidRPr="00040AA7">
        <w:rPr>
          <w:rFonts w:ascii="Arial" w:hAnsi="Arial"/>
          <w:b/>
          <w:sz w:val="20"/>
          <w:szCs w:val="24"/>
          <w:lang w:eastAsia="sk-SK"/>
        </w:rPr>
        <w:t>G3</w:t>
      </w:r>
      <w:r>
        <w:rPr>
          <w:rFonts w:ascii="Arial" w:hAnsi="Arial"/>
          <w:sz w:val="20"/>
          <w:szCs w:val="24"/>
          <w:lang w:eastAsia="sk-SK"/>
        </w:rPr>
        <w:t>“)</w:t>
      </w:r>
      <w:r w:rsidRPr="006463A5">
        <w:rPr>
          <w:rFonts w:ascii="Arial" w:hAnsi="Arial"/>
          <w:sz w:val="20"/>
          <w:szCs w:val="24"/>
          <w:lang w:eastAsia="sk-SK"/>
        </w:rPr>
        <w:t>,</w:t>
      </w:r>
    </w:p>
    <w:p w14:paraId="6A753A1E" w14:textId="77777777" w:rsidR="00403F3B" w:rsidRPr="006463A5"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2.1.2</w:t>
      </w:r>
      <w:r w:rsidRPr="006463A5">
        <w:rPr>
          <w:rFonts w:ascii="Arial" w:hAnsi="Arial"/>
          <w:sz w:val="20"/>
          <w:szCs w:val="24"/>
          <w:lang w:eastAsia="sk-SK"/>
        </w:rPr>
        <w:tab/>
        <w:t xml:space="preserve">dielo č. 2 – Dokumentácia stavebného zámeru (ďalej </w:t>
      </w:r>
      <w:r>
        <w:rPr>
          <w:rFonts w:ascii="Arial" w:hAnsi="Arial"/>
          <w:sz w:val="20"/>
          <w:szCs w:val="24"/>
          <w:lang w:eastAsia="sk-SK"/>
        </w:rPr>
        <w:t>len</w:t>
      </w:r>
      <w:r w:rsidRPr="006463A5">
        <w:rPr>
          <w:rFonts w:ascii="Arial" w:hAnsi="Arial"/>
          <w:sz w:val="20"/>
          <w:szCs w:val="24"/>
          <w:lang w:eastAsia="sk-SK"/>
        </w:rPr>
        <w:t xml:space="preserve"> „</w:t>
      </w:r>
      <w:r w:rsidRPr="00EF36E2">
        <w:rPr>
          <w:rFonts w:ascii="Arial" w:hAnsi="Arial"/>
          <w:b/>
          <w:sz w:val="20"/>
          <w:szCs w:val="24"/>
          <w:lang w:eastAsia="sk-SK"/>
        </w:rPr>
        <w:t>DSZ</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dielo č. 2</w:t>
      </w:r>
      <w:r w:rsidRPr="006463A5">
        <w:rPr>
          <w:rFonts w:ascii="Arial" w:hAnsi="Arial"/>
          <w:sz w:val="20"/>
          <w:szCs w:val="24"/>
          <w:lang w:eastAsia="sk-SK"/>
        </w:rPr>
        <w:t>“),</w:t>
      </w:r>
    </w:p>
    <w:p w14:paraId="2E438051" w14:textId="765CADE3" w:rsidR="00403F3B"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2.1.3</w:t>
      </w:r>
      <w:r w:rsidRPr="006463A5">
        <w:rPr>
          <w:rFonts w:ascii="Arial" w:hAnsi="Arial"/>
          <w:sz w:val="20"/>
          <w:szCs w:val="24"/>
          <w:lang w:eastAsia="sk-SK"/>
        </w:rPr>
        <w:tab/>
        <w:t xml:space="preserve">dielo č. 3 – Oznámenie o zmene navrhovanej činnosti 8a (ďalej </w:t>
      </w:r>
      <w:r>
        <w:rPr>
          <w:rFonts w:ascii="Arial" w:hAnsi="Arial"/>
          <w:sz w:val="20"/>
          <w:szCs w:val="24"/>
          <w:lang w:eastAsia="sk-SK"/>
        </w:rPr>
        <w:t>len</w:t>
      </w:r>
      <w:r w:rsidRPr="006463A5">
        <w:rPr>
          <w:rFonts w:ascii="Arial" w:hAnsi="Arial"/>
          <w:sz w:val="20"/>
          <w:szCs w:val="24"/>
          <w:lang w:eastAsia="sk-SK"/>
        </w:rPr>
        <w:t xml:space="preserve"> „</w:t>
      </w:r>
      <w:r w:rsidR="00247E1C" w:rsidRPr="00247E1C">
        <w:rPr>
          <w:rFonts w:ascii="Arial" w:hAnsi="Arial"/>
          <w:b/>
          <w:sz w:val="20"/>
          <w:szCs w:val="24"/>
          <w:lang w:eastAsia="sk-SK"/>
        </w:rPr>
        <w:t xml:space="preserve">Oznámenie </w:t>
      </w:r>
      <w:r w:rsidR="00247E1C">
        <w:rPr>
          <w:rFonts w:ascii="Arial" w:hAnsi="Arial"/>
          <w:b/>
          <w:sz w:val="20"/>
          <w:szCs w:val="24"/>
          <w:lang w:eastAsia="sk-SK"/>
        </w:rPr>
        <w:t>8a</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dielo č. 3</w:t>
      </w:r>
      <w:r w:rsidRPr="006463A5">
        <w:rPr>
          <w:rFonts w:ascii="Arial" w:hAnsi="Arial"/>
          <w:sz w:val="20"/>
          <w:szCs w:val="24"/>
          <w:lang w:eastAsia="sk-SK"/>
        </w:rPr>
        <w:t>“),</w:t>
      </w:r>
    </w:p>
    <w:p w14:paraId="6E9E8115" w14:textId="1B0D1173" w:rsidR="00403F3B"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w:t>
      </w:r>
      <w:r>
        <w:rPr>
          <w:rFonts w:ascii="Arial" w:hAnsi="Arial"/>
          <w:sz w:val="20"/>
          <w:szCs w:val="24"/>
          <w:lang w:eastAsia="sk-SK"/>
        </w:rPr>
        <w:t>4</w:t>
      </w:r>
      <w:r w:rsidRPr="006463A5">
        <w:rPr>
          <w:rFonts w:ascii="Arial" w:hAnsi="Arial"/>
          <w:sz w:val="20"/>
          <w:szCs w:val="24"/>
          <w:lang w:eastAsia="sk-SK"/>
        </w:rPr>
        <w:tab/>
        <w:t xml:space="preserve">dielo č. </w:t>
      </w:r>
      <w:r>
        <w:rPr>
          <w:rFonts w:ascii="Arial" w:hAnsi="Arial"/>
          <w:sz w:val="20"/>
          <w:szCs w:val="24"/>
          <w:lang w:eastAsia="sk-SK"/>
        </w:rPr>
        <w:t>4</w:t>
      </w:r>
      <w:r w:rsidRPr="006463A5">
        <w:rPr>
          <w:rFonts w:ascii="Arial" w:hAnsi="Arial"/>
          <w:sz w:val="20"/>
          <w:szCs w:val="24"/>
          <w:lang w:eastAsia="sk-SK"/>
        </w:rPr>
        <w:t xml:space="preserve"> – </w:t>
      </w:r>
      <w:r w:rsidRPr="0011719C">
        <w:rPr>
          <w:rFonts w:ascii="Arial" w:hAnsi="Arial"/>
          <w:sz w:val="20"/>
          <w:szCs w:val="24"/>
          <w:lang w:eastAsia="sk-SK"/>
        </w:rPr>
        <w:t>Audit bezpečnosti pozemnej komunikácie</w:t>
      </w:r>
      <w:r w:rsidRPr="006463A5">
        <w:rPr>
          <w:rFonts w:ascii="Arial" w:hAnsi="Arial"/>
          <w:sz w:val="20"/>
          <w:szCs w:val="24"/>
          <w:lang w:eastAsia="sk-SK"/>
        </w:rPr>
        <w:t xml:space="preserve"> (ďalej </w:t>
      </w:r>
      <w:r>
        <w:rPr>
          <w:rFonts w:ascii="Arial" w:hAnsi="Arial"/>
          <w:sz w:val="20"/>
          <w:szCs w:val="24"/>
          <w:lang w:eastAsia="sk-SK"/>
        </w:rPr>
        <w:t>len</w:t>
      </w:r>
      <w:r w:rsidRPr="006463A5">
        <w:rPr>
          <w:rFonts w:ascii="Arial" w:hAnsi="Arial"/>
          <w:sz w:val="20"/>
          <w:szCs w:val="24"/>
          <w:lang w:eastAsia="sk-SK"/>
        </w:rPr>
        <w:t xml:space="preserve"> „</w:t>
      </w:r>
      <w:r>
        <w:rPr>
          <w:rFonts w:ascii="Arial" w:hAnsi="Arial"/>
          <w:b/>
          <w:sz w:val="20"/>
          <w:szCs w:val="24"/>
          <w:lang w:eastAsia="sk-SK"/>
        </w:rPr>
        <w:t>Bezpečnostný audit</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 xml:space="preserve">dielo č. </w:t>
      </w:r>
      <w:r>
        <w:rPr>
          <w:rFonts w:ascii="Arial" w:hAnsi="Arial"/>
          <w:b/>
          <w:sz w:val="20"/>
          <w:szCs w:val="24"/>
          <w:lang w:eastAsia="sk-SK"/>
        </w:rPr>
        <w:t>4</w:t>
      </w:r>
      <w:r w:rsidRPr="006463A5">
        <w:rPr>
          <w:rFonts w:ascii="Arial" w:hAnsi="Arial"/>
          <w:sz w:val="20"/>
          <w:szCs w:val="24"/>
          <w:lang w:eastAsia="sk-SK"/>
        </w:rPr>
        <w:t>“),</w:t>
      </w:r>
    </w:p>
    <w:p w14:paraId="5F631E0D" w14:textId="5F254AC5" w:rsidR="00403F3B" w:rsidRPr="00403F3B"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lastRenderedPageBreak/>
        <w:t xml:space="preserve">v počte výtlačkov jednotlivých častí </w:t>
      </w:r>
      <w:r w:rsidR="00EE147E">
        <w:rPr>
          <w:rFonts w:ascii="Arial" w:hAnsi="Arial"/>
          <w:sz w:val="20"/>
          <w:szCs w:val="20"/>
          <w:lang w:eastAsia="sk-SK"/>
        </w:rPr>
        <w:t>P</w:t>
      </w:r>
      <w:r>
        <w:rPr>
          <w:rFonts w:ascii="Arial" w:hAnsi="Arial"/>
          <w:sz w:val="20"/>
          <w:szCs w:val="20"/>
          <w:lang w:eastAsia="sk-SK"/>
        </w:rPr>
        <w:t>S, G1</w:t>
      </w:r>
      <w:r w:rsidR="00EE147E">
        <w:rPr>
          <w:rFonts w:ascii="Arial" w:hAnsi="Arial"/>
          <w:sz w:val="20"/>
          <w:szCs w:val="20"/>
          <w:lang w:eastAsia="sk-SK"/>
        </w:rPr>
        <w:t xml:space="preserve">, </w:t>
      </w:r>
      <w:r>
        <w:rPr>
          <w:rFonts w:ascii="Arial" w:hAnsi="Arial"/>
          <w:sz w:val="20"/>
          <w:szCs w:val="20"/>
          <w:lang w:eastAsia="sk-SK"/>
        </w:rPr>
        <w:t>G2</w:t>
      </w:r>
      <w:r w:rsidR="00EE147E">
        <w:rPr>
          <w:rFonts w:ascii="Arial" w:hAnsi="Arial"/>
          <w:sz w:val="20"/>
          <w:szCs w:val="20"/>
          <w:lang w:eastAsia="sk-SK"/>
        </w:rPr>
        <w:t xml:space="preserve">, </w:t>
      </w:r>
      <w:r>
        <w:rPr>
          <w:rFonts w:ascii="Arial" w:hAnsi="Arial"/>
          <w:sz w:val="20"/>
          <w:szCs w:val="20"/>
          <w:lang w:eastAsia="sk-SK"/>
        </w:rPr>
        <w:t>G3</w:t>
      </w:r>
      <w:r w:rsidRPr="006463A5">
        <w:rPr>
          <w:rFonts w:ascii="Arial" w:hAnsi="Arial"/>
          <w:sz w:val="20"/>
          <w:szCs w:val="20"/>
          <w:lang w:eastAsia="sk-SK"/>
        </w:rPr>
        <w:t xml:space="preserve">, DSZ, </w:t>
      </w:r>
      <w:r w:rsidR="00247E1C">
        <w:rPr>
          <w:rFonts w:ascii="Arial" w:hAnsi="Arial"/>
          <w:sz w:val="20"/>
          <w:szCs w:val="20"/>
          <w:lang w:eastAsia="sk-SK"/>
        </w:rPr>
        <w:t>Oznámenie 8a</w:t>
      </w:r>
      <w:r>
        <w:rPr>
          <w:rFonts w:ascii="Arial" w:hAnsi="Arial"/>
          <w:sz w:val="20"/>
          <w:szCs w:val="20"/>
          <w:lang w:eastAsia="sk-SK"/>
        </w:rPr>
        <w:t>, Bezpečnostný audit</w:t>
      </w:r>
      <w:r w:rsidRPr="006463A5">
        <w:rPr>
          <w:rFonts w:ascii="Arial" w:hAnsi="Arial"/>
          <w:sz w:val="20"/>
          <w:szCs w:val="20"/>
          <w:lang w:eastAsia="sk-SK"/>
        </w:rPr>
        <w:t xml:space="preserve"> podľa bodu 4.</w:t>
      </w:r>
      <w:r>
        <w:rPr>
          <w:rFonts w:ascii="Arial" w:hAnsi="Arial"/>
          <w:sz w:val="20"/>
          <w:szCs w:val="20"/>
          <w:lang w:eastAsia="sk-SK"/>
        </w:rPr>
        <w:t>9</w:t>
      </w:r>
      <w:r w:rsidRPr="006463A5">
        <w:rPr>
          <w:rFonts w:ascii="Arial" w:hAnsi="Arial"/>
          <w:sz w:val="20"/>
          <w:szCs w:val="20"/>
          <w:lang w:eastAsia="sk-SK"/>
        </w:rPr>
        <w:t xml:space="preserve"> Prílohy č. 1 k časti B.1 Opis predmetu zákazky súťažných podkladov a vo formáte podľa bodu 4.</w:t>
      </w:r>
      <w:r>
        <w:rPr>
          <w:rFonts w:ascii="Arial" w:hAnsi="Arial"/>
          <w:sz w:val="20"/>
          <w:szCs w:val="20"/>
          <w:lang w:eastAsia="sk-SK"/>
        </w:rPr>
        <w:t>8</w:t>
      </w:r>
      <w:r w:rsidRPr="006463A5">
        <w:rPr>
          <w:rFonts w:ascii="Arial" w:hAnsi="Arial"/>
          <w:sz w:val="20"/>
          <w:szCs w:val="20"/>
          <w:lang w:eastAsia="sk-SK"/>
        </w:rPr>
        <w:t xml:space="preserve"> a 4.</w:t>
      </w:r>
      <w:r>
        <w:rPr>
          <w:rFonts w:ascii="Arial" w:hAnsi="Arial"/>
          <w:sz w:val="20"/>
          <w:szCs w:val="20"/>
          <w:lang w:eastAsia="sk-SK"/>
        </w:rPr>
        <w:t>9</w:t>
      </w:r>
      <w:r w:rsidRPr="006463A5">
        <w:rPr>
          <w:rFonts w:ascii="Arial" w:hAnsi="Arial"/>
          <w:sz w:val="20"/>
          <w:szCs w:val="20"/>
          <w:lang w:eastAsia="sk-SK"/>
        </w:rPr>
        <w:t xml:space="preserve"> Prílohy č. 1 k časti B.1 Opis predmetu zákazky súťažných podkladov.</w:t>
      </w:r>
    </w:p>
    <w:p w14:paraId="097E6CDA" w14:textId="77777777" w:rsidR="000C16AB" w:rsidRPr="006463A5" w:rsidRDefault="000C16AB" w:rsidP="000C16AB">
      <w:pPr>
        <w:numPr>
          <w:ilvl w:val="1"/>
          <w:numId w:val="88"/>
        </w:numPr>
        <w:spacing w:after="60" w:line="240" w:lineRule="auto"/>
        <w:jc w:val="both"/>
        <w:rPr>
          <w:rFonts w:ascii="Arial" w:hAnsi="Arial"/>
          <w:sz w:val="20"/>
          <w:szCs w:val="20"/>
          <w:lang w:eastAsia="sk-SK"/>
        </w:rPr>
      </w:pPr>
      <w:r w:rsidRPr="006463A5">
        <w:rPr>
          <w:rFonts w:ascii="Arial" w:hAnsi="Arial"/>
          <w:sz w:val="20"/>
          <w:szCs w:val="20"/>
          <w:lang w:eastAsia="sk-SK"/>
        </w:rPr>
        <w:t>Objednávateľ sa zaväzuje, že spôsobom dohodnutým v tejto zmluve riadne a včas dokončené dielo č. 1, dielo č. 2</w:t>
      </w:r>
      <w:r>
        <w:rPr>
          <w:rFonts w:ascii="Arial" w:hAnsi="Arial"/>
          <w:sz w:val="20"/>
          <w:szCs w:val="20"/>
          <w:lang w:eastAsia="sk-SK"/>
        </w:rPr>
        <w:t>, dielo č. 3</w:t>
      </w:r>
      <w:r w:rsidRPr="006463A5">
        <w:rPr>
          <w:rFonts w:ascii="Arial" w:hAnsi="Arial"/>
          <w:sz w:val="20"/>
          <w:szCs w:val="20"/>
          <w:lang w:eastAsia="sk-SK"/>
        </w:rPr>
        <w:t xml:space="preserve"> a dielo č. </w:t>
      </w:r>
      <w:r>
        <w:rPr>
          <w:rFonts w:ascii="Arial" w:hAnsi="Arial"/>
          <w:sz w:val="20"/>
          <w:szCs w:val="20"/>
          <w:lang w:eastAsia="sk-SK"/>
        </w:rPr>
        <w:t>4</w:t>
      </w:r>
      <w:r w:rsidRPr="006463A5">
        <w:rPr>
          <w:rFonts w:ascii="Arial" w:hAnsi="Arial"/>
          <w:sz w:val="20"/>
          <w:szCs w:val="20"/>
          <w:lang w:eastAsia="sk-SK"/>
        </w:rPr>
        <w:t xml:space="preserve"> prevezme, zaplatí za jeho vykonanie dohodnutú cenu a poskytne zhotoviteľovi dohodnuté spolupôsobenie.</w:t>
      </w:r>
    </w:p>
    <w:p w14:paraId="52229367" w14:textId="77777777" w:rsidR="000C16AB" w:rsidRPr="009C3442" w:rsidRDefault="000C16AB" w:rsidP="000C16AB">
      <w:pPr>
        <w:numPr>
          <w:ilvl w:val="1"/>
          <w:numId w:val="88"/>
        </w:numPr>
        <w:spacing w:after="60" w:line="240" w:lineRule="auto"/>
        <w:jc w:val="both"/>
        <w:rPr>
          <w:rFonts w:ascii="Arial" w:hAnsi="Arial"/>
          <w:sz w:val="20"/>
          <w:szCs w:val="24"/>
          <w:lang w:eastAsia="sk-SK"/>
        </w:rPr>
      </w:pPr>
      <w:r w:rsidRPr="009B3483">
        <w:rPr>
          <w:rFonts w:ascii="Arial" w:hAnsi="Arial"/>
          <w:sz w:val="20"/>
          <w:szCs w:val="20"/>
          <w:lang w:eastAsia="sk-SK"/>
        </w:rPr>
        <w:t>Podrobná špecifikácia rozsahu a obsahu predmetu diela č. 1, diela č. 2</w:t>
      </w:r>
      <w:r>
        <w:rPr>
          <w:rFonts w:ascii="Arial" w:hAnsi="Arial"/>
          <w:sz w:val="20"/>
          <w:szCs w:val="20"/>
          <w:lang w:eastAsia="sk-SK"/>
        </w:rPr>
        <w:t>, diela č. 3</w:t>
      </w:r>
      <w:r w:rsidRPr="009B3483">
        <w:rPr>
          <w:rFonts w:ascii="Arial" w:hAnsi="Arial"/>
          <w:sz w:val="20"/>
          <w:szCs w:val="20"/>
          <w:lang w:eastAsia="sk-SK"/>
        </w:rPr>
        <w:t xml:space="preserve"> a diela č. </w:t>
      </w:r>
      <w:r>
        <w:rPr>
          <w:rFonts w:ascii="Arial" w:hAnsi="Arial"/>
          <w:sz w:val="20"/>
          <w:szCs w:val="20"/>
          <w:lang w:eastAsia="sk-SK"/>
        </w:rPr>
        <w:t>4</w:t>
      </w:r>
      <w:r w:rsidRPr="009B3483">
        <w:rPr>
          <w:rFonts w:ascii="Arial" w:hAnsi="Arial"/>
          <w:sz w:val="20"/>
          <w:szCs w:val="20"/>
          <w:lang w:eastAsia="sk-SK"/>
        </w:rPr>
        <w:t xml:space="preserve"> podľa čl. 2 tejto časti zmluvy je uvedená v súťažných podkladoch a ich prílohách pre nadlimitnú zákazku podľa § 66 ods. 7 písm. b) zákona č. 343/2015 Z. z. o verejnom obstarávaní a o zmene a doplnení niektorých zákonov v znení neskorších predpisov (ďalej len „</w:t>
      </w:r>
      <w:r w:rsidRPr="00EF36E2">
        <w:rPr>
          <w:rFonts w:ascii="Arial" w:hAnsi="Arial"/>
          <w:b/>
          <w:sz w:val="20"/>
          <w:szCs w:val="20"/>
          <w:lang w:eastAsia="sk-SK"/>
        </w:rPr>
        <w:t>ZVO</w:t>
      </w:r>
      <w:r w:rsidRPr="009B3483">
        <w:rPr>
          <w:rFonts w:ascii="Arial" w:hAnsi="Arial"/>
          <w:sz w:val="20"/>
          <w:szCs w:val="20"/>
          <w:lang w:eastAsia="sk-SK"/>
        </w:rPr>
        <w:t>“) vyhlásenú objednávateľom vo Vestníku verejného obstarávania [</w:t>
      </w:r>
      <w:r w:rsidRPr="009B3483">
        <w:rPr>
          <w:rFonts w:ascii="Arial" w:hAnsi="Arial"/>
          <w:sz w:val="20"/>
          <w:szCs w:val="20"/>
          <w:highlight w:val="yellow"/>
          <w:lang w:eastAsia="sk-SK"/>
        </w:rPr>
        <w:t>doplniť</w:t>
      </w:r>
      <w:r w:rsidRPr="009B3483">
        <w:rPr>
          <w:rFonts w:ascii="Arial" w:hAnsi="Arial"/>
          <w:sz w:val="20"/>
          <w:szCs w:val="20"/>
          <w:lang w:eastAsia="sk-SK"/>
        </w:rPr>
        <w:t>].</w:t>
      </w:r>
    </w:p>
    <w:p w14:paraId="137DB6B4" w14:textId="77777777" w:rsidR="000C16AB" w:rsidRPr="006463A5" w:rsidRDefault="000C16AB" w:rsidP="000C16AB">
      <w:pPr>
        <w:spacing w:after="120" w:line="240" w:lineRule="auto"/>
        <w:jc w:val="both"/>
        <w:rPr>
          <w:rFonts w:ascii="Arial" w:hAnsi="Arial"/>
          <w:sz w:val="20"/>
          <w:szCs w:val="24"/>
          <w:lang w:eastAsia="sk-SK"/>
        </w:rPr>
      </w:pPr>
    </w:p>
    <w:p w14:paraId="58D6DA86"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3</w:t>
      </w:r>
    </w:p>
    <w:p w14:paraId="635E2E53" w14:textId="72BFA7E2"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ČAS PLNENIA DIELA Č. 1</w:t>
      </w:r>
    </w:p>
    <w:p w14:paraId="3D988A81" w14:textId="77777777" w:rsidR="00403F3B" w:rsidRPr="006463A5" w:rsidRDefault="00403F3B" w:rsidP="00E57E16">
      <w:pPr>
        <w:spacing w:after="60" w:line="240" w:lineRule="auto"/>
        <w:jc w:val="center"/>
        <w:rPr>
          <w:rFonts w:ascii="Arial" w:hAnsi="Arial"/>
          <w:b/>
          <w:sz w:val="20"/>
          <w:szCs w:val="24"/>
          <w:lang w:eastAsia="sk-SK"/>
        </w:rPr>
      </w:pPr>
    </w:p>
    <w:p w14:paraId="2C31CB1B" w14:textId="77777777" w:rsidR="00403F3B"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Zhotoviteľ sa zaväzuje doručiť dielo č. 1 bez vád po zapracovaní pripomienok zo záverečného prerokovania (</w:t>
      </w:r>
      <w:r>
        <w:rPr>
          <w:rFonts w:ascii="Arial" w:hAnsi="Arial"/>
          <w:sz w:val="20"/>
          <w:szCs w:val="20"/>
          <w:lang w:eastAsia="sk-SK"/>
        </w:rPr>
        <w:t>v počte vyhotovení a vo formáte podľa bodu 4.8 a 4.9 Prílohy č, 1 k časti B 1 Opis predmetu zákazky</w:t>
      </w:r>
      <w:r w:rsidRPr="006463A5" w:rsidDel="007009F5">
        <w:rPr>
          <w:rFonts w:ascii="Arial" w:hAnsi="Arial"/>
          <w:sz w:val="20"/>
          <w:szCs w:val="20"/>
          <w:lang w:eastAsia="sk-SK"/>
        </w:rPr>
        <w:t xml:space="preserve"> </w:t>
      </w:r>
      <w:r w:rsidRPr="006463A5">
        <w:rPr>
          <w:rFonts w:ascii="Arial" w:hAnsi="Arial"/>
          <w:sz w:val="20"/>
          <w:szCs w:val="20"/>
          <w:lang w:eastAsia="sk-SK"/>
        </w:rPr>
        <w:t xml:space="preserve">) do sídla objednávateľa </w:t>
      </w:r>
      <w:r>
        <w:rPr>
          <w:rFonts w:ascii="Arial" w:hAnsi="Arial"/>
          <w:sz w:val="20"/>
          <w:szCs w:val="20"/>
          <w:lang w:eastAsia="sk-SK"/>
        </w:rPr>
        <w:t>nasledovne</w:t>
      </w:r>
    </w:p>
    <w:p w14:paraId="0D49A3D4" w14:textId="3A5AECB7" w:rsidR="00403F3B" w:rsidRPr="002A02D9" w:rsidRDefault="00403F3B" w:rsidP="00403F3B">
      <w:pPr>
        <w:pStyle w:val="Odsekzoznamu"/>
        <w:numPr>
          <w:ilvl w:val="2"/>
          <w:numId w:val="39"/>
        </w:numPr>
        <w:spacing w:after="60"/>
        <w:jc w:val="both"/>
        <w:rPr>
          <w:sz w:val="20"/>
          <w:szCs w:val="20"/>
          <w:lang w:eastAsia="sk-SK"/>
        </w:rPr>
      </w:pPr>
      <w:r w:rsidRPr="002A02D9">
        <w:rPr>
          <w:sz w:val="20"/>
          <w:szCs w:val="20"/>
          <w:lang w:eastAsia="sk-SK"/>
        </w:rPr>
        <w:t xml:space="preserve">1. časť diela č. 1, a to </w:t>
      </w:r>
      <w:r w:rsidR="00EE147E">
        <w:rPr>
          <w:sz w:val="20"/>
          <w:szCs w:val="20"/>
          <w:lang w:eastAsia="sk-SK"/>
        </w:rPr>
        <w:t>P</w:t>
      </w:r>
      <w:r w:rsidRPr="002A02D9">
        <w:rPr>
          <w:sz w:val="20"/>
          <w:szCs w:val="20"/>
          <w:lang w:eastAsia="sk-SK"/>
        </w:rPr>
        <w:t>S</w:t>
      </w:r>
      <w:r w:rsidRPr="002A02D9">
        <w:rPr>
          <w:b/>
          <w:sz w:val="20"/>
          <w:szCs w:val="20"/>
          <w:lang w:eastAsia="sk-SK"/>
        </w:rPr>
        <w:t xml:space="preserve"> do 270 kalendárnych dní odo dňa nadobudnutia účinnosti tejto zmluvy</w:t>
      </w:r>
      <w:r>
        <w:rPr>
          <w:b/>
          <w:sz w:val="20"/>
          <w:szCs w:val="20"/>
          <w:lang w:eastAsia="sk-SK"/>
        </w:rPr>
        <w:t xml:space="preserve">, </w:t>
      </w:r>
    </w:p>
    <w:p w14:paraId="5D1EA766" w14:textId="77777777" w:rsidR="00403F3B" w:rsidRDefault="00403F3B" w:rsidP="00403F3B">
      <w:pPr>
        <w:pStyle w:val="Odsekzoznamu"/>
        <w:numPr>
          <w:ilvl w:val="2"/>
          <w:numId w:val="39"/>
        </w:numPr>
        <w:spacing w:after="60"/>
        <w:jc w:val="both"/>
        <w:rPr>
          <w:sz w:val="20"/>
          <w:szCs w:val="20"/>
          <w:lang w:eastAsia="sk-SK"/>
        </w:rPr>
      </w:pPr>
      <w:r>
        <w:rPr>
          <w:sz w:val="20"/>
          <w:szCs w:val="20"/>
          <w:lang w:eastAsia="sk-SK"/>
        </w:rPr>
        <w:t xml:space="preserve">2. časť diela č. 1. a to </w:t>
      </w:r>
      <w:r w:rsidRPr="00D61F34">
        <w:rPr>
          <w:sz w:val="20"/>
          <w:szCs w:val="20"/>
          <w:lang w:eastAsia="sk-SK"/>
        </w:rPr>
        <w:t>G1- dokumentácia meračských prác, G2- dokumentácia na majetkovoprávne vysporiadanie, G3- dokumentácia na trvalé a dočasné odňatie PP a vyňatie z LP</w:t>
      </w:r>
      <w:r w:rsidRPr="00D61F34" w:rsidDel="00D61F34">
        <w:rPr>
          <w:sz w:val="20"/>
          <w:szCs w:val="20"/>
          <w:lang w:eastAsia="sk-SK"/>
        </w:rPr>
        <w:t xml:space="preserve"> </w:t>
      </w:r>
      <w:r w:rsidRPr="00E003B5">
        <w:rPr>
          <w:b/>
          <w:sz w:val="20"/>
          <w:szCs w:val="20"/>
          <w:lang w:eastAsia="sk-SK"/>
        </w:rPr>
        <w:t xml:space="preserve">do </w:t>
      </w:r>
      <w:r>
        <w:rPr>
          <w:b/>
          <w:sz w:val="20"/>
          <w:szCs w:val="20"/>
          <w:lang w:eastAsia="sk-SK"/>
        </w:rPr>
        <w:t>330</w:t>
      </w:r>
      <w:r w:rsidRPr="00E003B5">
        <w:rPr>
          <w:b/>
          <w:sz w:val="20"/>
          <w:szCs w:val="20"/>
          <w:lang w:eastAsia="sk-SK"/>
        </w:rPr>
        <w:t xml:space="preserve"> kalendárnych dní odo dňa nadobudnutia účinnosti tejto zmluvy</w:t>
      </w:r>
      <w:r w:rsidRPr="002A02D9">
        <w:rPr>
          <w:sz w:val="20"/>
          <w:szCs w:val="20"/>
          <w:lang w:eastAsia="sk-SK"/>
        </w:rPr>
        <w:t xml:space="preserve">. </w:t>
      </w:r>
    </w:p>
    <w:p w14:paraId="7C08D469" w14:textId="77777777" w:rsidR="00403F3B" w:rsidRPr="002A02D9" w:rsidRDefault="00403F3B" w:rsidP="00403F3B">
      <w:pPr>
        <w:pStyle w:val="Odsekzoznamu"/>
        <w:spacing w:after="60"/>
        <w:ind w:left="567"/>
        <w:jc w:val="both"/>
        <w:rPr>
          <w:sz w:val="20"/>
          <w:szCs w:val="20"/>
          <w:lang w:eastAsia="sk-SK"/>
        </w:rPr>
      </w:pPr>
      <w:r w:rsidRPr="002A02D9">
        <w:rPr>
          <w:sz w:val="20"/>
          <w:szCs w:val="20"/>
          <w:lang w:eastAsia="sk-SK"/>
        </w:rPr>
        <w:t>Počas vykonávania diela č. 1 je zhotoviteľ povinný dodržať časové míľniky uvedené v bodoch 3.2 až 3.5 tohto článku zmluvy.</w:t>
      </w:r>
    </w:p>
    <w:p w14:paraId="79C9B09C"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objednávateľom odsúhlasený </w:t>
      </w:r>
      <w:r w:rsidRPr="006463A5">
        <w:rPr>
          <w:rFonts w:ascii="Arial" w:hAnsi="Arial"/>
          <w:b/>
          <w:sz w:val="20"/>
          <w:szCs w:val="20"/>
          <w:lang w:eastAsia="sk-SK"/>
        </w:rPr>
        <w:t>koncept smerového a výškového vedenia trasy</w:t>
      </w:r>
      <w:r w:rsidRPr="006463A5">
        <w:rPr>
          <w:rFonts w:ascii="Arial" w:hAnsi="Arial"/>
          <w:sz w:val="20"/>
          <w:szCs w:val="20"/>
          <w:lang w:eastAsia="sk-SK"/>
        </w:rPr>
        <w:t xml:space="preserve"> vypracovaný v súlade s Prílohou č. 1 k časti B.1 Opis predmetu zákazky súťažných podkladov najneskôr </w:t>
      </w:r>
      <w:r w:rsidRPr="006463A5">
        <w:rPr>
          <w:rFonts w:ascii="Arial" w:hAnsi="Arial"/>
          <w:b/>
          <w:sz w:val="20"/>
          <w:szCs w:val="20"/>
          <w:lang w:eastAsia="sk-SK"/>
        </w:rPr>
        <w:t>do 50 kalendárnych dní odo dňa nadobudnutia účinnosti tejto zmluvy</w:t>
      </w:r>
      <w:r w:rsidRPr="006463A5">
        <w:rPr>
          <w:rFonts w:ascii="Arial" w:hAnsi="Arial"/>
          <w:sz w:val="20"/>
          <w:szCs w:val="20"/>
          <w:lang w:eastAsia="sk-SK"/>
        </w:rPr>
        <w:t>.</w:t>
      </w:r>
    </w:p>
    <w:p w14:paraId="4989433D"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najneskôr </w:t>
      </w:r>
      <w:r w:rsidRPr="006463A5">
        <w:rPr>
          <w:rFonts w:ascii="Arial" w:hAnsi="Arial"/>
          <w:b/>
          <w:sz w:val="20"/>
          <w:szCs w:val="20"/>
          <w:lang w:eastAsia="sk-SK"/>
        </w:rPr>
        <w:t>do 55 kalendárnych dní odo dňa nadobudnutia účinnosti tejto zmluvy</w:t>
      </w:r>
      <w:r w:rsidRPr="006463A5">
        <w:rPr>
          <w:rFonts w:ascii="Arial" w:hAnsi="Arial"/>
          <w:sz w:val="20"/>
          <w:szCs w:val="20"/>
          <w:lang w:eastAsia="sk-SK"/>
        </w:rPr>
        <w:t xml:space="preserve"> objednávateľom odsúhlasený </w:t>
      </w:r>
      <w:r w:rsidRPr="006463A5">
        <w:rPr>
          <w:rFonts w:ascii="Arial" w:hAnsi="Arial"/>
          <w:b/>
          <w:sz w:val="20"/>
          <w:szCs w:val="20"/>
          <w:lang w:eastAsia="sk-SK"/>
        </w:rPr>
        <w:t>Projekt geologickej úlohy</w:t>
      </w:r>
      <w:r w:rsidRPr="006463A5">
        <w:rPr>
          <w:rFonts w:ascii="Arial" w:hAnsi="Arial"/>
          <w:sz w:val="20"/>
          <w:szCs w:val="20"/>
          <w:lang w:eastAsia="sk-SK"/>
        </w:rPr>
        <w:t xml:space="preserve"> vypracovaný v súlade s Prílohou č. </w:t>
      </w:r>
      <w:r>
        <w:rPr>
          <w:rFonts w:ascii="Arial" w:hAnsi="Arial"/>
          <w:sz w:val="20"/>
          <w:szCs w:val="20"/>
          <w:lang w:eastAsia="sk-SK"/>
        </w:rPr>
        <w:t>9</w:t>
      </w:r>
      <w:r w:rsidRPr="006463A5">
        <w:rPr>
          <w:rFonts w:ascii="Arial" w:hAnsi="Arial"/>
          <w:sz w:val="20"/>
          <w:szCs w:val="20"/>
          <w:lang w:eastAsia="sk-SK"/>
        </w:rPr>
        <w:t xml:space="preserve"> k časti B.1 Opis predmetu zákazky súťažných podkladov. Ukončenie terénnych vrtných prác je zhotoviteľ povinný písomne oznámiť objednávateľovi deň pred ich ukončením.</w:t>
      </w:r>
    </w:p>
    <w:p w14:paraId="31E54AA9"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objednávateľom odsúhlasený </w:t>
      </w:r>
      <w:r w:rsidRPr="006463A5">
        <w:rPr>
          <w:rFonts w:ascii="Arial" w:hAnsi="Arial"/>
          <w:b/>
          <w:sz w:val="20"/>
          <w:szCs w:val="20"/>
          <w:lang w:eastAsia="sk-SK"/>
        </w:rPr>
        <w:t>koncept technického riešenia mostov a križovatiek</w:t>
      </w:r>
      <w:r w:rsidRPr="006463A5">
        <w:rPr>
          <w:rFonts w:ascii="Arial" w:hAnsi="Arial"/>
          <w:sz w:val="20"/>
          <w:szCs w:val="20"/>
          <w:lang w:eastAsia="sk-SK"/>
        </w:rPr>
        <w:t xml:space="preserve"> vypracovaný v súlade s Prílohou č. 1 k časti B.1 Opis predmetu zákazky súťažných podkladov najneskôr </w:t>
      </w:r>
      <w:r w:rsidRPr="006463A5">
        <w:rPr>
          <w:rFonts w:ascii="Arial" w:hAnsi="Arial"/>
          <w:b/>
          <w:sz w:val="20"/>
          <w:szCs w:val="20"/>
          <w:lang w:eastAsia="sk-SK"/>
        </w:rPr>
        <w:t>do 120 kalendárnych dní odo dňa nadobudnutia účinnosti tejto zmluvy</w:t>
      </w:r>
      <w:r w:rsidRPr="006463A5">
        <w:rPr>
          <w:rFonts w:ascii="Arial" w:hAnsi="Arial"/>
          <w:sz w:val="20"/>
          <w:szCs w:val="20"/>
          <w:lang w:eastAsia="sk-SK"/>
        </w:rPr>
        <w:t>.</w:t>
      </w:r>
    </w:p>
    <w:p w14:paraId="446E0485"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objednávateľom odsúhlasený </w:t>
      </w:r>
      <w:r w:rsidRPr="006463A5">
        <w:rPr>
          <w:rFonts w:ascii="Arial" w:hAnsi="Arial"/>
          <w:b/>
          <w:sz w:val="20"/>
          <w:szCs w:val="20"/>
          <w:lang w:eastAsia="sk-SK"/>
        </w:rPr>
        <w:t>koncept majetkovej hranice, hranice dočasných záberov</w:t>
      </w:r>
      <w:r w:rsidRPr="006463A5">
        <w:rPr>
          <w:rFonts w:ascii="Arial" w:hAnsi="Arial"/>
          <w:sz w:val="20"/>
          <w:szCs w:val="20"/>
          <w:lang w:eastAsia="sk-SK"/>
        </w:rPr>
        <w:t xml:space="preserve"> vypracovaný v súlade s Prílohou č. 1 k časti B.1 Opis predmetu zákazky súťažných podkladov najneskôr </w:t>
      </w:r>
      <w:r w:rsidRPr="006463A5">
        <w:rPr>
          <w:rFonts w:ascii="Arial" w:hAnsi="Arial"/>
          <w:b/>
          <w:sz w:val="20"/>
          <w:szCs w:val="20"/>
          <w:lang w:eastAsia="sk-SK"/>
        </w:rPr>
        <w:t xml:space="preserve">do </w:t>
      </w:r>
      <w:r>
        <w:rPr>
          <w:rFonts w:ascii="Arial" w:hAnsi="Arial"/>
          <w:b/>
          <w:sz w:val="20"/>
          <w:szCs w:val="20"/>
          <w:lang w:eastAsia="sk-SK"/>
        </w:rPr>
        <w:t>240</w:t>
      </w:r>
      <w:r w:rsidRPr="006463A5">
        <w:rPr>
          <w:rFonts w:ascii="Arial" w:hAnsi="Arial"/>
          <w:b/>
          <w:sz w:val="20"/>
          <w:szCs w:val="20"/>
          <w:lang w:eastAsia="sk-SK"/>
        </w:rPr>
        <w:t xml:space="preserve"> kalendárnych dní odo dňa nadobudnutia účinnosti tejto zmluvy</w:t>
      </w:r>
      <w:r w:rsidRPr="006463A5">
        <w:rPr>
          <w:rFonts w:ascii="Arial" w:hAnsi="Arial"/>
          <w:sz w:val="20"/>
          <w:szCs w:val="20"/>
          <w:lang w:eastAsia="sk-SK"/>
        </w:rPr>
        <w:t>.</w:t>
      </w:r>
    </w:p>
    <w:p w14:paraId="4BB034F6"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Za účelom odsúhlasenia konceptu podľa bodu 3.2, 3.4 a 3.5 tohto článku (ďalej každý samostatne len „</w:t>
      </w:r>
      <w:r w:rsidRPr="00EF36E2">
        <w:rPr>
          <w:rFonts w:ascii="Arial" w:hAnsi="Arial"/>
          <w:b/>
          <w:sz w:val="20"/>
          <w:szCs w:val="20"/>
          <w:lang w:eastAsia="sk-SK"/>
        </w:rPr>
        <w:t>koncept</w:t>
      </w:r>
      <w:r w:rsidRPr="006463A5">
        <w:rPr>
          <w:rFonts w:ascii="Arial" w:hAnsi="Arial"/>
          <w:sz w:val="20"/>
          <w:szCs w:val="20"/>
          <w:lang w:eastAsia="sk-SK"/>
        </w:rPr>
        <w:t>“) alebo Projektu geologickej úlohy podľa bodu 3.3 tohto článku objednávateľom, sa zhotoviteľ zaväzuje zvolať pracovné rokovanie, a to v dostatočnom časovom predstihu pred termínom doručenia uvedeným v bode 3.2, 3.3, 3.4 a 3.5 tohto článku a tak, aby bol dodržaný postup a lehoty podľa bodu 3.7 a 3.8 tohto článku.</w:t>
      </w:r>
    </w:p>
    <w:p w14:paraId="41ECA89E"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Pozvánku na pracovné rokovanie spolu s návrhom </w:t>
      </w:r>
      <w:r>
        <w:rPr>
          <w:rFonts w:ascii="Arial" w:hAnsi="Arial"/>
          <w:sz w:val="20"/>
          <w:szCs w:val="20"/>
          <w:lang w:eastAsia="sk-SK"/>
        </w:rPr>
        <w:t xml:space="preserve">jednotlivého </w:t>
      </w:r>
      <w:r w:rsidRPr="006463A5">
        <w:rPr>
          <w:rFonts w:ascii="Arial" w:hAnsi="Arial"/>
          <w:sz w:val="20"/>
          <w:szCs w:val="20"/>
          <w:lang w:eastAsia="sk-SK"/>
        </w:rPr>
        <w:t>konceptu alebo Projektom geologickej úlohy sa zhotoviteľ zaväzuje doručiť objednávateľovi minimálne 5 kalendárnych dní vopred, pričom berie na vedomie, že objednávateľ je oprávnený termín navrhovaného pracovného rokovania posunúť najviac o 5 pracovných dní.</w:t>
      </w:r>
    </w:p>
    <w:p w14:paraId="2F0D9AC7"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 pracovného rokovania zvolaného za účelom odsúhlasenia </w:t>
      </w:r>
      <w:r>
        <w:rPr>
          <w:rFonts w:ascii="Arial" w:hAnsi="Arial"/>
          <w:sz w:val="20"/>
          <w:szCs w:val="20"/>
          <w:lang w:eastAsia="sk-SK"/>
        </w:rPr>
        <w:t xml:space="preserve">jednotlivého </w:t>
      </w:r>
      <w:r w:rsidRPr="006463A5">
        <w:rPr>
          <w:rFonts w:ascii="Arial" w:hAnsi="Arial"/>
          <w:sz w:val="20"/>
          <w:szCs w:val="20"/>
          <w:lang w:eastAsia="sk-SK"/>
        </w:rPr>
        <w:t>konceptu alebo Projektu geologickej úlohy zmluvné strany vyhotovia na záver rokovania zápis podpísaný oboma zmluvnými stranami (ďalej len „</w:t>
      </w:r>
      <w:r w:rsidRPr="00EF36E2">
        <w:rPr>
          <w:rFonts w:ascii="Arial" w:hAnsi="Arial"/>
          <w:b/>
          <w:sz w:val="20"/>
          <w:szCs w:val="20"/>
          <w:lang w:eastAsia="sk-SK"/>
        </w:rPr>
        <w:t>zápis</w:t>
      </w:r>
      <w:r w:rsidRPr="006463A5">
        <w:rPr>
          <w:rFonts w:ascii="Arial" w:hAnsi="Arial"/>
          <w:sz w:val="20"/>
          <w:szCs w:val="20"/>
          <w:lang w:eastAsia="sk-SK"/>
        </w:rPr>
        <w:t xml:space="preserve">“), pričom v zápise bude uvedené, že objednávateľ </w:t>
      </w:r>
      <w:r>
        <w:rPr>
          <w:rFonts w:ascii="Arial" w:hAnsi="Arial"/>
          <w:sz w:val="20"/>
          <w:szCs w:val="20"/>
          <w:lang w:eastAsia="sk-SK"/>
        </w:rPr>
        <w:t>daný</w:t>
      </w:r>
      <w:r w:rsidRPr="006463A5">
        <w:rPr>
          <w:rFonts w:ascii="Arial" w:hAnsi="Arial"/>
          <w:sz w:val="20"/>
          <w:szCs w:val="20"/>
          <w:lang w:eastAsia="sk-SK"/>
        </w:rPr>
        <w:t xml:space="preserve"> koncept alebo </w:t>
      </w:r>
      <w:r w:rsidRPr="006463A5">
        <w:rPr>
          <w:rFonts w:ascii="Arial" w:hAnsi="Arial"/>
          <w:sz w:val="20"/>
          <w:szCs w:val="20"/>
          <w:lang w:eastAsia="sk-SK"/>
        </w:rPr>
        <w:lastRenderedPageBreak/>
        <w:t xml:space="preserve">Projekt geologickej úlohy odsúhlasuje alebo v ňom budú uvedené pripomienky, ktoré je zhotoviteľ povinný zapracovať a v lehote </w:t>
      </w:r>
      <w:r w:rsidRPr="006463A5">
        <w:rPr>
          <w:rFonts w:ascii="Arial" w:hAnsi="Arial"/>
          <w:b/>
          <w:sz w:val="20"/>
          <w:szCs w:val="20"/>
          <w:lang w:eastAsia="sk-SK"/>
        </w:rPr>
        <w:t>3 pracovných dní odo dňa konania pracovného rokovania</w:t>
      </w:r>
      <w:r w:rsidRPr="006463A5">
        <w:rPr>
          <w:rFonts w:ascii="Arial" w:hAnsi="Arial"/>
          <w:sz w:val="20"/>
          <w:szCs w:val="20"/>
          <w:lang w:eastAsia="sk-SK"/>
        </w:rPr>
        <w:t xml:space="preserve"> doručiť objednávateľovi </w:t>
      </w:r>
      <w:r>
        <w:rPr>
          <w:rFonts w:ascii="Arial" w:hAnsi="Arial"/>
          <w:sz w:val="20"/>
          <w:szCs w:val="20"/>
          <w:lang w:eastAsia="sk-SK"/>
        </w:rPr>
        <w:t xml:space="preserve">tento pripomienkovaný </w:t>
      </w:r>
      <w:r w:rsidRPr="006463A5">
        <w:rPr>
          <w:rFonts w:ascii="Arial" w:hAnsi="Arial"/>
          <w:sz w:val="20"/>
          <w:szCs w:val="20"/>
          <w:lang w:eastAsia="sk-SK"/>
        </w:rPr>
        <w:t xml:space="preserve">koncept alebo Projekt geologickej úlohy aj so zapracovanými pripomienkami. Ak v lehote 3 pracovných dní od doručenia </w:t>
      </w:r>
      <w:r>
        <w:rPr>
          <w:rFonts w:ascii="Arial" w:hAnsi="Arial"/>
          <w:sz w:val="20"/>
          <w:szCs w:val="20"/>
          <w:lang w:eastAsia="sk-SK"/>
        </w:rPr>
        <w:t xml:space="preserve">jednotlivého </w:t>
      </w:r>
      <w:r w:rsidRPr="006463A5">
        <w:rPr>
          <w:rFonts w:ascii="Arial" w:hAnsi="Arial"/>
          <w:sz w:val="20"/>
          <w:szCs w:val="20"/>
          <w:lang w:eastAsia="sk-SK"/>
        </w:rPr>
        <w:t xml:space="preserve">konceptu alebo Projektu geologickej úlohy so zapracovanými pripomienkami objednávateľ neoznámi zhotoviteľovi, že pripomienky neboli zapracované, má sa za to, že </w:t>
      </w:r>
      <w:r>
        <w:rPr>
          <w:rFonts w:ascii="Arial" w:hAnsi="Arial"/>
          <w:sz w:val="20"/>
          <w:szCs w:val="20"/>
          <w:lang w:eastAsia="sk-SK"/>
        </w:rPr>
        <w:t>tento</w:t>
      </w:r>
      <w:r w:rsidRPr="006463A5">
        <w:rPr>
          <w:rFonts w:ascii="Arial" w:hAnsi="Arial"/>
          <w:sz w:val="20"/>
          <w:szCs w:val="20"/>
          <w:lang w:eastAsia="sk-SK"/>
        </w:rPr>
        <w:t xml:space="preserve"> koncept alebo Projekt geologickej úlohy je objednávateľom odsúhlasený.</w:t>
      </w:r>
    </w:p>
    <w:p w14:paraId="2E2662BF" w14:textId="00D5EECE" w:rsidR="000C16AB" w:rsidRPr="00403F3B"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Pre vylúčenie pochybností sa zmluvné strany dohodli, že odsúhlasenie</w:t>
      </w:r>
      <w:r w:rsidRPr="007009F5">
        <w:rPr>
          <w:rFonts w:ascii="Arial" w:hAnsi="Arial"/>
          <w:sz w:val="20"/>
          <w:szCs w:val="20"/>
          <w:lang w:eastAsia="sk-SK"/>
        </w:rPr>
        <w:t xml:space="preserve"> </w:t>
      </w:r>
      <w:r>
        <w:rPr>
          <w:rFonts w:ascii="Arial" w:hAnsi="Arial"/>
          <w:sz w:val="20"/>
          <w:szCs w:val="20"/>
          <w:lang w:eastAsia="sk-SK"/>
        </w:rPr>
        <w:t xml:space="preserve">ktoréhokoľvek </w:t>
      </w:r>
      <w:r w:rsidRPr="006463A5">
        <w:rPr>
          <w:rFonts w:ascii="Arial" w:hAnsi="Arial"/>
          <w:sz w:val="20"/>
          <w:szCs w:val="20"/>
          <w:lang w:eastAsia="sk-SK"/>
        </w:rPr>
        <w:t xml:space="preserve">konceptu alebo Projektu geologickej úlohy na pracovnom rokovaní podľa bodu 3.8 tohto článku sa považuje za splnenie povinnosti zhotoviteľa doručiť objednávateľovi objednávateľom odsúhlasený koncept podľa bodu 3.2, 3.4, 3.5 tohto článku alebo Projekt geologickej úlohy podľa bodu 3.3 tohto článku. Akákoľvek zmena, ktorá nastane v čase po odsúhlasení </w:t>
      </w:r>
      <w:r>
        <w:rPr>
          <w:rFonts w:ascii="Arial" w:hAnsi="Arial"/>
          <w:sz w:val="20"/>
          <w:szCs w:val="20"/>
          <w:lang w:eastAsia="sk-SK"/>
        </w:rPr>
        <w:t xml:space="preserve">ktoréhokoľvek </w:t>
      </w:r>
      <w:r w:rsidRPr="006463A5">
        <w:rPr>
          <w:rFonts w:ascii="Arial" w:hAnsi="Arial"/>
          <w:sz w:val="20"/>
          <w:szCs w:val="20"/>
          <w:lang w:eastAsia="sk-SK"/>
        </w:rPr>
        <w:t>konceptu alebo Projektu geologickej úlohy objednávateľom a týka sa odsúhlaseného konceptu alebo Projektu geologickej úlohy, musí byť opätovne odsúhlasená objednávateľom na pracovnom rokovaní, pričom zapracovanie uvedenej zmeny zhotoviteľom je v plnom rozsahu zahrnuté v cene diela č. 1, ak sa zmluvné strany písomne nedohodnú inak.</w:t>
      </w:r>
    </w:p>
    <w:p w14:paraId="11A70F68" w14:textId="77777777" w:rsidR="000C16AB" w:rsidRPr="006463A5" w:rsidRDefault="000C16AB" w:rsidP="000C16AB">
      <w:pPr>
        <w:spacing w:after="60" w:line="240" w:lineRule="auto"/>
        <w:ind w:left="573"/>
        <w:jc w:val="both"/>
        <w:rPr>
          <w:rFonts w:ascii="Arial" w:hAnsi="Arial"/>
          <w:sz w:val="20"/>
          <w:szCs w:val="20"/>
          <w:lang w:eastAsia="sk-SK"/>
        </w:rPr>
      </w:pPr>
    </w:p>
    <w:p w14:paraId="5106D056"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4</w:t>
      </w:r>
    </w:p>
    <w:p w14:paraId="1E0FF165" w14:textId="3D0553CB"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ČAS PLNENIA DIELA Č. 2</w:t>
      </w:r>
    </w:p>
    <w:p w14:paraId="106C61E0" w14:textId="77777777" w:rsidR="00403F3B" w:rsidRPr="00E57E16" w:rsidRDefault="00403F3B" w:rsidP="00E57E16">
      <w:pPr>
        <w:spacing w:after="60" w:line="240" w:lineRule="auto"/>
        <w:jc w:val="center"/>
        <w:rPr>
          <w:rFonts w:ascii="Arial" w:hAnsi="Arial"/>
          <w:b/>
          <w:sz w:val="20"/>
          <w:szCs w:val="24"/>
          <w:lang w:eastAsia="sk-SK"/>
        </w:rPr>
      </w:pPr>
    </w:p>
    <w:p w14:paraId="64AC6F3B" w14:textId="1F2EE0A1" w:rsidR="000C16AB" w:rsidRPr="00D76A7C" w:rsidRDefault="000C16AB" w:rsidP="000C16AB">
      <w:pPr>
        <w:numPr>
          <w:ilvl w:val="1"/>
          <w:numId w:val="90"/>
        </w:numPr>
        <w:spacing w:after="60" w:line="240" w:lineRule="auto"/>
        <w:jc w:val="both"/>
        <w:rPr>
          <w:rFonts w:ascii="Arial" w:hAnsi="Arial"/>
          <w:sz w:val="20"/>
          <w:szCs w:val="24"/>
          <w:lang w:eastAsia="sk-SK"/>
        </w:rPr>
      </w:pPr>
      <w:r w:rsidRPr="009B3483">
        <w:rPr>
          <w:rFonts w:ascii="Arial" w:hAnsi="Arial"/>
          <w:sz w:val="20"/>
          <w:szCs w:val="20"/>
          <w:lang w:eastAsia="sk-SK"/>
        </w:rPr>
        <w:t xml:space="preserve">Zhotoviteľ sa zaväzuje doručiť dielo č. 2 bez vád po zapracovaní pripomienok zo záverečného prerokovania (v </w:t>
      </w:r>
      <w:r>
        <w:rPr>
          <w:rFonts w:ascii="Arial" w:hAnsi="Arial"/>
          <w:sz w:val="20"/>
          <w:szCs w:val="20"/>
          <w:lang w:eastAsia="sk-SK"/>
        </w:rPr>
        <w:t>počte vyhotovení a vo formáte podľa bodu 4.8 a 4.9 Prílohy č, 1 k časti B 1 Opis predmetu zákazky</w:t>
      </w:r>
      <w:r w:rsidRPr="009B3483">
        <w:rPr>
          <w:rFonts w:ascii="Arial" w:hAnsi="Arial"/>
          <w:sz w:val="20"/>
          <w:szCs w:val="20"/>
          <w:lang w:eastAsia="sk-SK"/>
        </w:rPr>
        <w:t xml:space="preserve">) do sídla objednávateľa </w:t>
      </w:r>
      <w:r w:rsidRPr="009B3483">
        <w:rPr>
          <w:rFonts w:ascii="Arial" w:hAnsi="Arial"/>
          <w:b/>
          <w:sz w:val="20"/>
          <w:szCs w:val="20"/>
          <w:lang w:eastAsia="sk-SK"/>
        </w:rPr>
        <w:t xml:space="preserve">do </w:t>
      </w:r>
      <w:r>
        <w:rPr>
          <w:rFonts w:ascii="Arial" w:hAnsi="Arial"/>
          <w:b/>
          <w:sz w:val="20"/>
          <w:szCs w:val="20"/>
          <w:lang w:eastAsia="sk-SK"/>
        </w:rPr>
        <w:t>270</w:t>
      </w:r>
      <w:r w:rsidRPr="009B3483">
        <w:rPr>
          <w:rFonts w:ascii="Arial" w:hAnsi="Arial"/>
          <w:b/>
          <w:sz w:val="20"/>
          <w:szCs w:val="20"/>
          <w:lang w:eastAsia="sk-SK"/>
        </w:rPr>
        <w:t xml:space="preserve"> kalendárnych dní odo dňa nadobudnutia účinnosti tejto zmluvy</w:t>
      </w:r>
      <w:r w:rsidRPr="009B3483">
        <w:rPr>
          <w:rFonts w:ascii="Arial" w:hAnsi="Arial"/>
          <w:sz w:val="20"/>
          <w:szCs w:val="20"/>
          <w:lang w:eastAsia="sk-SK"/>
        </w:rPr>
        <w:t xml:space="preserve">. </w:t>
      </w:r>
    </w:p>
    <w:p w14:paraId="46340579" w14:textId="77777777" w:rsidR="000C16AB" w:rsidRPr="009B3483" w:rsidRDefault="000C16AB" w:rsidP="000C16AB">
      <w:pPr>
        <w:spacing w:after="60" w:line="240" w:lineRule="auto"/>
        <w:ind w:left="570"/>
        <w:jc w:val="both"/>
        <w:rPr>
          <w:rFonts w:ascii="Arial" w:hAnsi="Arial"/>
          <w:sz w:val="20"/>
          <w:szCs w:val="24"/>
          <w:lang w:eastAsia="sk-SK"/>
        </w:rPr>
      </w:pPr>
    </w:p>
    <w:p w14:paraId="54C2C108"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5</w:t>
      </w:r>
    </w:p>
    <w:p w14:paraId="5AFF0436" w14:textId="1DB0E7FB"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ČAS PLNENIA DIELA Č. 3</w:t>
      </w:r>
    </w:p>
    <w:p w14:paraId="26C04C5F" w14:textId="77777777" w:rsidR="00403F3B" w:rsidRPr="00E57E16" w:rsidRDefault="00403F3B" w:rsidP="00E57E16">
      <w:pPr>
        <w:spacing w:after="60" w:line="240" w:lineRule="auto"/>
        <w:jc w:val="center"/>
        <w:rPr>
          <w:rFonts w:ascii="Arial" w:hAnsi="Arial"/>
          <w:b/>
          <w:sz w:val="20"/>
          <w:szCs w:val="24"/>
          <w:lang w:eastAsia="sk-SK"/>
        </w:rPr>
      </w:pPr>
    </w:p>
    <w:p w14:paraId="5A2B649E" w14:textId="76F4CA05" w:rsidR="00403F3B" w:rsidRDefault="00403F3B" w:rsidP="00403F3B">
      <w:pPr>
        <w:numPr>
          <w:ilvl w:val="1"/>
          <w:numId w:val="91"/>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doručiť dielo č. 3 bez vád po zapracovaní pripomienok zo záverečného prerokovania (v</w:t>
      </w:r>
      <w:r>
        <w:rPr>
          <w:rFonts w:ascii="Arial" w:hAnsi="Arial"/>
          <w:sz w:val="20"/>
          <w:szCs w:val="20"/>
          <w:lang w:eastAsia="sk-SK"/>
        </w:rPr>
        <w:t xml:space="preserve"> počte vyhotovení a vo formáte podľa bodu 4.8 a 4.9 Prílohy č, 1 k časti B 1 Opis predmetu zákazky</w:t>
      </w:r>
      <w:r w:rsidRPr="006463A5">
        <w:rPr>
          <w:rFonts w:ascii="Arial" w:hAnsi="Arial"/>
          <w:sz w:val="20"/>
          <w:szCs w:val="20"/>
          <w:lang w:eastAsia="sk-SK"/>
        </w:rPr>
        <w:t xml:space="preserve">) do sídla objednávateľa </w:t>
      </w:r>
      <w:r w:rsidRPr="006463A5">
        <w:rPr>
          <w:rFonts w:ascii="Arial" w:hAnsi="Arial"/>
          <w:b/>
          <w:sz w:val="20"/>
          <w:szCs w:val="20"/>
          <w:lang w:eastAsia="sk-SK"/>
        </w:rPr>
        <w:t xml:space="preserve">do </w:t>
      </w:r>
      <w:r>
        <w:rPr>
          <w:rFonts w:ascii="Arial" w:hAnsi="Arial"/>
          <w:b/>
          <w:sz w:val="20"/>
          <w:szCs w:val="20"/>
          <w:lang w:eastAsia="sk-SK"/>
        </w:rPr>
        <w:t>90</w:t>
      </w:r>
      <w:r w:rsidRPr="006463A5">
        <w:rPr>
          <w:rFonts w:ascii="Arial" w:hAnsi="Arial"/>
          <w:b/>
          <w:sz w:val="20"/>
          <w:szCs w:val="20"/>
          <w:lang w:eastAsia="sk-SK"/>
        </w:rPr>
        <w:t xml:space="preserve"> kalendárnych dní odo dňa </w:t>
      </w:r>
      <w:r>
        <w:rPr>
          <w:rFonts w:ascii="Arial" w:hAnsi="Arial"/>
          <w:b/>
          <w:sz w:val="20"/>
          <w:szCs w:val="20"/>
          <w:lang w:eastAsia="sk-SK"/>
        </w:rPr>
        <w:t xml:space="preserve">dodania </w:t>
      </w:r>
      <w:r w:rsidR="00EE147E">
        <w:rPr>
          <w:rFonts w:ascii="Arial" w:hAnsi="Arial"/>
          <w:b/>
          <w:sz w:val="20"/>
          <w:szCs w:val="20"/>
          <w:lang w:eastAsia="sk-SK"/>
        </w:rPr>
        <w:t>P</w:t>
      </w:r>
      <w:r>
        <w:rPr>
          <w:rFonts w:ascii="Arial" w:hAnsi="Arial"/>
          <w:b/>
          <w:sz w:val="20"/>
          <w:szCs w:val="20"/>
          <w:lang w:eastAsia="sk-SK"/>
        </w:rPr>
        <w:t>S na pripomienkovanie</w:t>
      </w:r>
      <w:r w:rsidRPr="006463A5">
        <w:rPr>
          <w:rFonts w:ascii="Arial" w:hAnsi="Arial"/>
          <w:sz w:val="20"/>
          <w:szCs w:val="20"/>
          <w:lang w:eastAsia="sk-SK"/>
        </w:rPr>
        <w:t>.</w:t>
      </w:r>
    </w:p>
    <w:p w14:paraId="5D934F86" w14:textId="07C4317C" w:rsidR="00403F3B" w:rsidRDefault="00403F3B" w:rsidP="00403F3B">
      <w:pPr>
        <w:spacing w:after="60" w:line="240" w:lineRule="auto"/>
        <w:jc w:val="both"/>
        <w:rPr>
          <w:rFonts w:ascii="Arial" w:hAnsi="Arial"/>
          <w:sz w:val="20"/>
          <w:szCs w:val="20"/>
          <w:lang w:eastAsia="sk-SK"/>
        </w:rPr>
      </w:pPr>
    </w:p>
    <w:p w14:paraId="191A2A1C" w14:textId="77777777" w:rsidR="00403F3B" w:rsidRPr="006463A5" w:rsidRDefault="00403F3B" w:rsidP="00403F3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ČL. </w:t>
      </w:r>
      <w:r>
        <w:rPr>
          <w:rFonts w:ascii="Arial" w:hAnsi="Arial"/>
          <w:b/>
          <w:sz w:val="20"/>
          <w:szCs w:val="24"/>
          <w:lang w:eastAsia="sk-SK"/>
        </w:rPr>
        <w:t>6</w:t>
      </w:r>
    </w:p>
    <w:p w14:paraId="4DDCA819" w14:textId="4D601237" w:rsidR="00403F3B" w:rsidRDefault="00403F3B" w:rsidP="00403F3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ČAS PLNENIA DIELA Č. </w:t>
      </w:r>
      <w:r>
        <w:rPr>
          <w:rFonts w:ascii="Arial" w:hAnsi="Arial"/>
          <w:b/>
          <w:sz w:val="20"/>
          <w:szCs w:val="24"/>
          <w:lang w:eastAsia="sk-SK"/>
        </w:rPr>
        <w:t>4</w:t>
      </w:r>
    </w:p>
    <w:p w14:paraId="79A7AB68" w14:textId="77777777" w:rsidR="00403F3B" w:rsidRPr="00403F3B" w:rsidRDefault="00403F3B" w:rsidP="00403F3B">
      <w:pPr>
        <w:spacing w:after="60" w:line="240" w:lineRule="auto"/>
        <w:jc w:val="center"/>
        <w:rPr>
          <w:rFonts w:ascii="Arial" w:hAnsi="Arial"/>
          <w:b/>
          <w:sz w:val="20"/>
          <w:szCs w:val="24"/>
          <w:lang w:eastAsia="sk-SK"/>
        </w:rPr>
      </w:pPr>
    </w:p>
    <w:p w14:paraId="2529A99D" w14:textId="402D1A1F" w:rsidR="00403F3B" w:rsidRPr="00357FC2" w:rsidRDefault="00403F3B" w:rsidP="00403F3B">
      <w:pPr>
        <w:pStyle w:val="Odsekzoznamu"/>
        <w:numPr>
          <w:ilvl w:val="0"/>
          <w:numId w:val="115"/>
        </w:numPr>
        <w:spacing w:after="60"/>
        <w:ind w:left="567" w:hanging="567"/>
        <w:jc w:val="both"/>
        <w:rPr>
          <w:sz w:val="20"/>
          <w:szCs w:val="20"/>
          <w:lang w:eastAsia="sk-SK"/>
        </w:rPr>
      </w:pPr>
      <w:r w:rsidRPr="00357FC2">
        <w:rPr>
          <w:sz w:val="20"/>
          <w:szCs w:val="20"/>
          <w:lang w:eastAsia="sk-SK"/>
        </w:rPr>
        <w:t xml:space="preserve">Zhotoviteľ sa zaväzuje doručiť dielo č. </w:t>
      </w:r>
      <w:r>
        <w:rPr>
          <w:sz w:val="20"/>
          <w:szCs w:val="20"/>
          <w:lang w:eastAsia="sk-SK"/>
        </w:rPr>
        <w:t>4</w:t>
      </w:r>
      <w:r w:rsidRPr="00357FC2">
        <w:rPr>
          <w:sz w:val="20"/>
          <w:szCs w:val="20"/>
          <w:lang w:eastAsia="sk-SK"/>
        </w:rPr>
        <w:t xml:space="preserve"> bez vád po zapracovaní pripomienok zo záverečného prerokovania (v počte vyhotovení a vo formáte podľa bodu 4.8 a 4.9 Prílohy č, 1 k časti B 1 Opis predmetu zákazky) do sídla objednávateľa </w:t>
      </w:r>
      <w:r w:rsidRPr="00357FC2">
        <w:rPr>
          <w:b/>
          <w:sz w:val="20"/>
          <w:szCs w:val="20"/>
          <w:lang w:eastAsia="sk-SK"/>
        </w:rPr>
        <w:t xml:space="preserve">do </w:t>
      </w:r>
      <w:r>
        <w:rPr>
          <w:b/>
          <w:sz w:val="20"/>
          <w:szCs w:val="20"/>
          <w:lang w:eastAsia="sk-SK"/>
        </w:rPr>
        <w:t>360</w:t>
      </w:r>
      <w:r w:rsidRPr="00357FC2">
        <w:rPr>
          <w:b/>
          <w:sz w:val="20"/>
          <w:szCs w:val="20"/>
          <w:lang w:eastAsia="sk-SK"/>
        </w:rPr>
        <w:t xml:space="preserve"> kalendárnych dní odo dňa nadobudnutia účinnosti tejto zmluvy</w:t>
      </w:r>
      <w:r w:rsidRPr="00357FC2">
        <w:rPr>
          <w:sz w:val="20"/>
          <w:szCs w:val="20"/>
          <w:lang w:eastAsia="sk-SK"/>
        </w:rPr>
        <w:t>.</w:t>
      </w:r>
    </w:p>
    <w:p w14:paraId="0CAB0544" w14:textId="77777777" w:rsidR="00403F3B" w:rsidRDefault="00403F3B" w:rsidP="00403F3B">
      <w:pPr>
        <w:spacing w:after="60" w:line="240" w:lineRule="auto"/>
        <w:jc w:val="both"/>
        <w:rPr>
          <w:rFonts w:ascii="Arial" w:hAnsi="Arial"/>
          <w:sz w:val="20"/>
          <w:szCs w:val="20"/>
          <w:lang w:eastAsia="sk-SK"/>
        </w:rPr>
      </w:pPr>
    </w:p>
    <w:p w14:paraId="429F8050" w14:textId="77777777" w:rsidR="000C16AB" w:rsidRPr="006463A5" w:rsidRDefault="000C16AB" w:rsidP="000C16AB">
      <w:pPr>
        <w:spacing w:after="60" w:line="240" w:lineRule="auto"/>
        <w:ind w:left="570"/>
        <w:jc w:val="both"/>
        <w:rPr>
          <w:rFonts w:ascii="Arial" w:hAnsi="Arial"/>
          <w:sz w:val="20"/>
          <w:szCs w:val="20"/>
          <w:lang w:eastAsia="sk-SK"/>
        </w:rPr>
      </w:pPr>
    </w:p>
    <w:p w14:paraId="7C0A558D" w14:textId="23B66D2A"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ČL. </w:t>
      </w:r>
      <w:r w:rsidR="00403F3B">
        <w:rPr>
          <w:rFonts w:ascii="Arial" w:hAnsi="Arial"/>
          <w:b/>
          <w:sz w:val="20"/>
          <w:szCs w:val="24"/>
          <w:lang w:eastAsia="sk-SK"/>
        </w:rPr>
        <w:t>7</w:t>
      </w:r>
    </w:p>
    <w:p w14:paraId="3380EFEB"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CENA DIELA Č. 1, DIELA Č. 2</w:t>
      </w:r>
      <w:r>
        <w:rPr>
          <w:rFonts w:ascii="Arial" w:hAnsi="Arial"/>
          <w:b/>
          <w:sz w:val="20"/>
          <w:szCs w:val="24"/>
          <w:lang w:eastAsia="sk-SK"/>
        </w:rPr>
        <w:t>, DIELA Č. 3</w:t>
      </w:r>
      <w:r w:rsidRPr="006463A5">
        <w:rPr>
          <w:rFonts w:ascii="Arial" w:hAnsi="Arial"/>
          <w:b/>
          <w:sz w:val="20"/>
          <w:szCs w:val="24"/>
          <w:lang w:eastAsia="sk-SK"/>
        </w:rPr>
        <w:t xml:space="preserve"> A DIELA Č. </w:t>
      </w:r>
      <w:r>
        <w:rPr>
          <w:rFonts w:ascii="Arial" w:hAnsi="Arial"/>
          <w:b/>
          <w:sz w:val="20"/>
          <w:szCs w:val="24"/>
          <w:lang w:eastAsia="sk-SK"/>
        </w:rPr>
        <w:t>4</w:t>
      </w:r>
    </w:p>
    <w:p w14:paraId="0F4CC277" w14:textId="754D1A6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PLATOBNÉ A FAKTURAČNÉ PODMIENKY</w:t>
      </w:r>
    </w:p>
    <w:p w14:paraId="29FBBCF0" w14:textId="77777777" w:rsidR="00403F3B" w:rsidRPr="00E57E16" w:rsidRDefault="00403F3B" w:rsidP="00E57E16">
      <w:pPr>
        <w:spacing w:after="60" w:line="240" w:lineRule="auto"/>
        <w:jc w:val="center"/>
        <w:rPr>
          <w:rFonts w:ascii="Arial" w:hAnsi="Arial"/>
          <w:b/>
          <w:sz w:val="20"/>
          <w:szCs w:val="24"/>
          <w:lang w:eastAsia="sk-SK"/>
        </w:rPr>
      </w:pPr>
    </w:p>
    <w:p w14:paraId="78B28AF8" w14:textId="77777777" w:rsidR="00403F3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Cena diela č. 1, diela č. 2, diela č. 3 a diela č. 4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 č. 1, diela č. 2, diela č. 3 a diela č. 4.</w:t>
      </w:r>
    </w:p>
    <w:p w14:paraId="748A54FC" w14:textId="77777777" w:rsidR="00403F3B" w:rsidRDefault="00403F3B" w:rsidP="00403F3B">
      <w:pPr>
        <w:pStyle w:val="Odsekzoznamu"/>
        <w:numPr>
          <w:ilvl w:val="0"/>
          <w:numId w:val="113"/>
        </w:numPr>
        <w:spacing w:after="60"/>
        <w:ind w:left="567" w:hanging="567"/>
        <w:jc w:val="both"/>
        <w:rPr>
          <w:sz w:val="20"/>
          <w:szCs w:val="20"/>
          <w:lang w:eastAsia="sk-SK"/>
        </w:rPr>
      </w:pPr>
      <w:r>
        <w:rPr>
          <w:sz w:val="20"/>
          <w:szCs w:val="20"/>
          <w:lang w:eastAsia="sk-SK"/>
        </w:rPr>
        <w:t>Cena diela podľa tejto Zmlujvy je stanovená nasledovne:</w:t>
      </w:r>
    </w:p>
    <w:p w14:paraId="79EB425A" w14:textId="4F45871C" w:rsidR="00403F3B" w:rsidRPr="006463A5" w:rsidRDefault="00403F3B" w:rsidP="00403F3B">
      <w:pPr>
        <w:tabs>
          <w:tab w:val="left" w:pos="1134"/>
          <w:tab w:val="decimal" w:pos="8505"/>
        </w:tabs>
        <w:spacing w:after="40" w:line="240" w:lineRule="auto"/>
        <w:ind w:left="570"/>
        <w:jc w:val="both"/>
        <w:rPr>
          <w:rFonts w:ascii="Arial" w:hAnsi="Arial"/>
          <w:b/>
          <w:sz w:val="20"/>
          <w:szCs w:val="20"/>
          <w:lang w:eastAsia="sk-SK"/>
        </w:rPr>
      </w:pPr>
      <w:bookmarkStart w:id="73" w:name="_Hlk188947630"/>
      <w:r w:rsidRPr="006463A5">
        <w:rPr>
          <w:rFonts w:ascii="Arial" w:hAnsi="Arial"/>
          <w:b/>
          <w:sz w:val="20"/>
          <w:szCs w:val="20"/>
          <w:lang w:eastAsia="sk-SK"/>
        </w:rPr>
        <w:t xml:space="preserve">a) </w:t>
      </w:r>
      <w:r w:rsidRPr="006463A5">
        <w:rPr>
          <w:rFonts w:ascii="Arial" w:hAnsi="Arial"/>
          <w:b/>
          <w:sz w:val="20"/>
          <w:szCs w:val="20"/>
          <w:lang w:eastAsia="sk-SK"/>
        </w:rPr>
        <w:tab/>
        <w:t xml:space="preserve">Cena </w:t>
      </w:r>
      <w:r>
        <w:rPr>
          <w:rFonts w:ascii="Arial" w:hAnsi="Arial"/>
          <w:b/>
          <w:sz w:val="20"/>
          <w:szCs w:val="20"/>
          <w:lang w:eastAsia="sk-SK"/>
        </w:rPr>
        <w:t xml:space="preserve">1. časti </w:t>
      </w:r>
      <w:r w:rsidRPr="006463A5">
        <w:rPr>
          <w:rFonts w:ascii="Arial" w:hAnsi="Arial"/>
          <w:b/>
          <w:sz w:val="20"/>
          <w:szCs w:val="20"/>
          <w:lang w:eastAsia="sk-SK"/>
        </w:rPr>
        <w:t>diela č. 1 (</w:t>
      </w:r>
      <w:r w:rsidR="00EE147E">
        <w:rPr>
          <w:rFonts w:ascii="Arial" w:hAnsi="Arial"/>
          <w:b/>
          <w:sz w:val="20"/>
          <w:szCs w:val="20"/>
          <w:lang w:eastAsia="sk-SK"/>
        </w:rPr>
        <w:t>P</w:t>
      </w:r>
      <w:r>
        <w:rPr>
          <w:rFonts w:ascii="Arial" w:hAnsi="Arial"/>
          <w:b/>
          <w:sz w:val="20"/>
          <w:szCs w:val="20"/>
          <w:lang w:eastAsia="sk-SK"/>
        </w:rPr>
        <w:t>S</w:t>
      </w:r>
      <w:r w:rsidRPr="006463A5">
        <w:rPr>
          <w:rFonts w:ascii="Arial" w:hAnsi="Arial"/>
          <w:b/>
          <w:sz w:val="20"/>
          <w:szCs w:val="20"/>
          <w:lang w:eastAsia="sk-SK"/>
        </w:rPr>
        <w:t>) bez DPH v EUR:</w:t>
      </w:r>
      <w:r w:rsidRPr="006463A5">
        <w:rPr>
          <w:rFonts w:ascii="Arial" w:hAnsi="Arial"/>
          <w:b/>
          <w:sz w:val="20"/>
          <w:szCs w:val="20"/>
          <w:lang w:eastAsia="sk-SK"/>
        </w:rPr>
        <w:tab/>
        <w:t>[doplniť]</w:t>
      </w:r>
    </w:p>
    <w:p w14:paraId="515D6BCF"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lastRenderedPageBreak/>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07FDBA72" w14:textId="46AF9893"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 xml:space="preserve">Cena </w:t>
      </w:r>
      <w:r w:rsidR="00EE147E">
        <w:rPr>
          <w:rFonts w:ascii="Arial" w:hAnsi="Arial"/>
          <w:sz w:val="20"/>
          <w:szCs w:val="24"/>
          <w:lang w:eastAsia="sk-SK"/>
        </w:rPr>
        <w:t>P</w:t>
      </w:r>
      <w:r>
        <w:rPr>
          <w:rFonts w:ascii="Arial" w:hAnsi="Arial"/>
          <w:sz w:val="20"/>
          <w:szCs w:val="24"/>
          <w:lang w:eastAsia="sk-SK"/>
        </w:rPr>
        <w:t>S</w:t>
      </w:r>
      <w:r w:rsidRPr="006463A5">
        <w:rPr>
          <w:rFonts w:ascii="Arial" w:hAnsi="Arial"/>
          <w:sz w:val="20"/>
          <w:szCs w:val="24"/>
          <w:lang w:eastAsia="sk-SK"/>
        </w:rPr>
        <w:t xml:space="preserve"> vrátane DPH v EUR: </w:t>
      </w:r>
      <w:r w:rsidRPr="006463A5">
        <w:rPr>
          <w:rFonts w:ascii="Arial" w:hAnsi="Arial"/>
          <w:sz w:val="20"/>
          <w:szCs w:val="24"/>
          <w:lang w:eastAsia="sk-SK"/>
        </w:rPr>
        <w:tab/>
        <w:t>[doplniť]</w:t>
      </w:r>
    </w:p>
    <w:p w14:paraId="2BE65D84" w14:textId="77777777" w:rsidR="00403F3B" w:rsidRPr="006463A5"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(slovom: [doplniť] eur)</w:t>
      </w:r>
    </w:p>
    <w:p w14:paraId="3F9E49F9" w14:textId="57BDC281" w:rsidR="00403F3B" w:rsidRDefault="00403F3B" w:rsidP="00403F3B">
      <w:pPr>
        <w:tabs>
          <w:tab w:val="decimal" w:pos="8505"/>
        </w:tabs>
        <w:spacing w:after="40" w:line="240" w:lineRule="auto"/>
        <w:ind w:left="1134" w:hanging="567"/>
        <w:jc w:val="both"/>
        <w:rPr>
          <w:rFonts w:ascii="Arial" w:hAnsi="Arial"/>
          <w:b/>
          <w:sz w:val="20"/>
          <w:szCs w:val="20"/>
          <w:lang w:eastAsia="sk-SK"/>
        </w:rPr>
      </w:pPr>
      <w:r w:rsidRPr="006463A5">
        <w:rPr>
          <w:rFonts w:ascii="Arial" w:hAnsi="Arial"/>
          <w:b/>
          <w:sz w:val="20"/>
          <w:szCs w:val="24"/>
          <w:lang w:eastAsia="sk-SK"/>
        </w:rPr>
        <w:t>b)</w:t>
      </w:r>
      <w:r w:rsidRPr="006463A5">
        <w:rPr>
          <w:rFonts w:ascii="Arial" w:hAnsi="Arial"/>
          <w:b/>
          <w:sz w:val="20"/>
          <w:szCs w:val="24"/>
          <w:lang w:eastAsia="sk-SK"/>
        </w:rPr>
        <w:tab/>
      </w:r>
      <w:r w:rsidRPr="006463A5">
        <w:rPr>
          <w:rFonts w:ascii="Arial" w:hAnsi="Arial"/>
          <w:b/>
          <w:sz w:val="20"/>
          <w:szCs w:val="20"/>
          <w:lang w:eastAsia="sk-SK"/>
        </w:rPr>
        <w:t xml:space="preserve">Cena </w:t>
      </w:r>
      <w:r>
        <w:rPr>
          <w:rFonts w:ascii="Arial" w:hAnsi="Arial"/>
          <w:b/>
          <w:sz w:val="20"/>
          <w:szCs w:val="20"/>
          <w:lang w:eastAsia="sk-SK"/>
        </w:rPr>
        <w:t xml:space="preserve">2. časti </w:t>
      </w:r>
      <w:r w:rsidRPr="006463A5">
        <w:rPr>
          <w:rFonts w:ascii="Arial" w:hAnsi="Arial"/>
          <w:b/>
          <w:sz w:val="20"/>
          <w:szCs w:val="20"/>
          <w:lang w:eastAsia="sk-SK"/>
        </w:rPr>
        <w:t>diela č. 1 (</w:t>
      </w:r>
      <w:r>
        <w:rPr>
          <w:rFonts w:ascii="Arial" w:hAnsi="Arial"/>
          <w:b/>
          <w:sz w:val="20"/>
          <w:szCs w:val="20"/>
          <w:lang w:eastAsia="sk-SK"/>
        </w:rPr>
        <w:t>G1</w:t>
      </w:r>
      <w:r w:rsidR="00EE147E">
        <w:rPr>
          <w:rFonts w:ascii="Arial" w:hAnsi="Arial"/>
          <w:b/>
          <w:sz w:val="20"/>
          <w:szCs w:val="20"/>
          <w:lang w:eastAsia="sk-SK"/>
        </w:rPr>
        <w:t xml:space="preserve">, </w:t>
      </w:r>
      <w:r>
        <w:rPr>
          <w:rFonts w:ascii="Arial" w:hAnsi="Arial"/>
          <w:b/>
          <w:sz w:val="20"/>
          <w:szCs w:val="20"/>
          <w:lang w:eastAsia="sk-SK"/>
        </w:rPr>
        <w:t>G2</w:t>
      </w:r>
      <w:r w:rsidR="00EE147E">
        <w:rPr>
          <w:rFonts w:ascii="Arial" w:hAnsi="Arial"/>
          <w:b/>
          <w:sz w:val="20"/>
          <w:szCs w:val="20"/>
          <w:lang w:eastAsia="sk-SK"/>
        </w:rPr>
        <w:t xml:space="preserve">, </w:t>
      </w:r>
      <w:r>
        <w:rPr>
          <w:rFonts w:ascii="Arial" w:hAnsi="Arial"/>
          <w:b/>
          <w:sz w:val="20"/>
          <w:szCs w:val="20"/>
          <w:lang w:eastAsia="sk-SK"/>
        </w:rPr>
        <w:t>G3</w:t>
      </w:r>
      <w:r w:rsidRPr="006463A5">
        <w:rPr>
          <w:rFonts w:ascii="Arial" w:hAnsi="Arial"/>
          <w:b/>
          <w:sz w:val="20"/>
          <w:szCs w:val="20"/>
          <w:lang w:eastAsia="sk-SK"/>
        </w:rPr>
        <w:t>) bez DPH v EUR:</w:t>
      </w:r>
      <w:r w:rsidRPr="006463A5">
        <w:rPr>
          <w:rFonts w:ascii="Arial" w:hAnsi="Arial"/>
          <w:b/>
          <w:sz w:val="20"/>
          <w:szCs w:val="20"/>
          <w:lang w:eastAsia="sk-SK"/>
        </w:rPr>
        <w:tab/>
        <w:t>[doplniť]</w:t>
      </w:r>
    </w:p>
    <w:p w14:paraId="3688B810" w14:textId="77777777" w:rsidR="00403F3B" w:rsidRPr="002070CB" w:rsidRDefault="00403F3B" w:rsidP="00403F3B">
      <w:pPr>
        <w:tabs>
          <w:tab w:val="decimal" w:pos="8505"/>
        </w:tabs>
        <w:spacing w:after="40" w:line="240" w:lineRule="auto"/>
        <w:ind w:left="1134" w:hanging="567"/>
        <w:jc w:val="both"/>
        <w:rPr>
          <w:rFonts w:ascii="Arial" w:hAnsi="Arial"/>
          <w:sz w:val="20"/>
          <w:szCs w:val="24"/>
          <w:lang w:eastAsia="sk-SK"/>
        </w:rPr>
      </w:pPr>
      <w:r>
        <w:rPr>
          <w:rFonts w:ascii="Arial" w:hAnsi="Arial"/>
          <w:sz w:val="20"/>
          <w:szCs w:val="24"/>
          <w:lang w:eastAsia="sk-SK"/>
        </w:rPr>
        <w:tab/>
      </w:r>
      <w:r w:rsidRPr="002070CB">
        <w:rPr>
          <w:rFonts w:ascii="Arial" w:hAnsi="Arial"/>
          <w:sz w:val="20"/>
          <w:szCs w:val="24"/>
          <w:lang w:eastAsia="sk-SK"/>
        </w:rPr>
        <w:t>Sadzba DPH 2</w:t>
      </w:r>
      <w:r>
        <w:rPr>
          <w:rFonts w:ascii="Arial" w:hAnsi="Arial"/>
          <w:sz w:val="20"/>
          <w:szCs w:val="24"/>
          <w:lang w:eastAsia="sk-SK"/>
        </w:rPr>
        <w:t>3</w:t>
      </w:r>
      <w:r w:rsidRPr="002070CB">
        <w:rPr>
          <w:rFonts w:ascii="Arial" w:hAnsi="Arial"/>
          <w:sz w:val="20"/>
          <w:szCs w:val="24"/>
          <w:lang w:eastAsia="sk-SK"/>
        </w:rPr>
        <w:t>% v EUR:</w:t>
      </w:r>
      <w:r w:rsidRPr="002070CB">
        <w:rPr>
          <w:rFonts w:ascii="Arial" w:hAnsi="Arial"/>
          <w:sz w:val="20"/>
          <w:szCs w:val="24"/>
          <w:lang w:eastAsia="sk-SK"/>
        </w:rPr>
        <w:tab/>
        <w:t>[doplniť]</w:t>
      </w:r>
    </w:p>
    <w:p w14:paraId="360A1927" w14:textId="597D2A19" w:rsidR="00403F3B" w:rsidRDefault="00403F3B" w:rsidP="00403F3B">
      <w:pPr>
        <w:tabs>
          <w:tab w:val="decimal" w:pos="8505"/>
        </w:tabs>
        <w:spacing w:after="40" w:line="240" w:lineRule="auto"/>
        <w:ind w:left="1134" w:hanging="567"/>
        <w:jc w:val="both"/>
        <w:rPr>
          <w:rFonts w:ascii="Arial" w:hAnsi="Arial"/>
          <w:sz w:val="20"/>
          <w:szCs w:val="24"/>
          <w:lang w:eastAsia="sk-SK"/>
        </w:rPr>
      </w:pPr>
      <w:r w:rsidRPr="002070CB">
        <w:rPr>
          <w:rFonts w:ascii="Arial" w:hAnsi="Arial"/>
          <w:sz w:val="20"/>
          <w:szCs w:val="24"/>
          <w:lang w:eastAsia="sk-SK"/>
        </w:rPr>
        <w:tab/>
        <w:t xml:space="preserve">Cena </w:t>
      </w:r>
      <w:r w:rsidR="00EE147E" w:rsidRPr="00F4030C">
        <w:rPr>
          <w:rFonts w:ascii="Arial" w:hAnsi="Arial"/>
          <w:sz w:val="20"/>
          <w:szCs w:val="20"/>
          <w:lang w:eastAsia="sk-SK"/>
        </w:rPr>
        <w:t>G1, G2, G3</w:t>
      </w:r>
      <w:r w:rsidRPr="002070CB">
        <w:rPr>
          <w:rFonts w:ascii="Arial" w:hAnsi="Arial"/>
          <w:sz w:val="20"/>
          <w:szCs w:val="24"/>
          <w:lang w:eastAsia="sk-SK"/>
        </w:rPr>
        <w:t xml:space="preserve"> vrátane DPH v EUR: </w:t>
      </w:r>
      <w:r w:rsidRPr="002070CB">
        <w:rPr>
          <w:rFonts w:ascii="Arial" w:hAnsi="Arial"/>
          <w:sz w:val="20"/>
          <w:szCs w:val="24"/>
          <w:lang w:eastAsia="sk-SK"/>
        </w:rPr>
        <w:tab/>
        <w:t>[doplniť]</w:t>
      </w:r>
    </w:p>
    <w:p w14:paraId="3C73B0C1" w14:textId="77777777" w:rsidR="00403F3B" w:rsidRPr="002070CB" w:rsidRDefault="00403F3B" w:rsidP="00403F3B">
      <w:pPr>
        <w:spacing w:after="40" w:line="240" w:lineRule="auto"/>
        <w:ind w:left="1134"/>
        <w:jc w:val="both"/>
        <w:rPr>
          <w:rFonts w:ascii="Arial" w:hAnsi="Arial"/>
          <w:sz w:val="20"/>
          <w:szCs w:val="24"/>
          <w:lang w:eastAsia="sk-SK"/>
        </w:rPr>
      </w:pPr>
      <w:r w:rsidRPr="006463A5">
        <w:rPr>
          <w:rFonts w:ascii="Arial" w:hAnsi="Arial"/>
          <w:sz w:val="20"/>
          <w:szCs w:val="24"/>
          <w:lang w:eastAsia="sk-SK"/>
        </w:rPr>
        <w:t>(slovom: [doplniť] eur)</w:t>
      </w:r>
    </w:p>
    <w:p w14:paraId="3D50AFCF" w14:textId="77777777" w:rsidR="00403F3B" w:rsidRPr="006463A5"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c)</w:t>
      </w:r>
      <w:r>
        <w:rPr>
          <w:rFonts w:ascii="Arial" w:hAnsi="Arial"/>
          <w:b/>
          <w:sz w:val="20"/>
          <w:szCs w:val="24"/>
          <w:lang w:eastAsia="sk-SK"/>
        </w:rPr>
        <w:tab/>
      </w:r>
      <w:r w:rsidRPr="006463A5">
        <w:rPr>
          <w:rFonts w:ascii="Arial" w:hAnsi="Arial"/>
          <w:b/>
          <w:sz w:val="20"/>
          <w:szCs w:val="24"/>
          <w:lang w:eastAsia="sk-SK"/>
        </w:rPr>
        <w:t>Cena diela č. 2 (DSZ) bez DPH v EUR:</w:t>
      </w:r>
      <w:r w:rsidRPr="006463A5">
        <w:rPr>
          <w:rFonts w:ascii="Arial" w:hAnsi="Arial"/>
          <w:b/>
          <w:sz w:val="20"/>
          <w:szCs w:val="24"/>
          <w:lang w:eastAsia="sk-SK"/>
        </w:rPr>
        <w:tab/>
        <w:t>[doplniť]</w:t>
      </w:r>
      <w:r w:rsidRPr="006463A5">
        <w:rPr>
          <w:rFonts w:ascii="Arial" w:hAnsi="Arial"/>
          <w:b/>
          <w:sz w:val="20"/>
          <w:szCs w:val="24"/>
          <w:lang w:eastAsia="sk-SK"/>
        </w:rPr>
        <w:tab/>
      </w:r>
    </w:p>
    <w:p w14:paraId="5B756DEA"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r w:rsidRPr="006463A5">
        <w:rPr>
          <w:rFonts w:ascii="Arial" w:hAnsi="Arial"/>
          <w:sz w:val="20"/>
          <w:szCs w:val="24"/>
          <w:lang w:eastAsia="sk-SK"/>
        </w:rPr>
        <w:tab/>
      </w:r>
    </w:p>
    <w:p w14:paraId="4306A26B"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Cena</w:t>
      </w:r>
      <w:r>
        <w:rPr>
          <w:rFonts w:ascii="Arial" w:hAnsi="Arial"/>
          <w:sz w:val="20"/>
          <w:szCs w:val="24"/>
          <w:lang w:eastAsia="sk-SK"/>
        </w:rPr>
        <w:t xml:space="preserve"> DSZ</w:t>
      </w:r>
      <w:r w:rsidRPr="006463A5">
        <w:rPr>
          <w:rFonts w:ascii="Arial" w:hAnsi="Arial"/>
          <w:sz w:val="20"/>
          <w:szCs w:val="24"/>
          <w:lang w:eastAsia="sk-SK"/>
        </w:rPr>
        <w:t xml:space="preserve"> vrátane DPH v EUR:</w:t>
      </w:r>
      <w:r w:rsidRPr="006463A5">
        <w:rPr>
          <w:rFonts w:ascii="Arial" w:hAnsi="Arial"/>
          <w:sz w:val="20"/>
          <w:szCs w:val="24"/>
          <w:lang w:eastAsia="sk-SK"/>
        </w:rPr>
        <w:tab/>
        <w:t>[doplniť]</w:t>
      </w:r>
    </w:p>
    <w:p w14:paraId="7091B8BC" w14:textId="77777777" w:rsidR="00403F3B" w:rsidRPr="006463A5"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 xml:space="preserve"> </w:t>
      </w:r>
      <w:r w:rsidRPr="006463A5">
        <w:rPr>
          <w:rFonts w:ascii="Arial" w:hAnsi="Arial"/>
          <w:sz w:val="20"/>
          <w:szCs w:val="24"/>
          <w:lang w:eastAsia="sk-SK"/>
        </w:rPr>
        <w:tab/>
        <w:t>(slovom: [doplniť] eur)</w:t>
      </w:r>
    </w:p>
    <w:p w14:paraId="21690AA5" w14:textId="2AE05DAD" w:rsidR="00403F3B" w:rsidRPr="006463A5"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d</w:t>
      </w:r>
      <w:r w:rsidRPr="006463A5">
        <w:rPr>
          <w:rFonts w:ascii="Arial" w:hAnsi="Arial"/>
          <w:b/>
          <w:sz w:val="20"/>
          <w:szCs w:val="24"/>
          <w:lang w:eastAsia="sk-SK"/>
        </w:rPr>
        <w:t>)</w:t>
      </w:r>
      <w:r w:rsidRPr="006463A5">
        <w:rPr>
          <w:rFonts w:ascii="Arial" w:hAnsi="Arial"/>
          <w:b/>
          <w:sz w:val="20"/>
          <w:szCs w:val="24"/>
          <w:lang w:eastAsia="sk-SK"/>
        </w:rPr>
        <w:tab/>
        <w:t>Cena diela č. 3 (</w:t>
      </w:r>
      <w:r w:rsidR="00247E1C">
        <w:rPr>
          <w:rFonts w:ascii="Arial" w:hAnsi="Arial"/>
          <w:b/>
          <w:sz w:val="20"/>
          <w:szCs w:val="24"/>
          <w:lang w:eastAsia="sk-SK"/>
        </w:rPr>
        <w:t>Oznámenie 8a</w:t>
      </w:r>
      <w:r w:rsidRPr="006463A5">
        <w:rPr>
          <w:rFonts w:ascii="Arial" w:hAnsi="Arial"/>
          <w:b/>
          <w:sz w:val="20"/>
          <w:szCs w:val="24"/>
          <w:lang w:eastAsia="sk-SK"/>
        </w:rPr>
        <w:t>) bez DPH v EUR:</w:t>
      </w:r>
      <w:r w:rsidRPr="006463A5">
        <w:rPr>
          <w:rFonts w:ascii="Arial" w:hAnsi="Arial"/>
          <w:b/>
          <w:sz w:val="20"/>
          <w:szCs w:val="24"/>
          <w:lang w:eastAsia="sk-SK"/>
        </w:rPr>
        <w:tab/>
        <w:t>[doplniť]</w:t>
      </w:r>
    </w:p>
    <w:p w14:paraId="55CA29A4"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47AC6047" w14:textId="04ACF79F"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 xml:space="preserve">Cena </w:t>
      </w:r>
      <w:r w:rsidR="00247E1C">
        <w:rPr>
          <w:rFonts w:ascii="Arial" w:hAnsi="Arial"/>
          <w:sz w:val="20"/>
          <w:szCs w:val="24"/>
          <w:lang w:eastAsia="sk-SK"/>
        </w:rPr>
        <w:t>Oznámenie 8a</w:t>
      </w:r>
      <w:r w:rsidRPr="006463A5">
        <w:rPr>
          <w:rFonts w:ascii="Arial" w:hAnsi="Arial"/>
          <w:sz w:val="20"/>
          <w:szCs w:val="24"/>
          <w:lang w:eastAsia="sk-SK"/>
        </w:rPr>
        <w:t xml:space="preserve"> vrátane DPH v EUR:</w:t>
      </w:r>
      <w:r w:rsidRPr="006463A5">
        <w:rPr>
          <w:rFonts w:ascii="Arial" w:hAnsi="Arial"/>
          <w:sz w:val="20"/>
          <w:szCs w:val="24"/>
          <w:lang w:eastAsia="sk-SK"/>
        </w:rPr>
        <w:tab/>
        <w:t>[doplniť]</w:t>
      </w:r>
    </w:p>
    <w:p w14:paraId="3AF66C9E" w14:textId="77777777" w:rsidR="00403F3B"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 xml:space="preserve"> </w:t>
      </w:r>
      <w:r w:rsidRPr="006463A5">
        <w:rPr>
          <w:rFonts w:ascii="Arial" w:hAnsi="Arial"/>
          <w:sz w:val="20"/>
          <w:szCs w:val="24"/>
          <w:lang w:eastAsia="sk-SK"/>
        </w:rPr>
        <w:tab/>
        <w:t>(slovom: [doplniť] eur)</w:t>
      </w:r>
    </w:p>
    <w:p w14:paraId="1AB1C7A9" w14:textId="77777777" w:rsidR="00403F3B" w:rsidRPr="002070CB"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e)</w:t>
      </w:r>
      <w:r>
        <w:rPr>
          <w:rFonts w:ascii="Arial" w:hAnsi="Arial"/>
          <w:b/>
          <w:sz w:val="20"/>
          <w:szCs w:val="24"/>
          <w:lang w:eastAsia="sk-SK"/>
        </w:rPr>
        <w:tab/>
      </w:r>
      <w:r w:rsidRPr="002070CB">
        <w:rPr>
          <w:rFonts w:ascii="Arial" w:hAnsi="Arial"/>
          <w:b/>
          <w:sz w:val="20"/>
          <w:szCs w:val="24"/>
          <w:lang w:eastAsia="sk-SK"/>
        </w:rPr>
        <w:t>Cena diela č. 4 (Bezpečnostný audit) bez DPH v EUR:</w:t>
      </w:r>
      <w:r w:rsidRPr="002070CB">
        <w:rPr>
          <w:rFonts w:ascii="Arial" w:hAnsi="Arial"/>
          <w:b/>
          <w:sz w:val="20"/>
          <w:szCs w:val="24"/>
          <w:lang w:eastAsia="sk-SK"/>
        </w:rPr>
        <w:tab/>
        <w:t>[doplniť]</w:t>
      </w:r>
    </w:p>
    <w:p w14:paraId="31456534"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4E484851" w14:textId="31C4F419"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 xml:space="preserve">Cena </w:t>
      </w:r>
      <w:r w:rsidR="00661329">
        <w:rPr>
          <w:rFonts w:ascii="Arial" w:hAnsi="Arial"/>
          <w:sz w:val="20"/>
          <w:szCs w:val="24"/>
          <w:lang w:eastAsia="sk-SK"/>
        </w:rPr>
        <w:t>Bezpečnostný audit</w:t>
      </w:r>
      <w:r w:rsidRPr="006463A5">
        <w:rPr>
          <w:rFonts w:ascii="Arial" w:hAnsi="Arial"/>
          <w:sz w:val="20"/>
          <w:szCs w:val="24"/>
          <w:lang w:eastAsia="sk-SK"/>
        </w:rPr>
        <w:t xml:space="preserve"> vrátane DPH v EUR:</w:t>
      </w:r>
      <w:r w:rsidRPr="006463A5">
        <w:rPr>
          <w:rFonts w:ascii="Arial" w:hAnsi="Arial"/>
          <w:sz w:val="20"/>
          <w:szCs w:val="24"/>
          <w:lang w:eastAsia="sk-SK"/>
        </w:rPr>
        <w:tab/>
        <w:t>[doplniť]</w:t>
      </w:r>
    </w:p>
    <w:p w14:paraId="460B2FC1" w14:textId="77777777" w:rsidR="00403F3B" w:rsidRPr="006463A5"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 xml:space="preserve"> </w:t>
      </w:r>
      <w:r w:rsidRPr="006463A5">
        <w:rPr>
          <w:rFonts w:ascii="Arial" w:hAnsi="Arial"/>
          <w:sz w:val="20"/>
          <w:szCs w:val="24"/>
          <w:lang w:eastAsia="sk-SK"/>
        </w:rPr>
        <w:tab/>
        <w:t>(slovom: [doplniť] eur)</w:t>
      </w:r>
    </w:p>
    <w:p w14:paraId="3633E145" w14:textId="77777777" w:rsidR="00403F3B" w:rsidRPr="006463A5"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f</w:t>
      </w:r>
      <w:r w:rsidRPr="006463A5">
        <w:rPr>
          <w:rFonts w:ascii="Arial" w:hAnsi="Arial"/>
          <w:b/>
          <w:sz w:val="20"/>
          <w:szCs w:val="24"/>
          <w:lang w:eastAsia="sk-SK"/>
        </w:rPr>
        <w:t>)</w:t>
      </w:r>
      <w:r w:rsidRPr="006463A5">
        <w:rPr>
          <w:rFonts w:ascii="Arial" w:hAnsi="Arial"/>
          <w:b/>
          <w:sz w:val="20"/>
          <w:szCs w:val="24"/>
          <w:lang w:eastAsia="sk-SK"/>
        </w:rPr>
        <w:tab/>
        <w:t>Celková cena bez DPH v EUR:</w:t>
      </w:r>
      <w:r w:rsidRPr="006463A5">
        <w:rPr>
          <w:rFonts w:ascii="Arial" w:hAnsi="Arial"/>
          <w:b/>
          <w:sz w:val="20"/>
          <w:szCs w:val="24"/>
          <w:lang w:eastAsia="sk-SK"/>
        </w:rPr>
        <w:tab/>
        <w:t>[doplniť]</w:t>
      </w:r>
    </w:p>
    <w:p w14:paraId="7F55EBF4"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1E49F251"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Celková cena vrátane DPH v EUR:</w:t>
      </w:r>
      <w:r w:rsidRPr="006463A5">
        <w:rPr>
          <w:rFonts w:ascii="Arial" w:hAnsi="Arial"/>
          <w:sz w:val="20"/>
          <w:szCs w:val="24"/>
          <w:lang w:eastAsia="sk-SK"/>
        </w:rPr>
        <w:tab/>
        <w:t>[doplniť]</w:t>
      </w:r>
    </w:p>
    <w:p w14:paraId="15E1DEE0" w14:textId="77777777" w:rsidR="00403F3B" w:rsidRPr="002A02D9" w:rsidRDefault="00403F3B" w:rsidP="00403F3B">
      <w:pPr>
        <w:spacing w:after="40" w:line="240" w:lineRule="auto"/>
        <w:ind w:left="1134" w:hanging="567"/>
        <w:jc w:val="both"/>
        <w:rPr>
          <w:sz w:val="20"/>
          <w:szCs w:val="20"/>
          <w:lang w:eastAsia="sk-SK"/>
        </w:rPr>
      </w:pPr>
      <w:r w:rsidRPr="006463A5">
        <w:rPr>
          <w:rFonts w:ascii="Arial" w:hAnsi="Arial"/>
          <w:sz w:val="20"/>
          <w:szCs w:val="24"/>
          <w:lang w:eastAsia="sk-SK"/>
        </w:rPr>
        <w:tab/>
        <w:t>(slovom: [doplniť] eur)</w:t>
      </w:r>
      <w:bookmarkEnd w:id="73"/>
    </w:p>
    <w:p w14:paraId="152FFBDD" w14:textId="77777777" w:rsidR="00403F3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w:t>
      </w:r>
    </w:p>
    <w:p w14:paraId="6CDE0182" w14:textId="65046643" w:rsidR="00403F3B" w:rsidRDefault="00403F3B" w:rsidP="00845946">
      <w:pPr>
        <w:pStyle w:val="Odsekzoznamu"/>
        <w:numPr>
          <w:ilvl w:val="0"/>
          <w:numId w:val="114"/>
        </w:numPr>
        <w:spacing w:after="60"/>
        <w:ind w:left="1134" w:hanging="578"/>
        <w:jc w:val="both"/>
        <w:rPr>
          <w:sz w:val="20"/>
          <w:szCs w:val="20"/>
          <w:lang w:eastAsia="sk-SK"/>
        </w:rPr>
      </w:pPr>
      <w:r w:rsidRPr="00357FC2">
        <w:rPr>
          <w:sz w:val="20"/>
          <w:szCs w:val="20"/>
          <w:lang w:eastAsia="sk-SK"/>
        </w:rPr>
        <w:t xml:space="preserve">v zmysle bodu </w:t>
      </w:r>
      <w:r>
        <w:rPr>
          <w:sz w:val="20"/>
          <w:szCs w:val="20"/>
          <w:lang w:eastAsia="sk-SK"/>
        </w:rPr>
        <w:t>7</w:t>
      </w:r>
      <w:r w:rsidRPr="00357FC2">
        <w:rPr>
          <w:sz w:val="20"/>
          <w:szCs w:val="20"/>
          <w:lang w:eastAsia="sk-SK"/>
        </w:rPr>
        <w:t xml:space="preserve">.2 písm. a) tohto článku za </w:t>
      </w:r>
      <w:r w:rsidR="00EE147E">
        <w:rPr>
          <w:sz w:val="20"/>
          <w:szCs w:val="20"/>
          <w:lang w:eastAsia="sk-SK"/>
        </w:rPr>
        <w:t>P</w:t>
      </w:r>
      <w:r w:rsidRPr="00357FC2">
        <w:rPr>
          <w:sz w:val="20"/>
          <w:szCs w:val="20"/>
          <w:lang w:eastAsia="sk-SK"/>
        </w:rPr>
        <w:t>S na základe preberacieho protokolu k</w:t>
      </w:r>
      <w:r>
        <w:rPr>
          <w:sz w:val="20"/>
          <w:szCs w:val="20"/>
          <w:lang w:eastAsia="sk-SK"/>
        </w:rPr>
        <w:t xml:space="preserve"> 1. časti diela </w:t>
      </w:r>
      <w:r w:rsidRPr="00357FC2">
        <w:rPr>
          <w:sz w:val="20"/>
          <w:szCs w:val="20"/>
          <w:lang w:eastAsia="sk-SK"/>
        </w:rPr>
        <w:t xml:space="preserve">č. 1 v celosti </w:t>
      </w:r>
      <w:r w:rsidR="00EE147E">
        <w:rPr>
          <w:sz w:val="20"/>
          <w:szCs w:val="20"/>
          <w:lang w:eastAsia="sk-SK"/>
        </w:rPr>
        <w:t>P</w:t>
      </w:r>
      <w:r w:rsidRPr="00357FC2">
        <w:rPr>
          <w:sz w:val="20"/>
          <w:szCs w:val="20"/>
          <w:lang w:eastAsia="sk-SK"/>
        </w:rPr>
        <w:t>S v rozsahu bodov 3.1 až 3.5 tejto časti zmluvy, podpísaného oboma zmluvnými stranami podľa čl. 2, bod 2.1 až 2.10 časti 2 tejto zmluvy</w:t>
      </w:r>
    </w:p>
    <w:p w14:paraId="1BECC939" w14:textId="741CEFDF" w:rsidR="00403F3B" w:rsidRDefault="00403F3B" w:rsidP="00845946">
      <w:pPr>
        <w:pStyle w:val="Odsekzoznamu"/>
        <w:numPr>
          <w:ilvl w:val="0"/>
          <w:numId w:val="114"/>
        </w:numPr>
        <w:spacing w:after="60"/>
        <w:ind w:left="1134" w:hanging="578"/>
        <w:jc w:val="both"/>
        <w:rPr>
          <w:sz w:val="20"/>
          <w:szCs w:val="20"/>
          <w:lang w:eastAsia="sk-SK"/>
        </w:rPr>
      </w:pPr>
      <w:r w:rsidRPr="00014CE5">
        <w:rPr>
          <w:sz w:val="20"/>
          <w:szCs w:val="20"/>
          <w:lang w:eastAsia="sk-SK"/>
        </w:rPr>
        <w:t xml:space="preserve">v zmysle bodu 7.2 písm. b) tohto článku za </w:t>
      </w:r>
      <w:r>
        <w:rPr>
          <w:sz w:val="20"/>
          <w:szCs w:val="20"/>
          <w:lang w:eastAsia="sk-SK"/>
        </w:rPr>
        <w:t>G1</w:t>
      </w:r>
      <w:r w:rsidR="007C5E7E">
        <w:rPr>
          <w:sz w:val="20"/>
          <w:szCs w:val="20"/>
          <w:lang w:eastAsia="sk-SK"/>
        </w:rPr>
        <w:t xml:space="preserve">, </w:t>
      </w:r>
      <w:r>
        <w:rPr>
          <w:sz w:val="20"/>
          <w:szCs w:val="20"/>
          <w:lang w:eastAsia="sk-SK"/>
        </w:rPr>
        <w:t>G2</w:t>
      </w:r>
      <w:r w:rsidR="007C5E7E">
        <w:rPr>
          <w:sz w:val="20"/>
          <w:szCs w:val="20"/>
          <w:lang w:eastAsia="sk-SK"/>
        </w:rPr>
        <w:t xml:space="preserve">, </w:t>
      </w:r>
      <w:r>
        <w:rPr>
          <w:sz w:val="20"/>
          <w:szCs w:val="20"/>
          <w:lang w:eastAsia="sk-SK"/>
        </w:rPr>
        <w:t>G3</w:t>
      </w:r>
      <w:r w:rsidRPr="00014CE5">
        <w:rPr>
          <w:sz w:val="20"/>
          <w:szCs w:val="20"/>
          <w:lang w:eastAsia="sk-SK"/>
        </w:rPr>
        <w:t xml:space="preserve"> na základe preberacieho protokolu k 2. časti diela č. 1, podpísaného oboma zmluvnými stranami podľa čl. 2, bod 2.1 až 2.10 časti 2 tejto zmluvy. </w:t>
      </w:r>
    </w:p>
    <w:p w14:paraId="65F03FE2" w14:textId="77777777" w:rsidR="00403F3B" w:rsidRPr="00014CE5" w:rsidRDefault="00403F3B" w:rsidP="00403F3B">
      <w:pPr>
        <w:pStyle w:val="Odsekzoznamu"/>
        <w:spacing w:after="60"/>
        <w:ind w:left="567"/>
        <w:jc w:val="both"/>
        <w:rPr>
          <w:sz w:val="20"/>
          <w:szCs w:val="20"/>
          <w:lang w:eastAsia="sk-SK"/>
        </w:rPr>
      </w:pPr>
      <w:r w:rsidRPr="00014CE5">
        <w:rPr>
          <w:sz w:val="20"/>
          <w:szCs w:val="20"/>
          <w:lang w:eastAsia="sk-SK"/>
        </w:rPr>
        <w:t xml:space="preserve">Na účely fakturácie </w:t>
      </w:r>
      <w:r>
        <w:rPr>
          <w:sz w:val="20"/>
          <w:szCs w:val="20"/>
          <w:lang w:eastAsia="sk-SK"/>
        </w:rPr>
        <w:t xml:space="preserve">podľa písm. a) tohto bodu </w:t>
      </w:r>
      <w:r w:rsidRPr="00014CE5">
        <w:rPr>
          <w:sz w:val="20"/>
          <w:szCs w:val="20"/>
          <w:lang w:eastAsia="sk-SK"/>
        </w:rPr>
        <w:t xml:space="preserve">sa za deň dodania </w:t>
      </w:r>
      <w:r>
        <w:rPr>
          <w:sz w:val="20"/>
          <w:szCs w:val="20"/>
          <w:lang w:eastAsia="sk-SK"/>
        </w:rPr>
        <w:t xml:space="preserve">1. časti </w:t>
      </w:r>
      <w:r w:rsidRPr="00014CE5">
        <w:rPr>
          <w:sz w:val="20"/>
          <w:szCs w:val="20"/>
          <w:lang w:eastAsia="sk-SK"/>
        </w:rPr>
        <w:t>diela č. 1  považuje deň podpísania preberacieho protokolu</w:t>
      </w:r>
      <w:r>
        <w:rPr>
          <w:sz w:val="20"/>
          <w:szCs w:val="20"/>
          <w:lang w:eastAsia="sk-SK"/>
        </w:rPr>
        <w:t xml:space="preserve"> k tejto časti diela č. 1</w:t>
      </w:r>
      <w:r w:rsidRPr="00014CE5">
        <w:rPr>
          <w:sz w:val="20"/>
          <w:szCs w:val="20"/>
          <w:lang w:eastAsia="sk-SK"/>
        </w:rPr>
        <w:t xml:space="preserve"> oboma zmluvnými stranami. Na účely fakturácie </w:t>
      </w:r>
      <w:r>
        <w:rPr>
          <w:sz w:val="20"/>
          <w:szCs w:val="20"/>
          <w:lang w:eastAsia="sk-SK"/>
        </w:rPr>
        <w:t xml:space="preserve">podľa písm. b) tohto bodu </w:t>
      </w:r>
      <w:r w:rsidRPr="00014CE5">
        <w:rPr>
          <w:sz w:val="20"/>
          <w:szCs w:val="20"/>
          <w:lang w:eastAsia="sk-SK"/>
        </w:rPr>
        <w:t xml:space="preserve">sa za deň dodania </w:t>
      </w:r>
      <w:r>
        <w:rPr>
          <w:sz w:val="20"/>
          <w:szCs w:val="20"/>
          <w:lang w:eastAsia="sk-SK"/>
        </w:rPr>
        <w:t xml:space="preserve">2. časti </w:t>
      </w:r>
      <w:r w:rsidRPr="00014CE5">
        <w:rPr>
          <w:sz w:val="20"/>
          <w:szCs w:val="20"/>
          <w:lang w:eastAsia="sk-SK"/>
        </w:rPr>
        <w:t>diela č. 1  považuje deň podpísania preberacieho protokolu</w:t>
      </w:r>
      <w:r>
        <w:rPr>
          <w:sz w:val="20"/>
          <w:szCs w:val="20"/>
          <w:lang w:eastAsia="sk-SK"/>
        </w:rPr>
        <w:t xml:space="preserve"> k tejto časti diela č. 1</w:t>
      </w:r>
      <w:r w:rsidRPr="00014CE5">
        <w:rPr>
          <w:sz w:val="20"/>
          <w:szCs w:val="20"/>
          <w:lang w:eastAsia="sk-SK"/>
        </w:rPr>
        <w:t xml:space="preserve"> oboma zmluvnými stranami.</w:t>
      </w:r>
      <w:r>
        <w:rPr>
          <w:sz w:val="20"/>
          <w:szCs w:val="20"/>
          <w:lang w:eastAsia="sk-SK"/>
        </w:rPr>
        <w:t xml:space="preserve"> </w:t>
      </w:r>
      <w:r w:rsidRPr="00014CE5">
        <w:rPr>
          <w:sz w:val="20"/>
          <w:szCs w:val="20"/>
          <w:lang w:eastAsia="sk-SK"/>
        </w:rPr>
        <w:t>Fotokópia podpísan</w:t>
      </w:r>
      <w:r>
        <w:rPr>
          <w:sz w:val="20"/>
          <w:szCs w:val="20"/>
          <w:lang w:eastAsia="sk-SK"/>
        </w:rPr>
        <w:t>ých</w:t>
      </w:r>
      <w:r w:rsidRPr="00014CE5">
        <w:rPr>
          <w:sz w:val="20"/>
          <w:szCs w:val="20"/>
          <w:lang w:eastAsia="sk-SK"/>
        </w:rPr>
        <w:t xml:space="preserve"> preberac</w:t>
      </w:r>
      <w:r>
        <w:rPr>
          <w:sz w:val="20"/>
          <w:szCs w:val="20"/>
          <w:lang w:eastAsia="sk-SK"/>
        </w:rPr>
        <w:t>ích</w:t>
      </w:r>
      <w:r w:rsidRPr="00014CE5">
        <w:rPr>
          <w:sz w:val="20"/>
          <w:szCs w:val="20"/>
          <w:lang w:eastAsia="sk-SK"/>
        </w:rPr>
        <w:t xml:space="preserve"> protokol</w:t>
      </w:r>
      <w:r>
        <w:rPr>
          <w:sz w:val="20"/>
          <w:szCs w:val="20"/>
          <w:lang w:eastAsia="sk-SK"/>
        </w:rPr>
        <w:t>ov</w:t>
      </w:r>
      <w:r w:rsidRPr="00014CE5">
        <w:rPr>
          <w:sz w:val="20"/>
          <w:szCs w:val="20"/>
          <w:lang w:eastAsia="sk-SK"/>
        </w:rPr>
        <w:t xml:space="preserve"> k</w:t>
      </w:r>
      <w:r>
        <w:rPr>
          <w:sz w:val="20"/>
          <w:szCs w:val="20"/>
          <w:lang w:eastAsia="sk-SK"/>
        </w:rPr>
        <w:t xml:space="preserve"> jednotlivých častiam </w:t>
      </w:r>
      <w:r w:rsidRPr="00014CE5">
        <w:rPr>
          <w:sz w:val="20"/>
          <w:szCs w:val="20"/>
          <w:lang w:eastAsia="sk-SK"/>
        </w:rPr>
        <w:t>diel</w:t>
      </w:r>
      <w:r>
        <w:rPr>
          <w:sz w:val="20"/>
          <w:szCs w:val="20"/>
          <w:lang w:eastAsia="sk-SK"/>
        </w:rPr>
        <w:t>a</w:t>
      </w:r>
      <w:r w:rsidRPr="00014CE5">
        <w:rPr>
          <w:sz w:val="20"/>
          <w:szCs w:val="20"/>
          <w:lang w:eastAsia="sk-SK"/>
        </w:rPr>
        <w:t xml:space="preserve"> č. 1 oboma zmluvnými stranami bude prílohou uveden</w:t>
      </w:r>
      <w:r>
        <w:rPr>
          <w:sz w:val="20"/>
          <w:szCs w:val="20"/>
          <w:lang w:eastAsia="sk-SK"/>
        </w:rPr>
        <w:t>ých</w:t>
      </w:r>
      <w:r w:rsidRPr="00014CE5">
        <w:rPr>
          <w:sz w:val="20"/>
          <w:szCs w:val="20"/>
          <w:lang w:eastAsia="sk-SK"/>
        </w:rPr>
        <w:t>, zhotoviteľom vystaven</w:t>
      </w:r>
      <w:r>
        <w:rPr>
          <w:sz w:val="20"/>
          <w:szCs w:val="20"/>
          <w:lang w:eastAsia="sk-SK"/>
        </w:rPr>
        <w:t>ých</w:t>
      </w:r>
      <w:r w:rsidRPr="00014CE5">
        <w:rPr>
          <w:sz w:val="20"/>
          <w:szCs w:val="20"/>
          <w:lang w:eastAsia="sk-SK"/>
        </w:rPr>
        <w:t xml:space="preserve"> faktúr</w:t>
      </w:r>
      <w:r>
        <w:rPr>
          <w:sz w:val="20"/>
          <w:szCs w:val="20"/>
          <w:lang w:eastAsia="sk-SK"/>
        </w:rPr>
        <w:t xml:space="preserve"> za dielo č. 1</w:t>
      </w:r>
      <w:r w:rsidRPr="00014CE5">
        <w:rPr>
          <w:sz w:val="20"/>
          <w:szCs w:val="20"/>
          <w:lang w:eastAsia="sk-SK"/>
        </w:rPr>
        <w:t>.</w:t>
      </w:r>
    </w:p>
    <w:p w14:paraId="4CCFB970" w14:textId="77777777" w:rsidR="00403F3B" w:rsidRPr="00357FC2"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v zmysle bodu </w:t>
      </w:r>
      <w:r>
        <w:rPr>
          <w:sz w:val="20"/>
          <w:szCs w:val="20"/>
          <w:lang w:eastAsia="sk-SK"/>
        </w:rPr>
        <w:t>7</w:t>
      </w:r>
      <w:r w:rsidRPr="00357FC2">
        <w:rPr>
          <w:sz w:val="20"/>
          <w:szCs w:val="20"/>
          <w:lang w:eastAsia="sk-SK"/>
        </w:rPr>
        <w:t xml:space="preserve">.2 písm. </w:t>
      </w:r>
      <w:r>
        <w:rPr>
          <w:sz w:val="20"/>
          <w:szCs w:val="20"/>
          <w:lang w:eastAsia="sk-SK"/>
        </w:rPr>
        <w:t>c</w:t>
      </w:r>
      <w:r w:rsidRPr="00357FC2">
        <w:rPr>
          <w:sz w:val="20"/>
          <w:szCs w:val="20"/>
          <w:lang w:eastAsia="sk-SK"/>
        </w:rPr>
        <w:t>) tohto článku za DSZ na základe preberacieho protokolu k dielu č.2 podpísaného oboma zmluvnými stranami podľa čl. 2, bod 2.1 až 2.10 časti 2 tejto zmluvy. Na účely fakturácie sa za deň dodania diela č. 2 považuje deň podpísania preberacieho protokolu k dielu č. 2 oboma zmluvnými stranami. Fotokópia podpísaného preberacieho protokolu oboma zmluvnými stranami bude prílohou uvedenej, zhotoviteľom vystavenej, faktúry.</w:t>
      </w:r>
    </w:p>
    <w:p w14:paraId="5809CC96" w14:textId="5B1DFA67" w:rsidR="00403F3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v zmysle bodu </w:t>
      </w:r>
      <w:r>
        <w:rPr>
          <w:sz w:val="20"/>
          <w:szCs w:val="20"/>
          <w:lang w:eastAsia="sk-SK"/>
        </w:rPr>
        <w:t>7</w:t>
      </w:r>
      <w:r w:rsidRPr="00357FC2">
        <w:rPr>
          <w:sz w:val="20"/>
          <w:szCs w:val="20"/>
          <w:lang w:eastAsia="sk-SK"/>
        </w:rPr>
        <w:t xml:space="preserve">.2 písm. </w:t>
      </w:r>
      <w:r>
        <w:rPr>
          <w:sz w:val="20"/>
          <w:szCs w:val="20"/>
          <w:lang w:eastAsia="sk-SK"/>
        </w:rPr>
        <w:t>d</w:t>
      </w:r>
      <w:r w:rsidRPr="00357FC2">
        <w:rPr>
          <w:sz w:val="20"/>
          <w:szCs w:val="20"/>
          <w:lang w:eastAsia="sk-SK"/>
        </w:rPr>
        <w:t xml:space="preserve">) tohto článku za </w:t>
      </w:r>
      <w:r>
        <w:rPr>
          <w:sz w:val="20"/>
          <w:szCs w:val="20"/>
          <w:lang w:eastAsia="sk-SK"/>
        </w:rPr>
        <w:t xml:space="preserve">oznámenie </w:t>
      </w:r>
      <w:r w:rsidRPr="006463A5">
        <w:rPr>
          <w:sz w:val="20"/>
          <w:szCs w:val="24"/>
          <w:lang w:eastAsia="sk-SK"/>
        </w:rPr>
        <w:t xml:space="preserve">o zmene navrhovanej činnosti 8a </w:t>
      </w:r>
      <w:r w:rsidRPr="00357FC2">
        <w:rPr>
          <w:sz w:val="20"/>
          <w:szCs w:val="20"/>
          <w:lang w:eastAsia="sk-SK"/>
        </w:rPr>
        <w:t>na základe preberacieho protokolu k dielu č. 3 podpísaného oboma zmluvnými stranami podľa čl. 2, bod 2.1 až 2.10 časti 2 tejto zmluvy. Na účely fakturácie sa za deň dodania diela č. 3 považuje deň podpísania preberacieho protokolu k dielu č.3 oboma zmluvnými stranami. Fotokópia podpísaného preberacieho protokolu oboma zmluvnými stranami bude prílohou uvedenej, zhotoviteľom vystavenej, faktúry</w:t>
      </w:r>
      <w:r w:rsidRPr="002070CB">
        <w:rPr>
          <w:sz w:val="20"/>
          <w:szCs w:val="20"/>
          <w:lang w:eastAsia="sk-SK"/>
        </w:rPr>
        <w:t>.</w:t>
      </w:r>
    </w:p>
    <w:p w14:paraId="0AFA7A9A" w14:textId="77777777" w:rsidR="00403F3B" w:rsidRPr="002070C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v zmysle bodu </w:t>
      </w:r>
      <w:r>
        <w:rPr>
          <w:sz w:val="20"/>
          <w:szCs w:val="20"/>
          <w:lang w:eastAsia="sk-SK"/>
        </w:rPr>
        <w:t>7</w:t>
      </w:r>
      <w:r w:rsidRPr="00357FC2">
        <w:rPr>
          <w:sz w:val="20"/>
          <w:szCs w:val="20"/>
          <w:lang w:eastAsia="sk-SK"/>
        </w:rPr>
        <w:t xml:space="preserve">.2 písm. </w:t>
      </w:r>
      <w:r>
        <w:rPr>
          <w:sz w:val="20"/>
          <w:szCs w:val="20"/>
          <w:lang w:eastAsia="sk-SK"/>
        </w:rPr>
        <w:t>e</w:t>
      </w:r>
      <w:r w:rsidRPr="00357FC2">
        <w:rPr>
          <w:sz w:val="20"/>
          <w:szCs w:val="20"/>
          <w:lang w:eastAsia="sk-SK"/>
        </w:rPr>
        <w:t xml:space="preserve">) tohto článku za </w:t>
      </w:r>
      <w:r>
        <w:rPr>
          <w:sz w:val="20"/>
          <w:szCs w:val="24"/>
          <w:lang w:eastAsia="sk-SK"/>
        </w:rPr>
        <w:t>a</w:t>
      </w:r>
      <w:r w:rsidRPr="0011719C">
        <w:rPr>
          <w:sz w:val="20"/>
          <w:szCs w:val="24"/>
          <w:lang w:eastAsia="sk-SK"/>
        </w:rPr>
        <w:t>udit bezpečnosti pozemnej komunikácie</w:t>
      </w:r>
      <w:r w:rsidRPr="006463A5">
        <w:rPr>
          <w:sz w:val="20"/>
          <w:szCs w:val="24"/>
          <w:lang w:eastAsia="sk-SK"/>
        </w:rPr>
        <w:t xml:space="preserve"> </w:t>
      </w:r>
      <w:r w:rsidRPr="00357FC2">
        <w:rPr>
          <w:sz w:val="20"/>
          <w:szCs w:val="20"/>
          <w:lang w:eastAsia="sk-SK"/>
        </w:rPr>
        <w:t xml:space="preserve">na základe preberacieho protokolu k dielu č. </w:t>
      </w:r>
      <w:r>
        <w:rPr>
          <w:sz w:val="20"/>
          <w:szCs w:val="20"/>
          <w:lang w:eastAsia="sk-SK"/>
        </w:rPr>
        <w:t>4</w:t>
      </w:r>
      <w:r w:rsidRPr="00357FC2">
        <w:rPr>
          <w:sz w:val="20"/>
          <w:szCs w:val="20"/>
          <w:lang w:eastAsia="sk-SK"/>
        </w:rPr>
        <w:t xml:space="preserve"> podpísaného oboma zmluvnými stranami podľa čl. 2, bod 2.1 až 2.10 časti 2 tejto zmluvy. Na účely fakturácie sa za deň dodania diela č. </w:t>
      </w:r>
      <w:r>
        <w:rPr>
          <w:sz w:val="20"/>
          <w:szCs w:val="20"/>
          <w:lang w:eastAsia="sk-SK"/>
        </w:rPr>
        <w:t>4</w:t>
      </w:r>
      <w:r w:rsidRPr="00357FC2">
        <w:rPr>
          <w:sz w:val="20"/>
          <w:szCs w:val="20"/>
          <w:lang w:eastAsia="sk-SK"/>
        </w:rPr>
        <w:t xml:space="preserve"> považuje deň podpísania preberacieho protokolu k dielu č.</w:t>
      </w:r>
      <w:r>
        <w:rPr>
          <w:sz w:val="20"/>
          <w:szCs w:val="20"/>
          <w:lang w:eastAsia="sk-SK"/>
        </w:rPr>
        <w:t>4</w:t>
      </w:r>
      <w:r w:rsidRPr="00357FC2">
        <w:rPr>
          <w:sz w:val="20"/>
          <w:szCs w:val="20"/>
          <w:lang w:eastAsia="sk-SK"/>
        </w:rPr>
        <w:t xml:space="preserve"> oboma zmluvnými stranami. Fotokópia podpísaného preberacieho protokolu oboma zmluvnými stranami bude prílohou uvedenej, zhotoviteľom vystavenej, faktúry</w:t>
      </w:r>
    </w:p>
    <w:p w14:paraId="463E0CD5" w14:textId="77777777" w:rsidR="00403F3B" w:rsidRDefault="00403F3B" w:rsidP="00403F3B">
      <w:pPr>
        <w:pStyle w:val="Odsekzoznamu"/>
        <w:numPr>
          <w:ilvl w:val="0"/>
          <w:numId w:val="113"/>
        </w:numPr>
        <w:spacing w:after="60"/>
        <w:ind w:left="567" w:hanging="567"/>
        <w:jc w:val="both"/>
        <w:rPr>
          <w:sz w:val="20"/>
          <w:szCs w:val="20"/>
          <w:lang w:eastAsia="sk-SK"/>
        </w:rPr>
      </w:pPr>
      <w:r w:rsidRPr="002070CB">
        <w:rPr>
          <w:sz w:val="20"/>
          <w:szCs w:val="20"/>
          <w:lang w:eastAsia="sk-SK"/>
        </w:rPr>
        <w:lastRenderedPageBreak/>
        <w:t xml:space="preserve">Zhotoviteľ vyhotoví samostatnú faktúru podľa bodu </w:t>
      </w:r>
      <w:r>
        <w:rPr>
          <w:sz w:val="20"/>
          <w:szCs w:val="20"/>
          <w:lang w:eastAsia="sk-SK"/>
        </w:rPr>
        <w:t>7</w:t>
      </w:r>
      <w:r w:rsidRPr="002070CB">
        <w:rPr>
          <w:sz w:val="20"/>
          <w:szCs w:val="20"/>
          <w:lang w:eastAsia="sk-SK"/>
        </w:rPr>
        <w:t xml:space="preserve">.3 </w:t>
      </w:r>
      <w:r>
        <w:rPr>
          <w:sz w:val="20"/>
          <w:szCs w:val="20"/>
          <w:lang w:eastAsia="sk-SK"/>
        </w:rPr>
        <w:t xml:space="preserve">písm. a) </w:t>
      </w:r>
      <w:r w:rsidRPr="002070CB">
        <w:rPr>
          <w:sz w:val="20"/>
          <w:szCs w:val="20"/>
          <w:lang w:eastAsia="sk-SK"/>
        </w:rPr>
        <w:t xml:space="preserve">pre </w:t>
      </w:r>
      <w:r>
        <w:rPr>
          <w:sz w:val="20"/>
          <w:szCs w:val="20"/>
          <w:lang w:eastAsia="sk-SK"/>
        </w:rPr>
        <w:t xml:space="preserve">1. čast diela č. 1, </w:t>
      </w:r>
      <w:r w:rsidRPr="002070CB">
        <w:rPr>
          <w:sz w:val="20"/>
          <w:szCs w:val="20"/>
          <w:lang w:eastAsia="sk-SK"/>
        </w:rPr>
        <w:t xml:space="preserve">samostatnú faktúru podľa bodu </w:t>
      </w:r>
      <w:r>
        <w:rPr>
          <w:sz w:val="20"/>
          <w:szCs w:val="20"/>
          <w:lang w:eastAsia="sk-SK"/>
        </w:rPr>
        <w:t>7</w:t>
      </w:r>
      <w:r w:rsidRPr="002070CB">
        <w:rPr>
          <w:sz w:val="20"/>
          <w:szCs w:val="20"/>
          <w:lang w:eastAsia="sk-SK"/>
        </w:rPr>
        <w:t xml:space="preserve">.3 </w:t>
      </w:r>
      <w:r>
        <w:rPr>
          <w:sz w:val="20"/>
          <w:szCs w:val="20"/>
          <w:lang w:eastAsia="sk-SK"/>
        </w:rPr>
        <w:t xml:space="preserve">písm. b) </w:t>
      </w:r>
      <w:r w:rsidRPr="002070CB">
        <w:rPr>
          <w:sz w:val="20"/>
          <w:szCs w:val="20"/>
          <w:lang w:eastAsia="sk-SK"/>
        </w:rPr>
        <w:t xml:space="preserve">pre </w:t>
      </w:r>
      <w:r>
        <w:rPr>
          <w:sz w:val="20"/>
          <w:szCs w:val="20"/>
          <w:lang w:eastAsia="sk-SK"/>
        </w:rPr>
        <w:t>2. čast diela č. 1</w:t>
      </w:r>
      <w:r w:rsidRPr="002070CB">
        <w:rPr>
          <w:sz w:val="20"/>
          <w:szCs w:val="20"/>
          <w:lang w:eastAsia="sk-SK"/>
        </w:rPr>
        <w:t xml:space="preserve">, samostatnú faktúru podľa bodu </w:t>
      </w:r>
      <w:r>
        <w:rPr>
          <w:sz w:val="20"/>
          <w:szCs w:val="20"/>
          <w:lang w:eastAsia="sk-SK"/>
        </w:rPr>
        <w:t>7</w:t>
      </w:r>
      <w:r w:rsidRPr="002070CB">
        <w:rPr>
          <w:sz w:val="20"/>
          <w:szCs w:val="20"/>
          <w:lang w:eastAsia="sk-SK"/>
        </w:rPr>
        <w:t xml:space="preserve">.4 pre </w:t>
      </w:r>
      <w:r>
        <w:rPr>
          <w:sz w:val="20"/>
          <w:szCs w:val="20"/>
          <w:lang w:eastAsia="sk-SK"/>
        </w:rPr>
        <w:t>dielo č. 2 ,</w:t>
      </w:r>
      <w:r w:rsidRPr="002070CB">
        <w:rPr>
          <w:sz w:val="20"/>
          <w:szCs w:val="20"/>
          <w:lang w:eastAsia="sk-SK"/>
        </w:rPr>
        <w:t xml:space="preserve"> samostatnú faktúru podľa bodu </w:t>
      </w:r>
      <w:r>
        <w:rPr>
          <w:sz w:val="20"/>
          <w:szCs w:val="20"/>
          <w:lang w:eastAsia="sk-SK"/>
        </w:rPr>
        <w:t>7</w:t>
      </w:r>
      <w:r w:rsidRPr="002070CB">
        <w:rPr>
          <w:sz w:val="20"/>
          <w:szCs w:val="20"/>
          <w:lang w:eastAsia="sk-SK"/>
        </w:rPr>
        <w:t xml:space="preserve">.5 pre </w:t>
      </w:r>
      <w:r>
        <w:rPr>
          <w:sz w:val="20"/>
          <w:szCs w:val="20"/>
          <w:lang w:eastAsia="sk-SK"/>
        </w:rPr>
        <w:t xml:space="preserve">dielo č. 3 </w:t>
      </w:r>
      <w:r w:rsidRPr="002070CB">
        <w:rPr>
          <w:sz w:val="20"/>
          <w:szCs w:val="20"/>
          <w:lang w:eastAsia="sk-SK"/>
        </w:rPr>
        <w:t xml:space="preserve">a samostatnú faktúru podľa bodu </w:t>
      </w:r>
      <w:r>
        <w:rPr>
          <w:sz w:val="20"/>
          <w:szCs w:val="20"/>
          <w:lang w:eastAsia="sk-SK"/>
        </w:rPr>
        <w:t>7</w:t>
      </w:r>
      <w:r w:rsidRPr="002070CB">
        <w:rPr>
          <w:sz w:val="20"/>
          <w:szCs w:val="20"/>
          <w:lang w:eastAsia="sk-SK"/>
        </w:rPr>
        <w:t>.</w:t>
      </w:r>
      <w:r>
        <w:rPr>
          <w:sz w:val="20"/>
          <w:szCs w:val="20"/>
          <w:lang w:eastAsia="sk-SK"/>
        </w:rPr>
        <w:t>6</w:t>
      </w:r>
      <w:r w:rsidRPr="002070CB">
        <w:rPr>
          <w:sz w:val="20"/>
          <w:szCs w:val="20"/>
          <w:lang w:eastAsia="sk-SK"/>
        </w:rPr>
        <w:t xml:space="preserve"> </w:t>
      </w:r>
      <w:r>
        <w:rPr>
          <w:sz w:val="20"/>
          <w:szCs w:val="20"/>
          <w:lang w:eastAsia="sk-SK"/>
        </w:rPr>
        <w:t xml:space="preserve">pre dielo č. 4, všetko body </w:t>
      </w:r>
      <w:r w:rsidRPr="002070CB">
        <w:rPr>
          <w:sz w:val="20"/>
          <w:szCs w:val="20"/>
          <w:lang w:eastAsia="sk-SK"/>
        </w:rPr>
        <w:t>tohto článku zmluvy</w:t>
      </w:r>
      <w:r>
        <w:rPr>
          <w:sz w:val="20"/>
          <w:szCs w:val="20"/>
          <w:lang w:eastAsia="sk-SK"/>
        </w:rPr>
        <w:t>,</w:t>
      </w:r>
      <w:r w:rsidRPr="002070CB">
        <w:rPr>
          <w:sz w:val="20"/>
          <w:szCs w:val="20"/>
          <w:lang w:eastAsia="sk-SK"/>
        </w:rPr>
        <w:t xml:space="preserve"> do 15 (pätnástich) kalendárnych dní odo dňa podpísania preberacích protokolov uvedených v týchto bodoch.</w:t>
      </w:r>
    </w:p>
    <w:p w14:paraId="557F2BA2" w14:textId="6B81228F" w:rsidR="00403F3B" w:rsidRPr="00403F3B" w:rsidRDefault="00403F3B" w:rsidP="00403F3B">
      <w:pPr>
        <w:pStyle w:val="Odsekzoznamu"/>
        <w:numPr>
          <w:ilvl w:val="0"/>
          <w:numId w:val="113"/>
        </w:numPr>
        <w:spacing w:after="60"/>
        <w:ind w:left="567" w:hanging="567"/>
        <w:jc w:val="both"/>
        <w:rPr>
          <w:sz w:val="20"/>
          <w:szCs w:val="20"/>
          <w:lang w:eastAsia="sk-SK"/>
        </w:rPr>
      </w:pPr>
      <w:r w:rsidRPr="00042164">
        <w:rPr>
          <w:rFonts w:cs="Arial"/>
          <w:color w:val="000000"/>
          <w:sz w:val="20"/>
          <w:szCs w:val="20"/>
        </w:rPr>
        <w:t>DPH bude fakturovaná v súlade s platnými predpismi Slovenskej republiky účinnými v čase fakturácie, pričom prípadná zmena DPH sa nepovažuje za zmenu Zmluvnej ceny Diela a Objednávateľ sa zaväzuje takto uplatnenú DPH Zhotoviteľovi zaplatiť</w:t>
      </w:r>
      <w:r>
        <w:rPr>
          <w:rFonts w:cs="Arial"/>
          <w:color w:val="000000"/>
          <w:sz w:val="20"/>
          <w:szCs w:val="20"/>
        </w:rPr>
        <w:t>.</w:t>
      </w:r>
    </w:p>
    <w:p w14:paraId="5417C142" w14:textId="77777777" w:rsidR="00403F3B" w:rsidRPr="002070CB" w:rsidRDefault="00403F3B" w:rsidP="00403F3B">
      <w:pPr>
        <w:pStyle w:val="Odsekzoznamu"/>
        <w:spacing w:after="60"/>
        <w:ind w:left="567"/>
        <w:jc w:val="both"/>
        <w:rPr>
          <w:sz w:val="20"/>
          <w:szCs w:val="20"/>
          <w:lang w:eastAsia="sk-SK"/>
        </w:rPr>
      </w:pPr>
    </w:p>
    <w:p w14:paraId="68A67982" w14:textId="0D391026"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ČL. </w:t>
      </w:r>
      <w:r w:rsidR="00403F3B">
        <w:rPr>
          <w:rFonts w:ascii="Arial" w:hAnsi="Arial"/>
          <w:b/>
          <w:sz w:val="20"/>
          <w:szCs w:val="24"/>
          <w:lang w:eastAsia="sk-SK"/>
        </w:rPr>
        <w:t>8</w:t>
      </w:r>
    </w:p>
    <w:p w14:paraId="207B260B" w14:textId="650DDCD8"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SANKCIE</w:t>
      </w:r>
    </w:p>
    <w:p w14:paraId="5FDE450D" w14:textId="77777777" w:rsidR="00403F3B" w:rsidRPr="00E57E16" w:rsidRDefault="00403F3B" w:rsidP="00E57E16">
      <w:pPr>
        <w:spacing w:after="60" w:line="240" w:lineRule="auto"/>
        <w:jc w:val="center"/>
        <w:rPr>
          <w:rFonts w:ascii="Arial" w:hAnsi="Arial"/>
          <w:b/>
          <w:sz w:val="20"/>
          <w:szCs w:val="24"/>
          <w:lang w:eastAsia="sk-SK"/>
        </w:rPr>
      </w:pPr>
    </w:p>
    <w:p w14:paraId="00999ED2" w14:textId="5B5C8CFB" w:rsidR="00403F3B"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ktorejkoľvek časti diela č. 1, to zn. s doručením </w:t>
      </w:r>
      <w:r w:rsidR="00EE147E">
        <w:rPr>
          <w:b/>
          <w:sz w:val="20"/>
          <w:szCs w:val="20"/>
          <w:lang w:eastAsia="sk-SK"/>
        </w:rPr>
        <w:t>P</w:t>
      </w:r>
      <w:r w:rsidRPr="007D0E30">
        <w:rPr>
          <w:b/>
          <w:sz w:val="20"/>
          <w:szCs w:val="20"/>
          <w:lang w:eastAsia="sk-SK"/>
        </w:rPr>
        <w:t>S</w:t>
      </w:r>
      <w:r w:rsidRPr="007D0E30">
        <w:rPr>
          <w:sz w:val="20"/>
          <w:szCs w:val="20"/>
          <w:lang w:eastAsia="sk-SK"/>
        </w:rPr>
        <w:t xml:space="preserve"> alebo s doručením </w:t>
      </w:r>
      <w:bookmarkStart w:id="74" w:name="_Hlk188962554"/>
      <w:r>
        <w:rPr>
          <w:b/>
          <w:sz w:val="20"/>
          <w:szCs w:val="20"/>
          <w:lang w:eastAsia="sk-SK"/>
        </w:rPr>
        <w:t>G1, G2, G3</w:t>
      </w:r>
      <w:bookmarkEnd w:id="74"/>
      <w:r>
        <w:rPr>
          <w:b/>
          <w:sz w:val="20"/>
          <w:szCs w:val="20"/>
          <w:lang w:eastAsia="sk-SK"/>
        </w:rPr>
        <w:t xml:space="preserve"> </w:t>
      </w:r>
      <w:r w:rsidRPr="007D0E30">
        <w:rPr>
          <w:sz w:val="20"/>
          <w:szCs w:val="20"/>
          <w:lang w:eastAsia="sk-SK"/>
        </w:rPr>
        <w:t xml:space="preserve">(diela č. 1) v súlade s čl. 3 tejto časti zmluvy a čl. 2 časti 2 tejto zmluvy, zaväzuje sa zhotoviteľ zaplatiť objednávateľovi </w:t>
      </w:r>
    </w:p>
    <w:p w14:paraId="206E851B" w14:textId="2D5B7D23" w:rsidR="00403F3B" w:rsidRDefault="00403F3B" w:rsidP="00403F3B">
      <w:pPr>
        <w:pStyle w:val="Odsekzoznamu"/>
        <w:numPr>
          <w:ilvl w:val="0"/>
          <w:numId w:val="117"/>
        </w:numPr>
        <w:spacing w:after="60"/>
        <w:jc w:val="both"/>
        <w:rPr>
          <w:sz w:val="20"/>
          <w:szCs w:val="20"/>
          <w:lang w:eastAsia="sk-SK"/>
        </w:rPr>
      </w:pPr>
      <w:r w:rsidRPr="007D0E30">
        <w:rPr>
          <w:sz w:val="20"/>
          <w:szCs w:val="20"/>
          <w:lang w:eastAsia="sk-SK"/>
        </w:rPr>
        <w:t xml:space="preserve">zmluvnú pokutu vo výške 0,3 % (tri desatiny percenta) z ceny </w:t>
      </w:r>
      <w:r w:rsidR="00EE147E">
        <w:rPr>
          <w:sz w:val="20"/>
          <w:szCs w:val="20"/>
          <w:lang w:eastAsia="sk-SK"/>
        </w:rPr>
        <w:t>P</w:t>
      </w:r>
      <w:r w:rsidRPr="007D0E30">
        <w:rPr>
          <w:sz w:val="20"/>
          <w:szCs w:val="20"/>
          <w:lang w:eastAsia="sk-SK"/>
        </w:rPr>
        <w:t xml:space="preserve">S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.2 a) tejto časti zmluvy</w:t>
      </w:r>
      <w:r>
        <w:rPr>
          <w:sz w:val="20"/>
          <w:szCs w:val="20"/>
          <w:lang w:eastAsia="sk-SK"/>
        </w:rPr>
        <w:t xml:space="preserve"> pre prípad omeškania v 1. časťou diela č. 1, </w:t>
      </w:r>
      <w:r w:rsidRPr="00F8271D">
        <w:rPr>
          <w:sz w:val="20"/>
          <w:szCs w:val="20"/>
          <w:lang w:eastAsia="sk-SK"/>
        </w:rPr>
        <w:t xml:space="preserve">a to za každý, aj začatý deň omeškania, ktorý sa počíta od termínu uvedeného v písmene a) bode 3.1 čl. 3 tejto časti zmluvy, a to až do odovzdania </w:t>
      </w:r>
      <w:r w:rsidR="00EE147E">
        <w:rPr>
          <w:sz w:val="20"/>
          <w:szCs w:val="20"/>
          <w:lang w:eastAsia="sk-SK"/>
        </w:rPr>
        <w:t>P</w:t>
      </w:r>
      <w:r w:rsidRPr="00F8271D">
        <w:rPr>
          <w:sz w:val="20"/>
          <w:szCs w:val="20"/>
          <w:lang w:eastAsia="sk-SK"/>
        </w:rPr>
        <w:t>S bez zjavných vád objednávateľovi</w:t>
      </w:r>
      <w:r>
        <w:rPr>
          <w:sz w:val="20"/>
          <w:szCs w:val="20"/>
          <w:lang w:eastAsia="sk-SK"/>
        </w:rPr>
        <w:t xml:space="preserve">, </w:t>
      </w:r>
    </w:p>
    <w:p w14:paraId="4AF513BB" w14:textId="475C629E" w:rsidR="00403F3B" w:rsidRPr="005B5EAD" w:rsidRDefault="00403F3B" w:rsidP="00403F3B">
      <w:pPr>
        <w:pStyle w:val="Odsekzoznamu"/>
        <w:numPr>
          <w:ilvl w:val="0"/>
          <w:numId w:val="117"/>
        </w:numPr>
        <w:spacing w:after="60"/>
        <w:jc w:val="both"/>
        <w:rPr>
          <w:sz w:val="20"/>
          <w:szCs w:val="20"/>
          <w:lang w:eastAsia="sk-SK"/>
        </w:rPr>
      </w:pPr>
      <w:r w:rsidRPr="007D0E30">
        <w:rPr>
          <w:sz w:val="20"/>
          <w:szCs w:val="20"/>
          <w:lang w:eastAsia="sk-SK"/>
        </w:rPr>
        <w:t xml:space="preserve">zmluvnú pokutu vo výške 0,3 % (tri desatiny percenta) z ceny </w:t>
      </w:r>
      <w:r>
        <w:rPr>
          <w:sz w:val="20"/>
          <w:szCs w:val="20"/>
          <w:lang w:eastAsia="sk-SK"/>
        </w:rPr>
        <w:t xml:space="preserve">za </w:t>
      </w:r>
      <w:r>
        <w:rPr>
          <w:b/>
          <w:sz w:val="20"/>
          <w:szCs w:val="20"/>
          <w:lang w:eastAsia="sk-SK"/>
        </w:rPr>
        <w:t>G1, G2, G3</w:t>
      </w:r>
      <w:r w:rsidRPr="005B5EAD">
        <w:rPr>
          <w:b/>
          <w:sz w:val="20"/>
          <w:szCs w:val="20"/>
          <w:lang w:eastAsia="sk-SK"/>
        </w:rPr>
        <w:t xml:space="preserve"> </w:t>
      </w:r>
      <w:r w:rsidRPr="007D0E30">
        <w:rPr>
          <w:sz w:val="20"/>
          <w:szCs w:val="20"/>
          <w:lang w:eastAsia="sk-SK"/>
        </w:rPr>
        <w:t xml:space="preserve">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b</w:t>
      </w:r>
      <w:r w:rsidRPr="007D0E30">
        <w:rPr>
          <w:sz w:val="20"/>
          <w:szCs w:val="20"/>
          <w:lang w:eastAsia="sk-SK"/>
        </w:rPr>
        <w:t>) tejto časti zmluvy</w:t>
      </w:r>
      <w:r>
        <w:rPr>
          <w:sz w:val="20"/>
          <w:szCs w:val="20"/>
          <w:lang w:eastAsia="sk-SK"/>
        </w:rPr>
        <w:t xml:space="preserve"> pre prípad omeškania v 2. časťou diela č. 1</w:t>
      </w:r>
      <w:r w:rsidRPr="007D0E30">
        <w:rPr>
          <w:sz w:val="20"/>
          <w:szCs w:val="20"/>
          <w:lang w:eastAsia="sk-SK"/>
        </w:rPr>
        <w:t xml:space="preserve">, </w:t>
      </w:r>
      <w:r w:rsidRPr="005B5EAD">
        <w:rPr>
          <w:sz w:val="20"/>
          <w:szCs w:val="20"/>
          <w:lang w:eastAsia="sk-SK"/>
        </w:rPr>
        <w:t xml:space="preserve">a to za každý, aj začatý deň omeškania, ktorý sa počíta od termínu uvedeného v písmene </w:t>
      </w:r>
      <w:r>
        <w:rPr>
          <w:sz w:val="20"/>
          <w:szCs w:val="20"/>
          <w:lang w:eastAsia="sk-SK"/>
        </w:rPr>
        <w:t>b</w:t>
      </w:r>
      <w:r w:rsidRPr="005B5EAD">
        <w:rPr>
          <w:sz w:val="20"/>
          <w:szCs w:val="20"/>
          <w:lang w:eastAsia="sk-SK"/>
        </w:rPr>
        <w:t xml:space="preserve">) bode 3.1 čl. 3 tejto časti zmluvy, a to až do odovzdania </w:t>
      </w:r>
      <w:r w:rsidRPr="00D61F34">
        <w:rPr>
          <w:b/>
          <w:sz w:val="20"/>
          <w:szCs w:val="20"/>
          <w:lang w:eastAsia="sk-SK"/>
        </w:rPr>
        <w:t xml:space="preserve"> </w:t>
      </w:r>
      <w:r>
        <w:rPr>
          <w:b/>
          <w:sz w:val="20"/>
          <w:szCs w:val="20"/>
          <w:lang w:eastAsia="sk-SK"/>
        </w:rPr>
        <w:t>G1, G2, G3</w:t>
      </w:r>
      <w:r w:rsidRPr="005B5EAD">
        <w:rPr>
          <w:sz w:val="20"/>
          <w:szCs w:val="20"/>
          <w:lang w:eastAsia="sk-SK"/>
        </w:rPr>
        <w:t xml:space="preserve"> bez zjavných vád objednávateľovi.</w:t>
      </w:r>
    </w:p>
    <w:p w14:paraId="3702D7BF"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w:t>
      </w:r>
      <w:r w:rsidRPr="007D0E30">
        <w:rPr>
          <w:b/>
          <w:sz w:val="20"/>
          <w:szCs w:val="20"/>
          <w:lang w:eastAsia="sk-SK"/>
        </w:rPr>
        <w:t>DSZ</w:t>
      </w:r>
      <w:r w:rsidRPr="007D0E30">
        <w:rPr>
          <w:sz w:val="20"/>
          <w:szCs w:val="20"/>
          <w:lang w:eastAsia="sk-SK"/>
        </w:rPr>
        <w:t xml:space="preserve"> (diela č. 2) v súlade s čl. 4 tejto časti zmluvy a čl. 2 časti 2 tejto zmluvy, zaväzuje sa zhotoviteľ zaplatiť objednávateľovi zmluvnú pokutu vo výške 0,3 % (tri desatiny percenta) z ceny DSZ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c</w:t>
      </w:r>
      <w:r w:rsidRPr="007D0E30">
        <w:rPr>
          <w:sz w:val="20"/>
          <w:szCs w:val="20"/>
          <w:lang w:eastAsia="sk-SK"/>
        </w:rPr>
        <w:t>) tejto časti zmluvy, a to za každý, aj začatý deň omeškania, ktorý sa počíta od termínu uvedeného v bode 4.1 čl. 4 tejto časti zmluvy, a to až do odovzdania DSZ bez zjavných vád objednávateľovi.</w:t>
      </w:r>
    </w:p>
    <w:p w14:paraId="031B7E47" w14:textId="7370F550" w:rsidR="00403F3B"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V prípade ome</w:t>
      </w:r>
      <w:r w:rsidR="00247E1C">
        <w:rPr>
          <w:sz w:val="20"/>
          <w:szCs w:val="20"/>
          <w:lang w:eastAsia="sk-SK"/>
        </w:rPr>
        <w:t xml:space="preserve">škania zhotoviteľa s doručením </w:t>
      </w:r>
      <w:r w:rsidR="00247E1C" w:rsidRPr="00247E1C">
        <w:rPr>
          <w:b/>
          <w:sz w:val="20"/>
          <w:szCs w:val="20"/>
          <w:lang w:eastAsia="sk-SK"/>
        </w:rPr>
        <w:t>O</w:t>
      </w:r>
      <w:r w:rsidRPr="00247E1C">
        <w:rPr>
          <w:b/>
          <w:sz w:val="20"/>
          <w:szCs w:val="20"/>
          <w:lang w:eastAsia="sk-SK"/>
        </w:rPr>
        <w:t xml:space="preserve">známenia </w:t>
      </w:r>
      <w:r w:rsidRPr="007D0E30">
        <w:rPr>
          <w:b/>
          <w:sz w:val="20"/>
          <w:szCs w:val="20"/>
          <w:lang w:eastAsia="sk-SK"/>
        </w:rPr>
        <w:t xml:space="preserve">8a </w:t>
      </w:r>
      <w:r w:rsidRPr="007D0E30">
        <w:rPr>
          <w:sz w:val="20"/>
          <w:szCs w:val="20"/>
          <w:lang w:eastAsia="sk-SK"/>
        </w:rPr>
        <w:t xml:space="preserve">(diela č. 3) v súlade s čl. 5 tejto časti zmluvy a čl. 2 časti 2 tejto zmluvy, zaväzuje sa zhotoviteľ zaplatiť objednávateľovi zmluvnú pokutu vo výške 0,5 % (päť desatín </w:t>
      </w:r>
      <w:r w:rsidR="00247E1C">
        <w:rPr>
          <w:sz w:val="20"/>
          <w:szCs w:val="20"/>
          <w:lang w:eastAsia="sk-SK"/>
        </w:rPr>
        <w:t>percenta) z ceny Oznámenia 8a</w:t>
      </w:r>
      <w:r w:rsidRPr="007D0E30">
        <w:rPr>
          <w:sz w:val="20"/>
          <w:szCs w:val="20"/>
          <w:lang w:eastAsia="sk-SK"/>
        </w:rPr>
        <w:t xml:space="preserve">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d</w:t>
      </w:r>
      <w:r w:rsidRPr="007D0E30">
        <w:rPr>
          <w:sz w:val="20"/>
          <w:szCs w:val="20"/>
          <w:lang w:eastAsia="sk-SK"/>
        </w:rPr>
        <w:t>) tejto časti zmluvy, a to za každý, aj začatý deň omeškania, ktorý sa počíta od termínu uvedeného v bode 5.1 čl. 5 tejto časti zmluvy, a to až do odovzdania Oznámenia 8a bez zjavných vád objednávateľovi.</w:t>
      </w:r>
    </w:p>
    <w:p w14:paraId="50C80CA2"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w:t>
      </w:r>
      <w:r w:rsidRPr="005B5EAD">
        <w:rPr>
          <w:b/>
          <w:sz w:val="20"/>
          <w:szCs w:val="20"/>
          <w:lang w:eastAsia="sk-SK"/>
        </w:rPr>
        <w:t>auditu bezpečnosti pozemnej komunikácie</w:t>
      </w:r>
      <w:r w:rsidRPr="00F8271D">
        <w:rPr>
          <w:sz w:val="20"/>
          <w:szCs w:val="20"/>
          <w:lang w:eastAsia="sk-SK"/>
        </w:rPr>
        <w:t xml:space="preserve"> </w:t>
      </w:r>
      <w:r w:rsidRPr="007D0E30">
        <w:rPr>
          <w:sz w:val="20"/>
          <w:szCs w:val="20"/>
          <w:lang w:eastAsia="sk-SK"/>
        </w:rPr>
        <w:t xml:space="preserve">(diela č. </w:t>
      </w:r>
      <w:r>
        <w:rPr>
          <w:sz w:val="20"/>
          <w:szCs w:val="20"/>
          <w:lang w:eastAsia="sk-SK"/>
        </w:rPr>
        <w:t>4</w:t>
      </w:r>
      <w:r w:rsidRPr="007D0E30">
        <w:rPr>
          <w:sz w:val="20"/>
          <w:szCs w:val="20"/>
          <w:lang w:eastAsia="sk-SK"/>
        </w:rPr>
        <w:t xml:space="preserve">) v súlade s čl. </w:t>
      </w:r>
      <w:r>
        <w:rPr>
          <w:sz w:val="20"/>
          <w:szCs w:val="20"/>
          <w:lang w:eastAsia="sk-SK"/>
        </w:rPr>
        <w:t>6</w:t>
      </w:r>
      <w:r w:rsidRPr="007D0E30">
        <w:rPr>
          <w:sz w:val="20"/>
          <w:szCs w:val="20"/>
          <w:lang w:eastAsia="sk-SK"/>
        </w:rPr>
        <w:t xml:space="preserve"> tejto časti zmluvy a čl. 2 časti 2 tejto zmluvy, zaväzuje sa zhotoviteľ zaplatiť objednávateľovi zmluvnú pokutu vo výške 0,5 % (päť desatín percenta) z ceny </w:t>
      </w:r>
      <w:r w:rsidRPr="005B5EAD">
        <w:rPr>
          <w:sz w:val="20"/>
          <w:szCs w:val="20"/>
          <w:lang w:eastAsia="sk-SK"/>
        </w:rPr>
        <w:t>auditu bezpečnosti pozemnej komunikácie</w:t>
      </w:r>
      <w:r w:rsidRPr="007D0E30">
        <w:rPr>
          <w:sz w:val="20"/>
          <w:szCs w:val="20"/>
          <w:lang w:eastAsia="sk-SK"/>
        </w:rPr>
        <w:t xml:space="preserve">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e</w:t>
      </w:r>
      <w:r w:rsidRPr="007D0E30">
        <w:rPr>
          <w:sz w:val="20"/>
          <w:szCs w:val="20"/>
          <w:lang w:eastAsia="sk-SK"/>
        </w:rPr>
        <w:t xml:space="preserve">) tejto časti zmluvy, a to za každý, aj začatý deň omeškania, ktorý sa počíta od termínu uvedeného v bode </w:t>
      </w:r>
      <w:r>
        <w:rPr>
          <w:sz w:val="20"/>
          <w:szCs w:val="20"/>
          <w:lang w:eastAsia="sk-SK"/>
        </w:rPr>
        <w:t>6</w:t>
      </w:r>
      <w:r w:rsidRPr="007D0E30">
        <w:rPr>
          <w:sz w:val="20"/>
          <w:szCs w:val="20"/>
          <w:lang w:eastAsia="sk-SK"/>
        </w:rPr>
        <w:t xml:space="preserve">.1 čl. </w:t>
      </w:r>
      <w:r>
        <w:rPr>
          <w:sz w:val="20"/>
          <w:szCs w:val="20"/>
          <w:lang w:eastAsia="sk-SK"/>
        </w:rPr>
        <w:t>6</w:t>
      </w:r>
      <w:r w:rsidRPr="007D0E30">
        <w:rPr>
          <w:sz w:val="20"/>
          <w:szCs w:val="20"/>
          <w:lang w:eastAsia="sk-SK"/>
        </w:rPr>
        <w:t xml:space="preserve"> tejto časti zmluvy, a to až do odovzdania </w:t>
      </w:r>
      <w:r w:rsidRPr="005B5EAD">
        <w:rPr>
          <w:sz w:val="20"/>
          <w:szCs w:val="20"/>
          <w:lang w:eastAsia="sk-SK"/>
        </w:rPr>
        <w:t>auditu bezpečnosti pozemnej komunikácie</w:t>
      </w:r>
      <w:r w:rsidRPr="00F8271D">
        <w:rPr>
          <w:sz w:val="20"/>
          <w:szCs w:val="20"/>
          <w:lang w:eastAsia="sk-SK"/>
        </w:rPr>
        <w:t xml:space="preserve"> </w:t>
      </w:r>
      <w:r w:rsidRPr="007D0E30">
        <w:rPr>
          <w:sz w:val="20"/>
          <w:szCs w:val="20"/>
          <w:lang w:eastAsia="sk-SK"/>
        </w:rPr>
        <w:t>bez zjavných vád objednávateľovi</w:t>
      </w:r>
      <w:r>
        <w:rPr>
          <w:sz w:val="20"/>
          <w:szCs w:val="20"/>
          <w:lang w:eastAsia="sk-SK"/>
        </w:rPr>
        <w:t>.</w:t>
      </w:r>
    </w:p>
    <w:p w14:paraId="25998E74"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konceptu smerového a výškového vedenia trasy</w:t>
      </w:r>
      <w:r w:rsidRPr="007D0E30">
        <w:rPr>
          <w:sz w:val="20"/>
          <w:szCs w:val="20"/>
          <w:lang w:eastAsia="sk-SK"/>
        </w:rPr>
        <w:t xml:space="preserve"> v súlade s bodom 3.2, resp. 3.9 čl. 3 tejto časti zmluvy, zaväzuje sa zhotoviteľ zaplatiť objednávateľovi zmluvnú pokutu vo výške 100,- EUR (slovom: sto eur) za každý, aj začatý deň omeškania, ktorý sa počíta od termínu uvedeného v bode 3.2 čl. 3 tejto časti zmluvy.</w:t>
      </w:r>
    </w:p>
    <w:p w14:paraId="0EFABC54"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Projektu geologickej úlohy</w:t>
      </w:r>
      <w:r w:rsidRPr="007D0E30">
        <w:rPr>
          <w:sz w:val="20"/>
          <w:szCs w:val="20"/>
          <w:lang w:eastAsia="sk-SK"/>
        </w:rPr>
        <w:t xml:space="preserve"> v súlade s bodom 3.3, resp. 3.9 čl. 3 tejto časti zmluvy, zaväzuje sa zhotoviteľ zaplatiť objednávateľovi zmluvnú pokutu vo výške 100,- EUR (slovom: sto eur) za každý, aj začatý deň omeškania, ktorý sa počíta od termínu uvedeného v bode 3.3 čl. 3 tejto časti zmluvy.</w:t>
      </w:r>
    </w:p>
    <w:p w14:paraId="4417A13B"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konceptu technického riešenia mostov a križovatiek</w:t>
      </w:r>
      <w:r w:rsidRPr="007D0E30">
        <w:rPr>
          <w:sz w:val="20"/>
          <w:szCs w:val="20"/>
          <w:lang w:eastAsia="sk-SK"/>
        </w:rPr>
        <w:t xml:space="preserve"> v súlade s bodom 3.4, resp. 3.9 čl. 3 tejto časti zmluvy, zaväzuje sa zhotoviteľ zaplatiť objednávateľovi zmluvnú pokutu vo výške 100,- EUR (slovom: sto eur) za každý, aj začatý deň omeškania, ktorý sa počíta od termínu uvedeného v bode 3.4 čl. 3 tejto časti zmluvy.</w:t>
      </w:r>
    </w:p>
    <w:p w14:paraId="59912F8C"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konceptu majetkovej hranice, hranice dočasných záberov</w:t>
      </w:r>
      <w:r w:rsidRPr="007D0E30">
        <w:rPr>
          <w:sz w:val="20"/>
          <w:szCs w:val="20"/>
          <w:lang w:eastAsia="sk-SK"/>
        </w:rPr>
        <w:t xml:space="preserve"> v súlade s bodom 3.5, resp. 3.9 čl. 3 tejto časti zmluvy, zaväzuje sa </w:t>
      </w:r>
      <w:r w:rsidRPr="007D0E30">
        <w:rPr>
          <w:sz w:val="20"/>
          <w:szCs w:val="20"/>
          <w:lang w:eastAsia="sk-SK"/>
        </w:rPr>
        <w:lastRenderedPageBreak/>
        <w:t>zhotoviteľ zaplatiť objednávateľovi zmluvnú pokutu vo výške 100,- EUR (slovom: sto eur) za každý, aj začatý deň omeškania, ktorý sa počíta od termínu uvedeného v bode 3.5 čl. 3 tejto časti zmluvy.</w:t>
      </w:r>
    </w:p>
    <w:p w14:paraId="31D9E2E7" w14:textId="77777777" w:rsidR="00403F3B" w:rsidRPr="006463A5" w:rsidRDefault="00403F3B" w:rsidP="00403F3B">
      <w:pPr>
        <w:spacing w:after="60" w:line="240" w:lineRule="auto"/>
        <w:ind w:left="570"/>
        <w:rPr>
          <w:rFonts w:ascii="Arial" w:hAnsi="Arial"/>
          <w:sz w:val="20"/>
          <w:szCs w:val="20"/>
          <w:lang w:eastAsia="sk-SK"/>
        </w:rPr>
      </w:pPr>
    </w:p>
    <w:p w14:paraId="461DEFB0" w14:textId="77777777" w:rsidR="000C16AB" w:rsidRPr="006463A5" w:rsidRDefault="000C16AB" w:rsidP="000C16AB">
      <w:pPr>
        <w:spacing w:after="60" w:line="240" w:lineRule="auto"/>
        <w:ind w:left="570"/>
        <w:rPr>
          <w:rFonts w:ascii="Arial" w:hAnsi="Arial"/>
          <w:sz w:val="20"/>
          <w:szCs w:val="20"/>
          <w:lang w:eastAsia="sk-SK"/>
        </w:rPr>
      </w:pPr>
    </w:p>
    <w:p w14:paraId="05810FED"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ČASŤ 2</w:t>
      </w:r>
    </w:p>
    <w:p w14:paraId="434CBA89" w14:textId="77777777" w:rsidR="000C16AB"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SPOLOČNÉ ZMLUVNÉ PODMIENKY</w:t>
      </w:r>
    </w:p>
    <w:p w14:paraId="719CDF86" w14:textId="77777777" w:rsidR="000C16AB" w:rsidRDefault="000C16AB" w:rsidP="000C16AB">
      <w:pPr>
        <w:spacing w:after="60" w:line="240" w:lineRule="auto"/>
        <w:jc w:val="center"/>
        <w:rPr>
          <w:rFonts w:ascii="Arial" w:hAnsi="Arial"/>
          <w:b/>
          <w:sz w:val="20"/>
          <w:szCs w:val="24"/>
          <w:lang w:eastAsia="sk-SK"/>
        </w:rPr>
      </w:pPr>
    </w:p>
    <w:p w14:paraId="459723CF" w14:textId="54FCA76B"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PREAMBULA</w:t>
      </w:r>
    </w:p>
    <w:p w14:paraId="7BAF992C" w14:textId="77777777" w:rsidR="00403F3B" w:rsidRPr="006463A5" w:rsidRDefault="00403F3B" w:rsidP="00E57E16">
      <w:pPr>
        <w:spacing w:after="60" w:line="240" w:lineRule="auto"/>
        <w:jc w:val="center"/>
        <w:rPr>
          <w:rFonts w:ascii="Arial" w:hAnsi="Arial"/>
          <w:b/>
          <w:sz w:val="20"/>
          <w:szCs w:val="24"/>
          <w:lang w:eastAsia="sk-SK"/>
        </w:rPr>
      </w:pPr>
    </w:p>
    <w:p w14:paraId="63590DC9" w14:textId="5BF66AFF" w:rsidR="00403F3B" w:rsidRDefault="00403F3B" w:rsidP="00403F3B">
      <w:pPr>
        <w:spacing w:after="60" w:line="240" w:lineRule="auto"/>
        <w:jc w:val="both"/>
        <w:rPr>
          <w:rFonts w:ascii="Arial" w:hAnsi="Arial"/>
          <w:sz w:val="20"/>
          <w:szCs w:val="24"/>
          <w:lang w:eastAsia="sk-SK"/>
        </w:rPr>
      </w:pPr>
      <w:r w:rsidRPr="006463A5">
        <w:rPr>
          <w:rFonts w:ascii="Arial" w:hAnsi="Arial"/>
          <w:sz w:val="20"/>
          <w:szCs w:val="24"/>
          <w:lang w:eastAsia="sk-SK"/>
        </w:rPr>
        <w:t>Za účelom vylúčenia pochybností zmluvné strany týmto deklarujú, že ustanovenia časti 2 zmluvy sa v plnom rozsahu vzťahujú na práva a povinnosti zmluvných strán súvisiace s vy</w:t>
      </w:r>
      <w:r>
        <w:rPr>
          <w:rFonts w:ascii="Arial" w:hAnsi="Arial"/>
          <w:sz w:val="20"/>
          <w:szCs w:val="24"/>
          <w:lang w:eastAsia="sk-SK"/>
        </w:rPr>
        <w:t xml:space="preserve">konaním ktoréhokoľvek </w:t>
      </w:r>
      <w:r w:rsidRPr="006463A5">
        <w:rPr>
          <w:rFonts w:ascii="Arial" w:hAnsi="Arial"/>
          <w:sz w:val="20"/>
          <w:szCs w:val="24"/>
          <w:lang w:eastAsia="sk-SK"/>
        </w:rPr>
        <w:t>diela definovaného v časti 1 zmluvy (t.j. diela č. 1, diela č. 2</w:t>
      </w:r>
      <w:r>
        <w:rPr>
          <w:rFonts w:ascii="Arial" w:hAnsi="Arial"/>
          <w:sz w:val="20"/>
          <w:szCs w:val="24"/>
          <w:lang w:eastAsia="sk-SK"/>
        </w:rPr>
        <w:t>,</w:t>
      </w:r>
      <w:r w:rsidRPr="006463A5">
        <w:rPr>
          <w:rFonts w:ascii="Arial" w:hAnsi="Arial"/>
          <w:sz w:val="20"/>
          <w:szCs w:val="24"/>
          <w:lang w:eastAsia="sk-SK"/>
        </w:rPr>
        <w:t xml:space="preserve"> diela č. 3</w:t>
      </w:r>
      <w:r>
        <w:rPr>
          <w:rFonts w:ascii="Arial" w:hAnsi="Arial"/>
          <w:sz w:val="20"/>
          <w:szCs w:val="24"/>
          <w:lang w:eastAsia="sk-SK"/>
        </w:rPr>
        <w:t xml:space="preserve"> </w:t>
      </w:r>
      <w:r w:rsidRPr="006463A5">
        <w:rPr>
          <w:rFonts w:ascii="Arial" w:hAnsi="Arial"/>
          <w:sz w:val="20"/>
          <w:szCs w:val="24"/>
          <w:lang w:eastAsia="sk-SK"/>
        </w:rPr>
        <w:t xml:space="preserve">a diela č. </w:t>
      </w:r>
      <w:r>
        <w:rPr>
          <w:rFonts w:ascii="Arial" w:hAnsi="Arial"/>
          <w:sz w:val="20"/>
          <w:szCs w:val="24"/>
          <w:lang w:eastAsia="sk-SK"/>
        </w:rPr>
        <w:t>4</w:t>
      </w:r>
      <w:r w:rsidRPr="006463A5">
        <w:rPr>
          <w:rFonts w:ascii="Arial" w:hAnsi="Arial"/>
          <w:sz w:val="20"/>
          <w:szCs w:val="24"/>
          <w:lang w:eastAsia="sk-SK"/>
        </w:rPr>
        <w:t>) a pojem „</w:t>
      </w:r>
      <w:r w:rsidRPr="008931CA">
        <w:rPr>
          <w:rFonts w:ascii="Arial" w:hAnsi="Arial"/>
          <w:b/>
          <w:i/>
          <w:sz w:val="20"/>
          <w:szCs w:val="24"/>
          <w:lang w:eastAsia="sk-SK"/>
        </w:rPr>
        <w:t>dielo</w:t>
      </w:r>
      <w:r w:rsidRPr="006463A5">
        <w:rPr>
          <w:rFonts w:ascii="Arial" w:hAnsi="Arial"/>
          <w:sz w:val="20"/>
          <w:szCs w:val="24"/>
          <w:lang w:eastAsia="sk-SK"/>
        </w:rPr>
        <w:t>“ používaný v časti 2 zmluvy predstavuje ktorékoľvek dielo č. 1</w:t>
      </w:r>
      <w:r>
        <w:rPr>
          <w:rFonts w:ascii="Arial" w:hAnsi="Arial"/>
          <w:sz w:val="20"/>
          <w:szCs w:val="24"/>
          <w:lang w:eastAsia="sk-SK"/>
        </w:rPr>
        <w:t xml:space="preserve"> </w:t>
      </w:r>
      <w:r w:rsidRPr="006463A5">
        <w:rPr>
          <w:rFonts w:ascii="Arial" w:hAnsi="Arial"/>
          <w:sz w:val="20"/>
          <w:szCs w:val="24"/>
          <w:lang w:eastAsia="sk-SK"/>
        </w:rPr>
        <w:t xml:space="preserve">alebo dielo č. 2 alebo dielo č. 3 </w:t>
      </w:r>
      <w:r>
        <w:rPr>
          <w:rFonts w:ascii="Arial" w:hAnsi="Arial"/>
          <w:sz w:val="20"/>
          <w:szCs w:val="24"/>
          <w:lang w:eastAsia="sk-SK"/>
        </w:rPr>
        <w:t xml:space="preserve">alebo dielo č. 4 </w:t>
      </w:r>
      <w:r w:rsidRPr="006463A5">
        <w:rPr>
          <w:rFonts w:ascii="Arial" w:hAnsi="Arial"/>
          <w:sz w:val="20"/>
          <w:szCs w:val="24"/>
          <w:lang w:eastAsia="sk-SK"/>
        </w:rPr>
        <w:t>podľa časti 1 zmluvy</w:t>
      </w:r>
      <w:r>
        <w:rPr>
          <w:rFonts w:ascii="Arial" w:hAnsi="Arial"/>
          <w:sz w:val="20"/>
          <w:szCs w:val="24"/>
          <w:lang w:eastAsia="sk-SK"/>
        </w:rPr>
        <w:t>, a to jednotlivo alebo všetky spolu</w:t>
      </w:r>
      <w:r w:rsidRPr="006463A5">
        <w:rPr>
          <w:rFonts w:ascii="Arial" w:hAnsi="Arial"/>
          <w:sz w:val="20"/>
          <w:szCs w:val="24"/>
          <w:lang w:eastAsia="sk-SK"/>
        </w:rPr>
        <w:t>. Všeobecné ustanovenia čl. 5 Sankcie (body 5.4 až 5.6 článku 5 tejto časti zmluvy) sa v plnom rozsahu vzťahujú aj na zmluvné pokuty uvedené v príslušných článkoch časti 1 zmluvy.</w:t>
      </w:r>
    </w:p>
    <w:p w14:paraId="17739D58" w14:textId="77777777" w:rsidR="00403F3B" w:rsidRDefault="00403F3B" w:rsidP="00403F3B">
      <w:pPr>
        <w:spacing w:after="60" w:line="240" w:lineRule="auto"/>
        <w:jc w:val="both"/>
        <w:rPr>
          <w:rFonts w:ascii="Arial" w:hAnsi="Arial"/>
          <w:sz w:val="20"/>
          <w:szCs w:val="24"/>
          <w:lang w:eastAsia="sk-SK"/>
        </w:rPr>
      </w:pPr>
    </w:p>
    <w:p w14:paraId="3A22A1E8"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1</w:t>
      </w:r>
    </w:p>
    <w:p w14:paraId="6160CB9F" w14:textId="512553A0"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PODKLADY A SPOLUPÔSOBENIE OBJEDNÁVATEĽA A SPÔSOB PLNENIA ZHOTOVITEĽA</w:t>
      </w:r>
    </w:p>
    <w:p w14:paraId="2005FF2A" w14:textId="77777777" w:rsidR="00403F3B" w:rsidRPr="00E57E16" w:rsidRDefault="00403F3B" w:rsidP="00E57E16">
      <w:pPr>
        <w:spacing w:after="60" w:line="240" w:lineRule="auto"/>
        <w:jc w:val="center"/>
        <w:rPr>
          <w:rFonts w:ascii="Arial" w:hAnsi="Arial"/>
          <w:b/>
          <w:sz w:val="20"/>
          <w:szCs w:val="24"/>
          <w:lang w:eastAsia="sk-SK"/>
        </w:rPr>
      </w:pPr>
    </w:p>
    <w:p w14:paraId="4AC834DE"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Objednávateľ poskytne zhotoviteľovi podklady v digitálnej forme podľa bodu 3.1. a 3.2. Prílohy č. 1 k časti B.1 Opis predmetu zákazky súťažných podkladov týkajúce sa vykonania diela</w:t>
      </w:r>
      <w:r>
        <w:rPr>
          <w:rFonts w:ascii="Arial" w:hAnsi="Arial"/>
          <w:sz w:val="20"/>
          <w:szCs w:val="20"/>
          <w:lang w:eastAsia="sk-SK"/>
        </w:rPr>
        <w:t>, a to</w:t>
      </w:r>
      <w:r w:rsidRPr="006463A5">
        <w:rPr>
          <w:rFonts w:ascii="Arial" w:hAnsi="Arial"/>
          <w:sz w:val="20"/>
          <w:szCs w:val="20"/>
          <w:lang w:eastAsia="sk-SK"/>
        </w:rPr>
        <w:t xml:space="preserve"> v termíne do 7 (siedmych) </w:t>
      </w:r>
      <w:r>
        <w:rPr>
          <w:rFonts w:ascii="Arial" w:hAnsi="Arial"/>
          <w:sz w:val="20"/>
          <w:szCs w:val="20"/>
          <w:lang w:eastAsia="sk-SK"/>
        </w:rPr>
        <w:t>pracovných</w:t>
      </w:r>
      <w:r w:rsidDel="007009F5">
        <w:rPr>
          <w:rFonts w:ascii="Arial" w:hAnsi="Arial"/>
          <w:sz w:val="20"/>
          <w:szCs w:val="20"/>
          <w:lang w:eastAsia="sk-SK"/>
        </w:rPr>
        <w:t xml:space="preserve"> </w:t>
      </w:r>
      <w:r w:rsidRPr="006463A5">
        <w:rPr>
          <w:rFonts w:ascii="Arial" w:hAnsi="Arial"/>
          <w:sz w:val="20"/>
          <w:szCs w:val="20"/>
          <w:lang w:eastAsia="sk-SK"/>
        </w:rPr>
        <w:t>dní</w:t>
      </w:r>
      <w:r w:rsidRPr="007009F5">
        <w:rPr>
          <w:rFonts w:ascii="Arial" w:hAnsi="Arial"/>
          <w:sz w:val="20"/>
          <w:szCs w:val="20"/>
          <w:lang w:eastAsia="sk-SK"/>
        </w:rPr>
        <w:t xml:space="preserve"> </w:t>
      </w:r>
      <w:r>
        <w:rPr>
          <w:rFonts w:ascii="Arial" w:hAnsi="Arial"/>
          <w:sz w:val="20"/>
          <w:szCs w:val="20"/>
          <w:lang w:eastAsia="sk-SK"/>
        </w:rPr>
        <w:t>od</w:t>
      </w:r>
      <w:r w:rsidRPr="006463A5">
        <w:rPr>
          <w:rFonts w:ascii="Arial" w:hAnsi="Arial"/>
          <w:sz w:val="20"/>
          <w:szCs w:val="20"/>
          <w:lang w:eastAsia="sk-SK"/>
        </w:rPr>
        <w:t xml:space="preserve"> nadobudnut</w:t>
      </w:r>
      <w:r>
        <w:rPr>
          <w:rFonts w:ascii="Arial" w:hAnsi="Arial"/>
          <w:sz w:val="20"/>
          <w:szCs w:val="20"/>
          <w:lang w:eastAsia="sk-SK"/>
        </w:rPr>
        <w:t>ia</w:t>
      </w:r>
      <w:r w:rsidRPr="006463A5">
        <w:rPr>
          <w:rFonts w:ascii="Arial" w:hAnsi="Arial"/>
          <w:sz w:val="20"/>
          <w:szCs w:val="20"/>
          <w:lang w:eastAsia="sk-SK"/>
        </w:rPr>
        <w:t xml:space="preserve"> účinnosti tejto zmluvy.</w:t>
      </w:r>
    </w:p>
    <w:p w14:paraId="7DA108B4"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V priebehu vykonávania predmetu zmluvy sa budú uskutočňovať rokovania medzi zhotoviteľom a objednávateľom podľa potrieb a podľa dohody medzi zhotoviteľom a objednávateľom.</w:t>
      </w:r>
    </w:p>
    <w:p w14:paraId="25D7DC5A" w14:textId="77777777" w:rsidR="00403F3B" w:rsidRPr="006463A5" w:rsidRDefault="00403F3B" w:rsidP="00403F3B">
      <w:pPr>
        <w:numPr>
          <w:ilvl w:val="2"/>
          <w:numId w:val="94"/>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Zhotoviteľ je povinný doručiť objednávateľovi pozvánku na pracovné rokovanie vrátane podrobného programu pracovného rokovania a zúčastnených osôb za zhotoviteľa, tým nie je dotknutá povinnosť zhotoviteľa zabezpečiť na pracovnom rokovaní účasť osôb podľa bodu 1.7 tohto článku zmluvy. Zhotoviteľ je povinný pozvánku podľa predchádzajúcej vety doručiť objednávateľovi minimálne 5 (päť) kalendárnych dní vopred, pričom berie na vedomie, že objednávateľ je oprávnený navrhovaný termín pracovného rokovania posunúť najviac o 5 (päť) kalendárnych dní.</w:t>
      </w:r>
    </w:p>
    <w:p w14:paraId="652D1F04" w14:textId="77777777" w:rsidR="00403F3B" w:rsidRPr="006463A5" w:rsidRDefault="00403F3B" w:rsidP="00403F3B">
      <w:pPr>
        <w:numPr>
          <w:ilvl w:val="2"/>
          <w:numId w:val="94"/>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Zhotoviteľ je povinný počas pracovných rokovaní informovať objednávateľa o stave rozpracovanosti predmetu zmluvy.</w:t>
      </w:r>
    </w:p>
    <w:p w14:paraId="0F0BD0BF" w14:textId="77777777" w:rsidR="00403F3B" w:rsidRPr="006463A5" w:rsidRDefault="00403F3B" w:rsidP="00403F3B">
      <w:pPr>
        <w:numPr>
          <w:ilvl w:val="2"/>
          <w:numId w:val="94"/>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 každého pracovného rokovania je zhotoviteľ povinný vyhotoviť zápis (ďalej len „</w:t>
      </w:r>
      <w:r w:rsidRPr="006463A5">
        <w:rPr>
          <w:rFonts w:ascii="Arial" w:hAnsi="Arial"/>
          <w:b/>
          <w:sz w:val="20"/>
          <w:szCs w:val="24"/>
          <w:lang w:eastAsia="sk-SK"/>
        </w:rPr>
        <w:t>zápis z pracovného rokovania</w:t>
      </w:r>
      <w:r w:rsidRPr="006463A5">
        <w:rPr>
          <w:rFonts w:ascii="Arial" w:hAnsi="Arial"/>
          <w:sz w:val="20"/>
          <w:szCs w:val="24"/>
          <w:lang w:eastAsia="sk-SK"/>
        </w:rPr>
        <w:t>“), ktorý je podkladom v zmysle bodu 1.6 tohto článku. Zhotoviteľ je povinný zápis z pracovného rokovania doručiť objednávateľovi do 5 (piatich) kalendárnych dní odo dňa uskutočnenia pracovného rokovania na odsúhlasenie. Objednávateľ je následne oprávnený do 3 (troch) kalendárnych dní odo dňa doručenia zápisu z pracovného rokovania uviesť a doručiť zhotoviteľovi svoje písomné pripomienky k zápisu z pracovného rokovania. Zhotoviteľ je povinný do 3 (troch) kalendárnych dní po doručení písomných pripomienok objednávateľa k zápisu z pracovného rokovania zapracovať pripomienky objednávateľa a doručiť objednávateľovi opravený zápis z pracovného rokovania.</w:t>
      </w:r>
    </w:p>
    <w:p w14:paraId="5353DF44"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Zhotoviteľ je povinný doručiť objednávateľovi pozvánku na záverečné prerokovanie spolu s dielom, ktoré má byť prerokované, a to v dostatočnom časovom predstihu tak, aby sa záverečné prerokovanie uskutočnilo najneskôr 3 týždne pred termínom doručenia diela bez vád uvedenom v bodoch 3.1, 4.1</w:t>
      </w:r>
      <w:r>
        <w:rPr>
          <w:rFonts w:ascii="Arial" w:hAnsi="Arial"/>
          <w:sz w:val="20"/>
          <w:szCs w:val="20"/>
          <w:lang w:eastAsia="sk-SK"/>
        </w:rPr>
        <w:t>,</w:t>
      </w:r>
      <w:r w:rsidRPr="006463A5">
        <w:rPr>
          <w:rFonts w:ascii="Arial" w:hAnsi="Arial"/>
          <w:sz w:val="20"/>
          <w:szCs w:val="20"/>
          <w:lang w:eastAsia="sk-SK"/>
        </w:rPr>
        <w:t xml:space="preserve"> 5.1</w:t>
      </w:r>
      <w:r>
        <w:rPr>
          <w:rFonts w:ascii="Arial" w:hAnsi="Arial"/>
          <w:sz w:val="20"/>
          <w:szCs w:val="20"/>
          <w:lang w:eastAsia="sk-SK"/>
        </w:rPr>
        <w:t xml:space="preserve"> a 6.1</w:t>
      </w:r>
      <w:r w:rsidRPr="006463A5">
        <w:rPr>
          <w:rFonts w:ascii="Arial" w:hAnsi="Arial"/>
          <w:sz w:val="20"/>
          <w:szCs w:val="20"/>
          <w:lang w:eastAsia="sk-SK"/>
        </w:rPr>
        <w:t xml:space="preserve"> v časti 1 tejto zmluvy. Objednávateľ je oprávnený navrhovaný termín záverečného prerokovania posunúť najviac o 5 (päť) kalendárnych dní, tým nie je dotknutá povinnosť zhotoviteľa doručiť pozvánku v dostatočnom časovom predstihu podľa predchádzajúcej vety. Vo veci zápisu platia obdobne ustanovenia bodu 1.2.3 tohto článku tejto časti zmluvy.</w:t>
      </w:r>
    </w:p>
    <w:p w14:paraId="53A9102A"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Objednávateľ sa zaväzuje, že počas vykonávania predmetu zmluvy poskytne zhotoviteľovi v nevyhnutnom rozsahu spolupôsobenie, a to najmä poskytovaním upresňujúcich alebo doplňujúcich údajov alebo nevyhnutných podkladov potrebných na vykonanie predmetu zmluvy v súlade s touto zmluvou.</w:t>
      </w:r>
    </w:p>
    <w:p w14:paraId="17DDFAA5"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lastRenderedPageBreak/>
        <w:t>Objednávateľ poskytne zhotoviteľovi spolupôsobenie uvedené v bode 1.4 tohto článku v lehote a spôsobom dohodnutom obidvoma zmluvnými stranami.</w:t>
      </w:r>
    </w:p>
    <w:p w14:paraId="39E5482F"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 xml:space="preserve">Zhotoviteľ je pri vykonávaní diela viazaný pokynmi objednávateľa, a to najmä, </w:t>
      </w:r>
      <w:r>
        <w:rPr>
          <w:rFonts w:ascii="Arial" w:hAnsi="Arial"/>
          <w:sz w:val="20"/>
          <w:szCs w:val="20"/>
          <w:lang w:eastAsia="sk-SK"/>
        </w:rPr>
        <w:t>nie však výlučne</w:t>
      </w:r>
      <w:r w:rsidRPr="006463A5">
        <w:rPr>
          <w:rFonts w:ascii="Arial" w:hAnsi="Arial"/>
          <w:sz w:val="20"/>
          <w:szCs w:val="20"/>
          <w:lang w:eastAsia="sk-SK"/>
        </w:rPr>
        <w:t xml:space="preserve"> pripomienkami z pracovných rokovaní, pripomienkami zo záverečného prerokovania ako aj ďalšími písomnými pripomienkami objednávateľa.</w:t>
      </w:r>
    </w:p>
    <w:p w14:paraId="2C0F0E6A"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Zhotoviteľ sa zaväzuje zabezpečiť vykonávanie činnosti hlavného inžiniera projektu (ďalej aj len „</w:t>
      </w:r>
      <w:r w:rsidRPr="008931CA">
        <w:rPr>
          <w:rFonts w:ascii="Arial" w:hAnsi="Arial"/>
          <w:b/>
          <w:sz w:val="20"/>
          <w:szCs w:val="20"/>
          <w:lang w:eastAsia="sk-SK"/>
        </w:rPr>
        <w:t>HIP</w:t>
      </w:r>
      <w:r w:rsidRPr="006463A5">
        <w:rPr>
          <w:rFonts w:ascii="Arial" w:hAnsi="Arial"/>
          <w:sz w:val="20"/>
          <w:szCs w:val="20"/>
          <w:lang w:eastAsia="sk-SK"/>
        </w:rPr>
        <w:t>“) osobou, ktorú uviedol vo svojej ponuke a prípadne aktualizoval v rámci poskytnutia súčinnosti v rámci verejného obstarávania pred podpisom tejto zmluvy, ako člena pracovnej skupiny na pozícii HIP. HIP je povinný najmä: koordinovať a riadiť proces vyhotovenia diela podľa ustanovení tejto zmluvy v mene zhotoviteľa; zastupovať zhotoviteľa a zúčastňovať sa na všetkých pracovných rokovaniach s objednávateľom, vrátane účasti na záverečnom prerokovaní. Zhotoviteľ sa zároveň zaväzuje zabezpečiť, aby v prípade dočasnej neprítomnosti objednávateľovi písomne najneskôr 1 (jeden) pracovný deň vopred oznámenej neprítomnosti HIP-a, zastupoval hlavného inžiniera projektu člen pracovnej skupiny v pozícii zodpovedného projektanta pre cestnú časť. V prípade, ak HIP je zodpovedný aj za vypracovanie cestnej časti, zastúpi ho člen pracovnej skupiny v pozícii zodpovedného projektanta za mostnú časť.</w:t>
      </w:r>
    </w:p>
    <w:p w14:paraId="58A8BC18"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zodpovedný projektant za cestnú časť, za mostnú časť, pre geologickú časť, pre životné prostredie, zodpovedá za príslušnú časť dokumentácie v súlade s príslušnými právnymi a technickými predpismi.</w:t>
      </w:r>
    </w:p>
    <w:p w14:paraId="5C44B86A"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Pre vylúčenie akýchkoľvek pochybností sa zmluvné strany dohodli, že akákoľvek komunikácia (ústna a písomná) medzi zhotoviteľom a objednávateľom bude realizovaná v slovenskom jazyku a zhotoviteľ sa zaväzuje pri plnení predmetu zmluvy komunikovať v slovenskom jazyku.</w:t>
      </w:r>
    </w:p>
    <w:p w14:paraId="06806F8B" w14:textId="77777777" w:rsidR="000C16AB" w:rsidRPr="006463A5" w:rsidRDefault="000C16AB" w:rsidP="000C16AB">
      <w:pPr>
        <w:spacing w:after="60" w:line="240" w:lineRule="auto"/>
        <w:jc w:val="both"/>
        <w:rPr>
          <w:rFonts w:ascii="Arial" w:hAnsi="Arial"/>
          <w:sz w:val="20"/>
          <w:szCs w:val="24"/>
          <w:lang w:eastAsia="sk-SK"/>
        </w:rPr>
      </w:pPr>
    </w:p>
    <w:p w14:paraId="0843DB5A"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2</w:t>
      </w:r>
    </w:p>
    <w:p w14:paraId="4FEC60D5" w14:textId="448A7C27"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PRIEBEH A SPÔSOB ODOVZDANIA A PREBERANIA DIELA</w:t>
      </w:r>
    </w:p>
    <w:p w14:paraId="0FC9BBD6" w14:textId="77777777" w:rsidR="00403F3B" w:rsidRPr="00E57E16" w:rsidRDefault="00403F3B" w:rsidP="00E57E16">
      <w:pPr>
        <w:spacing w:after="60" w:line="240" w:lineRule="auto"/>
        <w:jc w:val="center"/>
        <w:rPr>
          <w:rFonts w:ascii="Arial" w:hAnsi="Arial"/>
          <w:b/>
          <w:sz w:val="20"/>
          <w:szCs w:val="24"/>
          <w:lang w:eastAsia="sk-SK"/>
        </w:rPr>
      </w:pPr>
    </w:p>
    <w:p w14:paraId="33389F53"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Zhotoviteľ je povinný doručiť v termínoch uvedených v tejto zmluve objednávateľovi dielo bez vád. Pojem „</w:t>
      </w:r>
      <w:r w:rsidRPr="006463A5">
        <w:rPr>
          <w:rFonts w:ascii="Arial" w:hAnsi="Arial"/>
          <w:b/>
          <w:sz w:val="20"/>
          <w:szCs w:val="20"/>
          <w:lang w:eastAsia="sk-SK"/>
        </w:rPr>
        <w:t>dielo bez vád</w:t>
      </w:r>
      <w:r w:rsidRPr="006463A5">
        <w:rPr>
          <w:rFonts w:ascii="Arial" w:hAnsi="Arial"/>
          <w:sz w:val="20"/>
          <w:szCs w:val="20"/>
          <w:lang w:eastAsia="sk-SK"/>
        </w:rPr>
        <w:t xml:space="preserve">“ pre účely tejto zmluvy znamená dielo, ktoré spĺňa kvantitatívne a kvalitatívne vlastnosti uvedené v tejto zmluve a v súťažných podkladoch a zároveň je v súlade so všeobecne záväznými právnymi predpismi </w:t>
      </w:r>
      <w:r>
        <w:rPr>
          <w:rFonts w:ascii="Arial" w:hAnsi="Arial"/>
          <w:sz w:val="20"/>
          <w:szCs w:val="20"/>
          <w:lang w:eastAsia="sk-SK"/>
        </w:rPr>
        <w:t xml:space="preserve">a technickými normamia </w:t>
      </w:r>
      <w:r w:rsidRPr="006463A5">
        <w:rPr>
          <w:rFonts w:ascii="Arial" w:hAnsi="Arial"/>
          <w:sz w:val="20"/>
          <w:szCs w:val="20"/>
          <w:lang w:eastAsia="sk-SK"/>
        </w:rPr>
        <w:t>platnými na území Slovenskej republiky</w:t>
      </w:r>
      <w:r>
        <w:rPr>
          <w:rFonts w:ascii="Arial" w:hAnsi="Arial"/>
          <w:sz w:val="20"/>
          <w:szCs w:val="20"/>
          <w:lang w:eastAsia="sk-SK"/>
        </w:rPr>
        <w:t xml:space="preserve"> v čase odovzdania diela</w:t>
      </w:r>
      <w:r w:rsidRPr="006463A5">
        <w:rPr>
          <w:rFonts w:ascii="Arial" w:hAnsi="Arial"/>
          <w:sz w:val="20"/>
          <w:szCs w:val="20"/>
          <w:lang w:eastAsia="sk-SK"/>
        </w:rPr>
        <w:t xml:space="preserve"> a sú v ňom zapracované pripomienky objednávateľa zo záverečného prerokovania uvedené v zápise zo záverečného prerokovania ako aj z jednotlivých pracovných rokovaní v zmysle bodu 1.2 a 1.3 čl. 1 tejto časti zmluvy.</w:t>
      </w:r>
    </w:p>
    <w:p w14:paraId="1E45031A"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Dňom doručenia diela do sídla objednávateľa sa začína preberacie konanie. Počas preberacieho konania je objednávateľ oprávnený skontrolovať dielo a oznámiť zhotoviteľovi skutočnosť, že dielo má zjavné vady.</w:t>
      </w:r>
    </w:p>
    <w:p w14:paraId="5894CF04"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Preberacie konanie je skončené dňom podpísania preberacieho protokolu oprávnenou osobou objednávateľa a oprávnenou osobou zhotoviteľa. V preberacom protokole deklaruje objednávateľ skutočnosť, že príslušné dielo nemá v deň podpísania preberacieho protokolu zjavné vady</w:t>
      </w:r>
      <w:r>
        <w:rPr>
          <w:rFonts w:ascii="Arial" w:hAnsi="Arial"/>
          <w:sz w:val="20"/>
          <w:szCs w:val="20"/>
          <w:lang w:eastAsia="sk-SK"/>
        </w:rPr>
        <w:t>.</w:t>
      </w:r>
      <w:r w:rsidRPr="006463A5">
        <w:rPr>
          <w:rFonts w:ascii="Arial" w:hAnsi="Arial"/>
          <w:sz w:val="20"/>
          <w:szCs w:val="20"/>
          <w:lang w:eastAsia="sk-SK"/>
        </w:rPr>
        <w:t xml:space="preserve"> </w:t>
      </w:r>
    </w:p>
    <w:p w14:paraId="5FD6ACBC"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Objednávateľ sa zaväzuje podpísať preberací protokol v lehote </w:t>
      </w:r>
      <w:r w:rsidRPr="006463A5">
        <w:rPr>
          <w:rFonts w:ascii="Arial" w:hAnsi="Arial"/>
          <w:b/>
          <w:sz w:val="20"/>
          <w:szCs w:val="20"/>
          <w:lang w:eastAsia="sk-SK"/>
        </w:rPr>
        <w:t>do 2 (dvoch) mesiacov</w:t>
      </w:r>
      <w:r w:rsidRPr="006463A5">
        <w:rPr>
          <w:rFonts w:ascii="Arial" w:hAnsi="Arial"/>
          <w:sz w:val="20"/>
          <w:szCs w:val="20"/>
          <w:lang w:eastAsia="sk-SK"/>
        </w:rPr>
        <w:t xml:space="preserve"> odo dňa doručenia diela objednávateľovi, ak nenastanú skutočnosti uvedené v bode 2.5 tohto článku. Preberací protokol sa vyhotoví v dvoch rovnopisoch, z ktorých jeden obdrží objednávateľ a druhý zhotoviteľ. Preberací protokol sa vyhotoví pre každé dielo zvlášť.</w:t>
      </w:r>
    </w:p>
    <w:p w14:paraId="49AD91CC"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Ak objednávateľ počas preberacieho konania zistí skutočnosť, že dielo má zjavné vady, oznámi písomne túto skutočnosť zhotoviteľovi odoslaním doporučenej zásielky adresovanej do sídla zhotoviteľa v lehote uvedenej v bode 2.4 tohto článku zmluvy (ďalej len „</w:t>
      </w:r>
      <w:r w:rsidRPr="008931CA">
        <w:rPr>
          <w:rFonts w:ascii="Arial" w:hAnsi="Arial"/>
          <w:b/>
          <w:sz w:val="20"/>
          <w:szCs w:val="20"/>
          <w:lang w:eastAsia="sk-SK"/>
        </w:rPr>
        <w:t>oznámenie o zjavných vadách</w:t>
      </w:r>
      <w:r w:rsidRPr="006463A5">
        <w:rPr>
          <w:rFonts w:ascii="Arial" w:hAnsi="Arial"/>
          <w:sz w:val="20"/>
          <w:szCs w:val="20"/>
          <w:lang w:eastAsia="sk-SK"/>
        </w:rPr>
        <w:t>“). Zhotoviteľ je povinný vady odstrániť v lehote 10 pracovných dní odo dňa doručenia oznámenia o zjavných vadách. V odôvodnených prípadoch môže objednávateľ túto lehotu písomne predĺžiť.</w:t>
      </w:r>
    </w:p>
    <w:p w14:paraId="22BF0F5C"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Odo dňa odoslania oznámenia o zjavných vadách lehota uvedená v bode 2.4 tohto článku neplynie. Odo dňa doručenia opraveného diela spolu s písomným vyhlásením zhotoviteľa, že zjavné vady uvedené v oznámení o zjavných vadách boli odstránené, do sídla objednávateľa, plynie lehota uvedená v bode 2.4 tohto článku ďalej, pričom sa jej dĺžka súčasne predlžuje o 14 pracovných dní (ďalej len „</w:t>
      </w:r>
      <w:r w:rsidRPr="008931CA">
        <w:rPr>
          <w:rFonts w:ascii="Arial" w:hAnsi="Arial"/>
          <w:b/>
          <w:sz w:val="20"/>
          <w:szCs w:val="20"/>
          <w:lang w:eastAsia="sk-SK"/>
        </w:rPr>
        <w:t>predĺžené preberacie konanie</w:t>
      </w:r>
      <w:r w:rsidRPr="006463A5">
        <w:rPr>
          <w:rFonts w:ascii="Arial" w:hAnsi="Arial"/>
          <w:sz w:val="20"/>
          <w:szCs w:val="20"/>
          <w:lang w:eastAsia="sk-SK"/>
        </w:rPr>
        <w:t xml:space="preserve">“). V prípade, ak doručené opravené dielo v zmysle predchádzajúceho bodu bude obsahovať zjavné vady, objednávateľ bude oprávnený postupovať </w:t>
      </w:r>
      <w:r w:rsidRPr="006463A5">
        <w:rPr>
          <w:rFonts w:ascii="Arial" w:hAnsi="Arial"/>
          <w:sz w:val="20"/>
          <w:szCs w:val="20"/>
          <w:lang w:eastAsia="sk-SK"/>
        </w:rPr>
        <w:lastRenderedPageBreak/>
        <w:t>v zmysle bodu 2.5 a</w:t>
      </w:r>
      <w:r>
        <w:rPr>
          <w:rFonts w:ascii="Arial" w:hAnsi="Arial"/>
          <w:sz w:val="20"/>
          <w:szCs w:val="20"/>
          <w:lang w:eastAsia="sk-SK"/>
        </w:rPr>
        <w:t xml:space="preserve"> prvej vety bodu </w:t>
      </w:r>
      <w:r w:rsidRPr="006463A5">
        <w:rPr>
          <w:rFonts w:ascii="Arial" w:hAnsi="Arial"/>
          <w:sz w:val="20"/>
          <w:szCs w:val="20"/>
          <w:lang w:eastAsia="sk-SK"/>
        </w:rPr>
        <w:t>2.6 tohto článku</w:t>
      </w:r>
      <w:r>
        <w:rPr>
          <w:rFonts w:ascii="Arial" w:hAnsi="Arial"/>
          <w:sz w:val="20"/>
          <w:szCs w:val="20"/>
          <w:lang w:eastAsia="sk-SK"/>
        </w:rPr>
        <w:t>,</w:t>
      </w:r>
      <w:r w:rsidRPr="006463A5">
        <w:rPr>
          <w:rFonts w:ascii="Arial" w:hAnsi="Arial"/>
          <w:sz w:val="20"/>
          <w:szCs w:val="20"/>
          <w:lang w:eastAsia="sk-SK"/>
        </w:rPr>
        <w:t xml:space="preserve"> a to aj opakovane, až pokiaľ nenastane skutočnosť, že dielo nebude mať zjavné vady.</w:t>
      </w:r>
    </w:p>
    <w:p w14:paraId="16BD0481"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Strany sa dohodli, že v prípade, ak zhotoviteľ na základe druhýkrát doručeného oznámenia o zjavných vadách podľa bodu 2.5 tohto článku zmluvy riadne a včas neodstráni všetky v ňom uvedené zjavné vady diela v súlade s bodom 2.6 tohto článku zmluvy, považuje sa to za podstatné porušenie zmluvných povinností zhotoviteľom. Uvedené platí aj v prípade, ak zhotoviteľ zjavné vady diela neskôr odstráni na základe opätovného oznámenia o zjavných vadách uskutočneného zo strany objednávateľa v zmysle bodu 2.6 tohto článku zmluvy.</w:t>
      </w:r>
    </w:p>
    <w:p w14:paraId="6C6298A9"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Ak objednávateľ počas predĺženého preberacieho konania zistí, že zjavné vady uvedené v oznámení o zjavných vadách boli skutočne odstránené, a dielo už nemá iné zjavné vady, zhotoviteľ vyhotoví preberací protokol a následne ho podpíšu obe zmluvné strany podľa bodu 2.3 tohto článku.</w:t>
      </w:r>
    </w:p>
    <w:p w14:paraId="1D877665"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V prípade, ak objednávateľ v rámci preberacieho konania nezistí žiadne zjavné vady, prípadne zjavné vady boli odstránené postupom podľa tohto článku, objednávateľ písomne vyzve zhotoviteľa k dodaniu kompletných zmluvne dohodnutých počtov vyhotovení diela, a to ku dňu podpísania preberacieho protokolu oboma zmluvnými stranami.</w:t>
      </w:r>
    </w:p>
    <w:p w14:paraId="70D5C2DA"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Na účely tejto zmluvy sa deň podpísania preberacieho protokolu obidvoma zmluvnými stranami považuje za deň odovzdania diela zhotoviteľom objednávateľovi a súčasne aj za deň prevzatia diela objednávateľom od zhotoviteľa.</w:t>
      </w:r>
    </w:p>
    <w:p w14:paraId="53A10DF2"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Na základe dohody zmluvných strán za okolnosti vylučujúce zodpovednosť zhotoviteľa sa nepovažuje omeškanie zhotoviteľa s vyhotovením diela podľa ustanovení tejto zmluvy spôsobené orgánmi verejnej moci, resp. orgánmi územnej samosprávy a inými dotknutými subjektmi s výnimkou, ak omeškanie nebolo spôsobené konaním alebo opomenutím zhotoviteľa.</w:t>
      </w:r>
    </w:p>
    <w:p w14:paraId="64A0D45A"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Zmluvné strany sa dohodli, že nesplnenie povinnosti zhotoviteľa dodať akúkoľvek dokumentáciu podľa tejto zmluvy v zmluvne dohodnutom termíne nebude mať vplyv na splnenie povinnosti zhotoviteľa dodať akúkoľvek inú dokumentáciu podľa tejto zmluvy v zmluvne dohodnutom termíne.</w:t>
      </w:r>
    </w:p>
    <w:p w14:paraId="60E58594" w14:textId="77777777" w:rsidR="000C16AB" w:rsidRPr="006463A5" w:rsidRDefault="000C16AB" w:rsidP="000C16AB">
      <w:pPr>
        <w:spacing w:after="60" w:line="240" w:lineRule="auto"/>
        <w:jc w:val="both"/>
        <w:rPr>
          <w:rFonts w:ascii="Arial" w:hAnsi="Arial"/>
          <w:sz w:val="20"/>
          <w:szCs w:val="24"/>
          <w:lang w:eastAsia="sk-SK"/>
        </w:rPr>
      </w:pPr>
    </w:p>
    <w:p w14:paraId="60427620"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3</w:t>
      </w:r>
    </w:p>
    <w:p w14:paraId="70BA9106"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SPOLOČNÉ USTANOVENIA O CENE,</w:t>
      </w:r>
    </w:p>
    <w:p w14:paraId="6BE67E97" w14:textId="25E7EAA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PLATOBNÉ A FAKTURAČNÉ PODMIENKY</w:t>
      </w:r>
    </w:p>
    <w:p w14:paraId="4D22A34C" w14:textId="77777777" w:rsidR="00403F3B" w:rsidRPr="00E57E16" w:rsidRDefault="00403F3B" w:rsidP="00E57E16">
      <w:pPr>
        <w:spacing w:after="60" w:line="240" w:lineRule="auto"/>
        <w:jc w:val="center"/>
        <w:rPr>
          <w:rFonts w:ascii="Arial" w:hAnsi="Arial"/>
          <w:b/>
          <w:sz w:val="20"/>
          <w:szCs w:val="24"/>
          <w:lang w:eastAsia="sk-SK"/>
        </w:rPr>
      </w:pPr>
    </w:p>
    <w:p w14:paraId="08732C0D"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Cena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w:t>
      </w:r>
    </w:p>
    <w:p w14:paraId="456DADD0" w14:textId="77777777" w:rsidR="00403F3B" w:rsidRPr="006463A5" w:rsidRDefault="00403F3B" w:rsidP="00403F3B">
      <w:pPr>
        <w:numPr>
          <w:ilvl w:val="1"/>
          <w:numId w:val="96"/>
        </w:numPr>
        <w:spacing w:after="0" w:line="240" w:lineRule="auto"/>
        <w:jc w:val="both"/>
        <w:rPr>
          <w:rFonts w:ascii="Arial" w:hAnsi="Arial"/>
          <w:sz w:val="20"/>
          <w:szCs w:val="20"/>
          <w:lang w:eastAsia="sk-SK"/>
        </w:rPr>
      </w:pPr>
      <w:r w:rsidRPr="006463A5">
        <w:rPr>
          <w:rFonts w:ascii="Arial" w:hAnsi="Arial"/>
          <w:sz w:val="20"/>
          <w:szCs w:val="20"/>
          <w:lang w:eastAsia="sk-SK"/>
        </w:rPr>
        <w:t>Cena za celý predmet zmluvy:</w:t>
      </w:r>
    </w:p>
    <w:p w14:paraId="1BB1DC28" w14:textId="08693888"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3.2.1</w:t>
      </w:r>
      <w:r>
        <w:rPr>
          <w:rFonts w:ascii="Arial" w:hAnsi="Arial"/>
          <w:b/>
          <w:sz w:val="20"/>
          <w:szCs w:val="24"/>
          <w:lang w:eastAsia="sk-SK"/>
        </w:rPr>
        <w:tab/>
      </w:r>
      <w:r w:rsidRPr="005B5EAD">
        <w:rPr>
          <w:rFonts w:ascii="Arial" w:hAnsi="Arial"/>
          <w:b/>
          <w:sz w:val="20"/>
          <w:szCs w:val="24"/>
          <w:lang w:eastAsia="sk-SK"/>
        </w:rPr>
        <w:t>Cena 1. časti diela č. 1 (</w:t>
      </w:r>
      <w:r w:rsidR="00EE147E">
        <w:rPr>
          <w:rFonts w:ascii="Arial" w:hAnsi="Arial"/>
          <w:b/>
          <w:sz w:val="20"/>
          <w:szCs w:val="24"/>
          <w:lang w:eastAsia="sk-SK"/>
        </w:rPr>
        <w:t>P</w:t>
      </w:r>
      <w:r w:rsidRPr="005B5EAD">
        <w:rPr>
          <w:rFonts w:ascii="Arial" w:hAnsi="Arial"/>
          <w:b/>
          <w:sz w:val="20"/>
          <w:szCs w:val="24"/>
          <w:lang w:eastAsia="sk-SK"/>
        </w:rPr>
        <w:t>S) bez DPH v EUR:</w:t>
      </w:r>
      <w:r w:rsidRPr="005B5EAD">
        <w:rPr>
          <w:rFonts w:ascii="Arial" w:hAnsi="Arial"/>
          <w:b/>
          <w:sz w:val="20"/>
          <w:szCs w:val="24"/>
          <w:lang w:eastAsia="sk-SK"/>
        </w:rPr>
        <w:tab/>
        <w:t>[doplniť]</w:t>
      </w:r>
    </w:p>
    <w:p w14:paraId="1157AAF9"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6B46CE06" w14:textId="72BDADA3"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r w:rsidR="00EE147E">
        <w:rPr>
          <w:rFonts w:ascii="Arial" w:hAnsi="Arial"/>
          <w:sz w:val="20"/>
          <w:szCs w:val="24"/>
          <w:lang w:eastAsia="sk-SK"/>
        </w:rPr>
        <w:t>P</w:t>
      </w:r>
      <w:r w:rsidRPr="006C171F">
        <w:rPr>
          <w:rFonts w:ascii="Arial" w:hAnsi="Arial"/>
          <w:sz w:val="20"/>
          <w:szCs w:val="24"/>
          <w:lang w:eastAsia="sk-SK"/>
        </w:rPr>
        <w:t xml:space="preserve">S vrátane DPH v EUR: </w:t>
      </w:r>
      <w:r w:rsidRPr="006C171F">
        <w:rPr>
          <w:rFonts w:ascii="Arial" w:hAnsi="Arial"/>
          <w:sz w:val="20"/>
          <w:szCs w:val="24"/>
          <w:lang w:eastAsia="sk-SK"/>
        </w:rPr>
        <w:tab/>
        <w:t>[doplniť]</w:t>
      </w:r>
    </w:p>
    <w:p w14:paraId="165AA588"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2E8D14DE" w14:textId="19DF2F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3.2.2</w:t>
      </w:r>
      <w:r>
        <w:rPr>
          <w:rFonts w:ascii="Arial" w:hAnsi="Arial"/>
          <w:b/>
          <w:sz w:val="20"/>
          <w:szCs w:val="24"/>
          <w:lang w:eastAsia="sk-SK"/>
        </w:rPr>
        <w:tab/>
      </w:r>
      <w:r w:rsidRPr="005B5EAD">
        <w:rPr>
          <w:rFonts w:ascii="Arial" w:hAnsi="Arial"/>
          <w:b/>
          <w:sz w:val="20"/>
          <w:szCs w:val="24"/>
          <w:lang w:eastAsia="sk-SK"/>
        </w:rPr>
        <w:t>Cena 2. časti diela č. 1 (</w:t>
      </w:r>
      <w:r w:rsidRPr="00D61F34">
        <w:rPr>
          <w:rFonts w:ascii="Arial" w:hAnsi="Arial"/>
          <w:b/>
          <w:sz w:val="20"/>
          <w:szCs w:val="24"/>
          <w:lang w:eastAsia="sk-SK"/>
        </w:rPr>
        <w:t>G1</w:t>
      </w:r>
      <w:r w:rsidR="00EE147E">
        <w:rPr>
          <w:rFonts w:ascii="Arial" w:hAnsi="Arial"/>
          <w:b/>
          <w:sz w:val="20"/>
          <w:szCs w:val="24"/>
          <w:lang w:eastAsia="sk-SK"/>
        </w:rPr>
        <w:t xml:space="preserve">, </w:t>
      </w:r>
      <w:r w:rsidRPr="00D61F34">
        <w:rPr>
          <w:rFonts w:ascii="Arial" w:hAnsi="Arial"/>
          <w:b/>
          <w:sz w:val="20"/>
          <w:szCs w:val="24"/>
          <w:lang w:eastAsia="sk-SK"/>
        </w:rPr>
        <w:t>G2</w:t>
      </w:r>
      <w:r w:rsidR="00EE147E">
        <w:rPr>
          <w:rFonts w:ascii="Arial" w:hAnsi="Arial"/>
          <w:b/>
          <w:sz w:val="20"/>
          <w:szCs w:val="24"/>
          <w:lang w:eastAsia="sk-SK"/>
        </w:rPr>
        <w:t xml:space="preserve">, </w:t>
      </w:r>
      <w:r w:rsidRPr="00D61F34">
        <w:rPr>
          <w:rFonts w:ascii="Arial" w:hAnsi="Arial"/>
          <w:b/>
          <w:sz w:val="20"/>
          <w:szCs w:val="24"/>
          <w:lang w:eastAsia="sk-SK"/>
        </w:rPr>
        <w:t>G3</w:t>
      </w:r>
      <w:r w:rsidRPr="005B5EAD">
        <w:rPr>
          <w:rFonts w:ascii="Arial" w:hAnsi="Arial"/>
          <w:b/>
          <w:sz w:val="20"/>
          <w:szCs w:val="24"/>
          <w:lang w:eastAsia="sk-SK"/>
        </w:rPr>
        <w:t>) bez DPH v EUR:</w:t>
      </w:r>
      <w:r w:rsidRPr="005B5EAD">
        <w:rPr>
          <w:rFonts w:ascii="Arial" w:hAnsi="Arial"/>
          <w:b/>
          <w:sz w:val="20"/>
          <w:szCs w:val="24"/>
          <w:lang w:eastAsia="sk-SK"/>
        </w:rPr>
        <w:tab/>
        <w:t>[doplniť]</w:t>
      </w:r>
    </w:p>
    <w:p w14:paraId="756666E8"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7486BF73" w14:textId="71BB44D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r w:rsidR="00EE147E" w:rsidRPr="00F4030C">
        <w:rPr>
          <w:rFonts w:ascii="Arial" w:hAnsi="Arial"/>
          <w:sz w:val="20"/>
          <w:szCs w:val="24"/>
          <w:lang w:eastAsia="sk-SK"/>
        </w:rPr>
        <w:t>G1, G2, G3</w:t>
      </w:r>
      <w:r w:rsidRPr="006C171F">
        <w:rPr>
          <w:rFonts w:ascii="Arial" w:hAnsi="Arial"/>
          <w:sz w:val="20"/>
          <w:szCs w:val="24"/>
          <w:lang w:eastAsia="sk-SK"/>
        </w:rPr>
        <w:t xml:space="preserve"> vrátane DPH v EUR: </w:t>
      </w:r>
      <w:r w:rsidRPr="006C171F">
        <w:rPr>
          <w:rFonts w:ascii="Arial" w:hAnsi="Arial"/>
          <w:sz w:val="20"/>
          <w:szCs w:val="24"/>
          <w:lang w:eastAsia="sk-SK"/>
        </w:rPr>
        <w:tab/>
        <w:t>[doplniť]</w:t>
      </w:r>
    </w:p>
    <w:p w14:paraId="706B91A4"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69BF2BF3"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3.2.3</w:t>
      </w:r>
      <w:r>
        <w:rPr>
          <w:rFonts w:ascii="Arial" w:hAnsi="Arial"/>
          <w:b/>
          <w:sz w:val="20"/>
          <w:szCs w:val="24"/>
          <w:lang w:eastAsia="sk-SK"/>
        </w:rPr>
        <w:tab/>
      </w:r>
      <w:r w:rsidRPr="005B5EAD">
        <w:rPr>
          <w:rFonts w:ascii="Arial" w:hAnsi="Arial"/>
          <w:b/>
          <w:sz w:val="20"/>
          <w:szCs w:val="24"/>
          <w:lang w:eastAsia="sk-SK"/>
        </w:rPr>
        <w:t>Cena diela č. 2 (DSZ) bez DPH v EUR:</w:t>
      </w:r>
      <w:r w:rsidRPr="005B5EAD">
        <w:rPr>
          <w:rFonts w:ascii="Arial" w:hAnsi="Arial"/>
          <w:b/>
          <w:sz w:val="20"/>
          <w:szCs w:val="24"/>
          <w:lang w:eastAsia="sk-SK"/>
        </w:rPr>
        <w:tab/>
        <w:t>[doplniť]</w:t>
      </w:r>
      <w:r w:rsidRPr="005B5EAD">
        <w:rPr>
          <w:rFonts w:ascii="Arial" w:hAnsi="Arial"/>
          <w:b/>
          <w:sz w:val="20"/>
          <w:szCs w:val="24"/>
          <w:lang w:eastAsia="sk-SK"/>
        </w:rPr>
        <w:tab/>
      </w:r>
    </w:p>
    <w:p w14:paraId="6605EE5B"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r w:rsidRPr="006C171F">
        <w:rPr>
          <w:rFonts w:ascii="Arial" w:hAnsi="Arial"/>
          <w:sz w:val="20"/>
          <w:szCs w:val="24"/>
          <w:lang w:eastAsia="sk-SK"/>
        </w:rPr>
        <w:tab/>
      </w:r>
    </w:p>
    <w:p w14:paraId="0C95F42D"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Cena DSZ vrátane DPH v EUR:</w:t>
      </w:r>
      <w:r w:rsidRPr="006C171F">
        <w:rPr>
          <w:rFonts w:ascii="Arial" w:hAnsi="Arial"/>
          <w:sz w:val="20"/>
          <w:szCs w:val="24"/>
          <w:lang w:eastAsia="sk-SK"/>
        </w:rPr>
        <w:tab/>
        <w:t>[doplniť]</w:t>
      </w:r>
    </w:p>
    <w:p w14:paraId="6FC51107"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762B1999" w14:textId="2D830B28"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3.2.4</w:t>
      </w:r>
      <w:r>
        <w:rPr>
          <w:rFonts w:ascii="Arial" w:hAnsi="Arial"/>
          <w:b/>
          <w:sz w:val="20"/>
          <w:szCs w:val="24"/>
          <w:lang w:eastAsia="sk-SK"/>
        </w:rPr>
        <w:tab/>
      </w:r>
      <w:r w:rsidRPr="005B5EAD">
        <w:rPr>
          <w:rFonts w:ascii="Arial" w:hAnsi="Arial"/>
          <w:b/>
          <w:sz w:val="20"/>
          <w:szCs w:val="24"/>
          <w:lang w:eastAsia="sk-SK"/>
        </w:rPr>
        <w:t>Cena diela č. 3 (</w:t>
      </w:r>
      <w:r w:rsidR="00247E1C">
        <w:rPr>
          <w:rFonts w:ascii="Arial" w:hAnsi="Arial"/>
          <w:b/>
          <w:sz w:val="20"/>
          <w:szCs w:val="24"/>
          <w:lang w:eastAsia="sk-SK"/>
        </w:rPr>
        <w:t>Oznámenie 8a</w:t>
      </w:r>
      <w:r w:rsidRPr="005B5EAD">
        <w:rPr>
          <w:rFonts w:ascii="Arial" w:hAnsi="Arial"/>
          <w:b/>
          <w:sz w:val="20"/>
          <w:szCs w:val="24"/>
          <w:lang w:eastAsia="sk-SK"/>
        </w:rPr>
        <w:t>) bez DPH v EUR:</w:t>
      </w:r>
      <w:r w:rsidRPr="005B5EAD">
        <w:rPr>
          <w:rFonts w:ascii="Arial" w:hAnsi="Arial"/>
          <w:b/>
          <w:sz w:val="20"/>
          <w:szCs w:val="24"/>
          <w:lang w:eastAsia="sk-SK"/>
        </w:rPr>
        <w:tab/>
        <w:t>[doplniť]</w:t>
      </w:r>
    </w:p>
    <w:p w14:paraId="6E81FDB0"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0BEE3390" w14:textId="0F41F4C0"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r w:rsidR="00247E1C">
        <w:rPr>
          <w:rFonts w:ascii="Arial" w:hAnsi="Arial"/>
          <w:sz w:val="20"/>
          <w:szCs w:val="24"/>
          <w:lang w:eastAsia="sk-SK"/>
        </w:rPr>
        <w:t xml:space="preserve">Oznámenie 8a </w:t>
      </w:r>
      <w:r w:rsidRPr="006C171F">
        <w:rPr>
          <w:rFonts w:ascii="Arial" w:hAnsi="Arial"/>
          <w:sz w:val="20"/>
          <w:szCs w:val="24"/>
          <w:lang w:eastAsia="sk-SK"/>
        </w:rPr>
        <w:t>vrátane DPH v EUR:</w:t>
      </w:r>
      <w:r w:rsidRPr="006C171F">
        <w:rPr>
          <w:rFonts w:ascii="Arial" w:hAnsi="Arial"/>
          <w:sz w:val="20"/>
          <w:szCs w:val="24"/>
          <w:lang w:eastAsia="sk-SK"/>
        </w:rPr>
        <w:tab/>
        <w:t>[doplniť]</w:t>
      </w:r>
    </w:p>
    <w:p w14:paraId="4C3CE112"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56934D80"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3.2.5</w:t>
      </w:r>
      <w:r>
        <w:rPr>
          <w:rFonts w:ascii="Arial" w:hAnsi="Arial"/>
          <w:b/>
          <w:sz w:val="20"/>
          <w:szCs w:val="24"/>
          <w:lang w:eastAsia="sk-SK"/>
        </w:rPr>
        <w:tab/>
      </w:r>
      <w:r w:rsidRPr="005B5EAD">
        <w:rPr>
          <w:rFonts w:ascii="Arial" w:hAnsi="Arial"/>
          <w:b/>
          <w:sz w:val="20"/>
          <w:szCs w:val="24"/>
          <w:lang w:eastAsia="sk-SK"/>
        </w:rPr>
        <w:t>Cena diela č. 4 (Bezpečnostný audit) bez DPH v EUR:</w:t>
      </w:r>
      <w:r w:rsidRPr="005B5EAD">
        <w:rPr>
          <w:rFonts w:ascii="Arial" w:hAnsi="Arial"/>
          <w:b/>
          <w:sz w:val="20"/>
          <w:szCs w:val="24"/>
          <w:lang w:eastAsia="sk-SK"/>
        </w:rPr>
        <w:tab/>
        <w:t>[doplniť]</w:t>
      </w:r>
    </w:p>
    <w:p w14:paraId="6C10F8CB"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62258705" w14:textId="384CEB69"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r w:rsidR="00EE147E">
        <w:rPr>
          <w:rFonts w:ascii="Arial" w:hAnsi="Arial"/>
          <w:sz w:val="20"/>
          <w:szCs w:val="24"/>
          <w:lang w:eastAsia="sk-SK"/>
        </w:rPr>
        <w:t>Bezpečnostný audit</w:t>
      </w:r>
      <w:r w:rsidR="00247E1C">
        <w:rPr>
          <w:rFonts w:ascii="Arial" w:hAnsi="Arial"/>
          <w:sz w:val="20"/>
          <w:szCs w:val="24"/>
          <w:lang w:eastAsia="sk-SK"/>
        </w:rPr>
        <w:t xml:space="preserve"> </w:t>
      </w:r>
      <w:r w:rsidRPr="006C171F">
        <w:rPr>
          <w:rFonts w:ascii="Arial" w:hAnsi="Arial"/>
          <w:sz w:val="20"/>
          <w:szCs w:val="24"/>
          <w:lang w:eastAsia="sk-SK"/>
        </w:rPr>
        <w:t>vrátane DPH v EUR:</w:t>
      </w:r>
      <w:r w:rsidRPr="006C171F">
        <w:rPr>
          <w:rFonts w:ascii="Arial" w:hAnsi="Arial"/>
          <w:sz w:val="20"/>
          <w:szCs w:val="24"/>
          <w:lang w:eastAsia="sk-SK"/>
        </w:rPr>
        <w:tab/>
        <w:t>[doplniť]</w:t>
      </w:r>
    </w:p>
    <w:p w14:paraId="54B9ADA5"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7247832E"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lastRenderedPageBreak/>
        <w:t>3.2.6</w:t>
      </w:r>
      <w:r>
        <w:rPr>
          <w:rFonts w:ascii="Arial" w:hAnsi="Arial"/>
          <w:b/>
          <w:sz w:val="20"/>
          <w:szCs w:val="24"/>
          <w:lang w:eastAsia="sk-SK"/>
        </w:rPr>
        <w:tab/>
      </w:r>
      <w:r w:rsidRPr="005B5EAD">
        <w:rPr>
          <w:rFonts w:ascii="Arial" w:hAnsi="Arial"/>
          <w:b/>
          <w:sz w:val="20"/>
          <w:szCs w:val="24"/>
          <w:lang w:eastAsia="sk-SK"/>
        </w:rPr>
        <w:t>Celková cena bez DPH v EUR:</w:t>
      </w:r>
      <w:r w:rsidRPr="005B5EAD">
        <w:rPr>
          <w:rFonts w:ascii="Arial" w:hAnsi="Arial"/>
          <w:b/>
          <w:sz w:val="20"/>
          <w:szCs w:val="24"/>
          <w:lang w:eastAsia="sk-SK"/>
        </w:rPr>
        <w:tab/>
        <w:t>[doplniť]</w:t>
      </w:r>
    </w:p>
    <w:p w14:paraId="3C807FA9"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28AE4B4A"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Celková cena vrátane DPH v EUR:</w:t>
      </w:r>
      <w:r w:rsidRPr="006C171F">
        <w:rPr>
          <w:rFonts w:ascii="Arial" w:hAnsi="Arial"/>
          <w:sz w:val="20"/>
          <w:szCs w:val="24"/>
          <w:lang w:eastAsia="sk-SK"/>
        </w:rPr>
        <w:tab/>
        <w:t>[doplniť]</w:t>
      </w:r>
    </w:p>
    <w:p w14:paraId="418B2801" w14:textId="77777777" w:rsidR="00403F3B" w:rsidRPr="006C171F" w:rsidRDefault="00403F3B" w:rsidP="00403F3B">
      <w:pPr>
        <w:tabs>
          <w:tab w:val="decimal" w:pos="8505"/>
        </w:tabs>
        <w:spacing w:after="0" w:line="240" w:lineRule="auto"/>
        <w:ind w:left="1134" w:hanging="567"/>
        <w:jc w:val="both"/>
        <w:rPr>
          <w:rFonts w:ascii="Arial" w:hAnsi="Arial"/>
          <w:sz w:val="20"/>
          <w:szCs w:val="24"/>
          <w:lang w:eastAsia="sk-SK"/>
        </w:rPr>
      </w:pPr>
      <w:r>
        <w:rPr>
          <w:rFonts w:ascii="Arial" w:hAnsi="Arial"/>
          <w:sz w:val="20"/>
          <w:szCs w:val="24"/>
          <w:lang w:eastAsia="sk-SK"/>
        </w:rPr>
        <w:tab/>
      </w:r>
      <w:r w:rsidRPr="006C171F">
        <w:rPr>
          <w:rFonts w:ascii="Arial" w:hAnsi="Arial"/>
          <w:sz w:val="20"/>
          <w:szCs w:val="24"/>
          <w:lang w:eastAsia="sk-SK"/>
        </w:rPr>
        <w:t>(slovom: [doplniť] eur)</w:t>
      </w:r>
      <w:r>
        <w:rPr>
          <w:rFonts w:ascii="Arial" w:hAnsi="Arial"/>
          <w:sz w:val="20"/>
          <w:szCs w:val="24"/>
          <w:lang w:eastAsia="sk-SK"/>
        </w:rPr>
        <w:t>.</w:t>
      </w:r>
    </w:p>
    <w:p w14:paraId="128A8B34" w14:textId="77777777" w:rsidR="00403F3B" w:rsidRPr="006463A5"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Cena je vytvorená špecifikáciou ceny prác ako súčet súčinov hodinových sadzieb a počtu hodín alebo jednotkových cien a počtu merných jednotiek podľa náročnosti poskytovaných služieb a prác. Špecifikácia ceny prác tvorí neoddeliteľnú súčasť tejto zmluvy ako Príloha č. 1 Špecifikácia ceny (spôsob určenia ceny).</w:t>
      </w:r>
    </w:p>
    <w:p w14:paraId="680AFF63" w14:textId="77777777" w:rsidR="00403F3B" w:rsidRPr="006463A5"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Prijaté hodinové sadzby a jednotkové ceny uvedené v Prílohe č. 1 tejto zmluvy sú záväzné, stanovené v súlade s ponukou zhotoviteľa a pevné a nemenné počas trvania tejto zmluvy.</w:t>
      </w:r>
    </w:p>
    <w:p w14:paraId="08F46D55"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vyhotoviť samostatné faktúry</w:t>
      </w:r>
      <w:r>
        <w:rPr>
          <w:rFonts w:ascii="Arial" w:hAnsi="Arial"/>
          <w:sz w:val="20"/>
          <w:szCs w:val="20"/>
          <w:lang w:eastAsia="sk-SK"/>
        </w:rPr>
        <w:t>,</w:t>
      </w:r>
      <w:r w:rsidRPr="006463A5">
        <w:rPr>
          <w:rFonts w:ascii="Arial" w:hAnsi="Arial"/>
          <w:sz w:val="20"/>
          <w:szCs w:val="20"/>
          <w:lang w:eastAsia="sk-SK"/>
        </w:rPr>
        <w:t xml:space="preserve"> a to zvlášť pre </w:t>
      </w:r>
      <w:r>
        <w:rPr>
          <w:rFonts w:ascii="Arial" w:hAnsi="Arial"/>
          <w:sz w:val="20"/>
          <w:szCs w:val="20"/>
          <w:lang w:eastAsia="sk-SK"/>
        </w:rPr>
        <w:t xml:space="preserve">každú časť </w:t>
      </w:r>
      <w:r w:rsidRPr="006463A5">
        <w:rPr>
          <w:rFonts w:ascii="Arial" w:hAnsi="Arial"/>
          <w:sz w:val="20"/>
          <w:szCs w:val="20"/>
          <w:lang w:eastAsia="sk-SK"/>
        </w:rPr>
        <w:t>diel</w:t>
      </w:r>
      <w:r>
        <w:rPr>
          <w:rFonts w:ascii="Arial" w:hAnsi="Arial"/>
          <w:sz w:val="20"/>
          <w:szCs w:val="20"/>
          <w:lang w:eastAsia="sk-SK"/>
        </w:rPr>
        <w:t>a</w:t>
      </w:r>
      <w:r w:rsidRPr="006463A5">
        <w:rPr>
          <w:rFonts w:ascii="Arial" w:hAnsi="Arial"/>
          <w:sz w:val="20"/>
          <w:szCs w:val="20"/>
          <w:lang w:eastAsia="sk-SK"/>
        </w:rPr>
        <w:t xml:space="preserve"> č. 1, zvlášť pre dielo č. 2</w:t>
      </w:r>
      <w:r>
        <w:rPr>
          <w:rFonts w:ascii="Arial" w:hAnsi="Arial"/>
          <w:sz w:val="20"/>
          <w:szCs w:val="20"/>
          <w:lang w:eastAsia="sk-SK"/>
        </w:rPr>
        <w:t>,</w:t>
      </w:r>
      <w:r w:rsidRPr="006463A5">
        <w:rPr>
          <w:rFonts w:ascii="Arial" w:hAnsi="Arial"/>
          <w:sz w:val="20"/>
          <w:szCs w:val="20"/>
          <w:lang w:eastAsia="sk-SK"/>
        </w:rPr>
        <w:t xml:space="preserve"> zvlášť pre dielo č. 3</w:t>
      </w:r>
      <w:r>
        <w:rPr>
          <w:rFonts w:ascii="Arial" w:hAnsi="Arial"/>
          <w:sz w:val="20"/>
          <w:szCs w:val="20"/>
          <w:lang w:eastAsia="sk-SK"/>
        </w:rPr>
        <w:t xml:space="preserve"> </w:t>
      </w:r>
      <w:r w:rsidRPr="006C171F">
        <w:rPr>
          <w:rFonts w:ascii="Arial" w:hAnsi="Arial"/>
          <w:sz w:val="20"/>
          <w:szCs w:val="20"/>
          <w:lang w:eastAsia="sk-SK"/>
        </w:rPr>
        <w:t xml:space="preserve"> </w:t>
      </w:r>
      <w:r w:rsidRPr="006463A5">
        <w:rPr>
          <w:rFonts w:ascii="Arial" w:hAnsi="Arial"/>
          <w:sz w:val="20"/>
          <w:szCs w:val="20"/>
          <w:lang w:eastAsia="sk-SK"/>
        </w:rPr>
        <w:t xml:space="preserve">a zvlášť pre dielo č. </w:t>
      </w:r>
      <w:r>
        <w:rPr>
          <w:rFonts w:ascii="Arial" w:hAnsi="Arial"/>
          <w:sz w:val="20"/>
          <w:szCs w:val="20"/>
          <w:lang w:eastAsia="sk-SK"/>
        </w:rPr>
        <w:t>4</w:t>
      </w:r>
      <w:r w:rsidRPr="006463A5">
        <w:rPr>
          <w:rFonts w:ascii="Arial" w:hAnsi="Arial"/>
          <w:sz w:val="20"/>
          <w:szCs w:val="20"/>
          <w:lang w:eastAsia="sk-SK"/>
        </w:rPr>
        <w:t xml:space="preserve"> uvedené v príslušných častiach tejto zmluvy v súlade s týmto článkom zmluvy, ako aj v súlade s článkom č. </w:t>
      </w:r>
      <w:r>
        <w:rPr>
          <w:rFonts w:ascii="Arial" w:hAnsi="Arial"/>
          <w:sz w:val="20"/>
          <w:szCs w:val="20"/>
          <w:lang w:eastAsia="sk-SK"/>
        </w:rPr>
        <w:t>7</w:t>
      </w:r>
      <w:r w:rsidRPr="006463A5">
        <w:rPr>
          <w:rFonts w:ascii="Arial" w:hAnsi="Arial"/>
          <w:sz w:val="20"/>
          <w:szCs w:val="20"/>
          <w:lang w:eastAsia="sk-SK"/>
        </w:rPr>
        <w:t xml:space="preserve"> časti 1 tejto zmluvy.</w:t>
      </w:r>
    </w:p>
    <w:p w14:paraId="24130CBA"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 xml:space="preserve">Ak si zhotoviteľ nesplní povinnosti uvedené v bode 3.3 tohto článku tejto časti zmluvy, ako aj povinnosti uvedené v článku č. </w:t>
      </w:r>
      <w:r>
        <w:rPr>
          <w:rFonts w:ascii="Arial" w:hAnsi="Arial"/>
          <w:sz w:val="20"/>
          <w:szCs w:val="20"/>
          <w:lang w:eastAsia="sk-SK"/>
        </w:rPr>
        <w:t>7</w:t>
      </w:r>
      <w:r w:rsidRPr="006463A5">
        <w:rPr>
          <w:rFonts w:ascii="Arial" w:hAnsi="Arial"/>
          <w:sz w:val="20"/>
          <w:szCs w:val="20"/>
          <w:lang w:eastAsia="sk-SK"/>
        </w:rPr>
        <w:t xml:space="preserve"> časti 1 tejto zmluvy, objednávateľ je oprávnený faktúru vrátiť zhotoviteľovi postupom podľa bodu 3.6 tohto článku.</w:t>
      </w:r>
    </w:p>
    <w:p w14:paraId="09DC13EA"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Splatnosť faktúry je 30 (tridsať) kalendárnych dní odo dňa jej doporučeného doručenia do sídla objednávateľa.</w:t>
      </w:r>
    </w:p>
    <w:p w14:paraId="5AF4B167" w14:textId="7393BE9C"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Faktúra musí obsahovať obligatórne náležitosti podľa § 74 zákona č. 222/2004 Z. z. o dani z pridanej hodnoty v znení neskorších predpisov a musia byť k nej priložené prílohy uvedené v</w:t>
      </w:r>
      <w:r>
        <w:rPr>
          <w:rFonts w:ascii="Arial" w:hAnsi="Arial"/>
          <w:sz w:val="20"/>
          <w:szCs w:val="20"/>
          <w:lang w:eastAsia="sk-SK"/>
        </w:rPr>
        <w:t xml:space="preserve"> časti I. zmluvy, a to v jej </w:t>
      </w:r>
      <w:r w:rsidRPr="006463A5">
        <w:rPr>
          <w:rFonts w:ascii="Arial" w:hAnsi="Arial"/>
          <w:sz w:val="20"/>
          <w:szCs w:val="20"/>
          <w:lang w:eastAsia="sk-SK"/>
        </w:rPr>
        <w:t xml:space="preserve">článku č. </w:t>
      </w:r>
      <w:r>
        <w:rPr>
          <w:rFonts w:ascii="Arial" w:hAnsi="Arial"/>
          <w:sz w:val="20"/>
          <w:szCs w:val="20"/>
          <w:lang w:eastAsia="sk-SK"/>
        </w:rPr>
        <w:t>7</w:t>
      </w:r>
      <w:r w:rsidRPr="006463A5">
        <w:rPr>
          <w:rFonts w:ascii="Arial" w:hAnsi="Arial"/>
          <w:sz w:val="20"/>
          <w:szCs w:val="20"/>
          <w:lang w:eastAsia="sk-SK"/>
        </w:rPr>
        <w:t xml:space="preserve"> bod </w:t>
      </w:r>
      <w:r>
        <w:rPr>
          <w:rFonts w:ascii="Arial" w:hAnsi="Arial"/>
          <w:sz w:val="20"/>
          <w:szCs w:val="20"/>
          <w:lang w:eastAsia="sk-SK"/>
        </w:rPr>
        <w:t>7</w:t>
      </w:r>
      <w:r w:rsidRPr="006463A5">
        <w:rPr>
          <w:rFonts w:ascii="Arial" w:hAnsi="Arial"/>
          <w:sz w:val="20"/>
          <w:szCs w:val="20"/>
          <w:lang w:eastAsia="sk-SK"/>
        </w:rPr>
        <w:t>.3 pre</w:t>
      </w:r>
      <w:r>
        <w:rPr>
          <w:rFonts w:ascii="Arial" w:hAnsi="Arial"/>
          <w:sz w:val="20"/>
          <w:szCs w:val="20"/>
          <w:lang w:eastAsia="sk-SK"/>
        </w:rPr>
        <w:t xml:space="preserve"> obe časti</w:t>
      </w:r>
      <w:r w:rsidRPr="006463A5">
        <w:rPr>
          <w:rFonts w:ascii="Arial" w:hAnsi="Arial"/>
          <w:sz w:val="20"/>
          <w:szCs w:val="20"/>
          <w:lang w:eastAsia="sk-SK"/>
        </w:rPr>
        <w:t xml:space="preserve"> diel</w:t>
      </w:r>
      <w:r>
        <w:rPr>
          <w:rFonts w:ascii="Arial" w:hAnsi="Arial"/>
          <w:sz w:val="20"/>
          <w:szCs w:val="20"/>
          <w:lang w:eastAsia="sk-SK"/>
        </w:rPr>
        <w:t>a</w:t>
      </w:r>
      <w:r w:rsidRPr="006463A5">
        <w:rPr>
          <w:rFonts w:ascii="Arial" w:hAnsi="Arial"/>
          <w:sz w:val="20"/>
          <w:szCs w:val="20"/>
          <w:lang w:eastAsia="sk-SK"/>
        </w:rPr>
        <w:t xml:space="preserve"> č. 1, bod </w:t>
      </w:r>
      <w:r>
        <w:rPr>
          <w:rFonts w:ascii="Arial" w:hAnsi="Arial"/>
          <w:sz w:val="20"/>
          <w:szCs w:val="20"/>
          <w:lang w:eastAsia="sk-SK"/>
        </w:rPr>
        <w:t>7</w:t>
      </w:r>
      <w:r w:rsidRPr="006463A5">
        <w:rPr>
          <w:rFonts w:ascii="Arial" w:hAnsi="Arial"/>
          <w:sz w:val="20"/>
          <w:szCs w:val="20"/>
          <w:lang w:eastAsia="sk-SK"/>
        </w:rPr>
        <w:t>.4 pre dielo č. 2</w:t>
      </w:r>
      <w:r>
        <w:rPr>
          <w:rFonts w:ascii="Arial" w:hAnsi="Arial"/>
          <w:sz w:val="20"/>
          <w:szCs w:val="20"/>
          <w:lang w:eastAsia="sk-SK"/>
        </w:rPr>
        <w:t>,</w:t>
      </w:r>
      <w:r w:rsidRPr="006463A5">
        <w:rPr>
          <w:rFonts w:ascii="Arial" w:hAnsi="Arial"/>
          <w:sz w:val="20"/>
          <w:szCs w:val="20"/>
          <w:lang w:eastAsia="sk-SK"/>
        </w:rPr>
        <w:t xml:space="preserve"> bod </w:t>
      </w:r>
      <w:r>
        <w:rPr>
          <w:rFonts w:ascii="Arial" w:hAnsi="Arial"/>
          <w:sz w:val="20"/>
          <w:szCs w:val="20"/>
          <w:lang w:eastAsia="sk-SK"/>
        </w:rPr>
        <w:t>7</w:t>
      </w:r>
      <w:r w:rsidRPr="006463A5">
        <w:rPr>
          <w:rFonts w:ascii="Arial" w:hAnsi="Arial"/>
          <w:sz w:val="20"/>
          <w:szCs w:val="20"/>
          <w:lang w:eastAsia="sk-SK"/>
        </w:rPr>
        <w:t>.5 pre dielo č. 3</w:t>
      </w:r>
      <w:r w:rsidRPr="006C171F">
        <w:rPr>
          <w:rFonts w:ascii="Arial" w:hAnsi="Arial"/>
          <w:sz w:val="20"/>
          <w:szCs w:val="20"/>
          <w:lang w:eastAsia="sk-SK"/>
        </w:rPr>
        <w:t xml:space="preserve"> </w:t>
      </w:r>
      <w:r w:rsidRPr="006463A5">
        <w:rPr>
          <w:rFonts w:ascii="Arial" w:hAnsi="Arial"/>
          <w:sz w:val="20"/>
          <w:szCs w:val="20"/>
          <w:lang w:eastAsia="sk-SK"/>
        </w:rPr>
        <w:t xml:space="preserve">a bod </w:t>
      </w:r>
      <w:r>
        <w:rPr>
          <w:rFonts w:ascii="Arial" w:hAnsi="Arial"/>
          <w:sz w:val="20"/>
          <w:szCs w:val="20"/>
          <w:lang w:eastAsia="sk-SK"/>
        </w:rPr>
        <w:t>7</w:t>
      </w:r>
      <w:r w:rsidRPr="006463A5">
        <w:rPr>
          <w:rFonts w:ascii="Arial" w:hAnsi="Arial"/>
          <w:sz w:val="20"/>
          <w:szCs w:val="20"/>
          <w:lang w:eastAsia="sk-SK"/>
        </w:rPr>
        <w:t>.</w:t>
      </w:r>
      <w:r>
        <w:rPr>
          <w:rFonts w:ascii="Arial" w:hAnsi="Arial"/>
          <w:sz w:val="20"/>
          <w:szCs w:val="20"/>
          <w:lang w:eastAsia="sk-SK"/>
        </w:rPr>
        <w:t>6</w:t>
      </w:r>
      <w:r w:rsidRPr="006463A5">
        <w:rPr>
          <w:rFonts w:ascii="Arial" w:hAnsi="Arial"/>
          <w:sz w:val="20"/>
          <w:szCs w:val="20"/>
          <w:lang w:eastAsia="sk-SK"/>
        </w:rPr>
        <w:t xml:space="preserve"> pre dielo č. </w:t>
      </w:r>
      <w:r>
        <w:rPr>
          <w:rFonts w:ascii="Arial" w:hAnsi="Arial"/>
          <w:sz w:val="20"/>
          <w:szCs w:val="20"/>
          <w:lang w:eastAsia="sk-SK"/>
        </w:rPr>
        <w:t>4</w:t>
      </w:r>
      <w:r w:rsidRPr="006463A5">
        <w:rPr>
          <w:rFonts w:ascii="Arial" w:hAnsi="Arial"/>
          <w:sz w:val="20"/>
          <w:szCs w:val="20"/>
          <w:lang w:eastAsia="sk-SK"/>
        </w:rPr>
        <w:t xml:space="preserve">. Na faktúre musí byť uvedené číslo zmluvy, bankové spojenie v zmysle zmluvy a predmet fakturácie v zmysle čl. 2 časti 1 zmluvy. Súčasne v textovej časti bude uvedené číslo stavby </w:t>
      </w:r>
      <w:r w:rsidR="00845946">
        <w:rPr>
          <w:rFonts w:ascii="Arial" w:hAnsi="Arial"/>
          <w:b/>
          <w:sz w:val="20"/>
          <w:szCs w:val="20"/>
          <w:lang w:eastAsia="sk-SK"/>
        </w:rPr>
        <w:t>1244</w:t>
      </w:r>
      <w:r w:rsidRPr="006463A5">
        <w:rPr>
          <w:rFonts w:ascii="Arial" w:hAnsi="Arial"/>
          <w:sz w:val="20"/>
          <w:szCs w:val="20"/>
          <w:lang w:eastAsia="sk-SK"/>
        </w:rPr>
        <w:t xml:space="preserve">. Fakturovaná suma bude členená podľa špecifikácie verejnej práce na /V3_4/ - Projektové práce vo faktúre v zmysle bodu </w:t>
      </w:r>
      <w:r>
        <w:rPr>
          <w:rFonts w:ascii="Arial" w:hAnsi="Arial"/>
          <w:sz w:val="20"/>
          <w:szCs w:val="20"/>
          <w:lang w:eastAsia="sk-SK"/>
        </w:rPr>
        <w:t>7</w:t>
      </w:r>
      <w:r w:rsidRPr="006463A5">
        <w:rPr>
          <w:rFonts w:ascii="Arial" w:hAnsi="Arial"/>
          <w:sz w:val="20"/>
          <w:szCs w:val="20"/>
          <w:lang w:eastAsia="sk-SK"/>
        </w:rPr>
        <w:t xml:space="preserve">.2 čl. </w:t>
      </w:r>
      <w:r>
        <w:rPr>
          <w:rFonts w:ascii="Arial" w:hAnsi="Arial"/>
          <w:sz w:val="20"/>
          <w:szCs w:val="20"/>
          <w:lang w:eastAsia="sk-SK"/>
        </w:rPr>
        <w:t>7</w:t>
      </w:r>
      <w:r w:rsidRPr="006463A5">
        <w:rPr>
          <w:rFonts w:ascii="Arial" w:hAnsi="Arial"/>
          <w:sz w:val="20"/>
          <w:szCs w:val="20"/>
          <w:lang w:eastAsia="sk-SK"/>
        </w:rPr>
        <w:t xml:space="preserve"> časti 1 zmluvy.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8469B80"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 xml:space="preserve">Na účely fakturácie sa za deň dodania </w:t>
      </w:r>
      <w:r>
        <w:rPr>
          <w:rFonts w:ascii="Arial" w:hAnsi="Arial"/>
          <w:sz w:val="20"/>
          <w:szCs w:val="20"/>
          <w:lang w:eastAsia="sk-SK"/>
        </w:rPr>
        <w:t xml:space="preserve">1. časti </w:t>
      </w:r>
      <w:r w:rsidRPr="006463A5">
        <w:rPr>
          <w:rFonts w:ascii="Arial" w:hAnsi="Arial"/>
          <w:sz w:val="20"/>
          <w:szCs w:val="20"/>
          <w:lang w:eastAsia="sk-SK"/>
        </w:rPr>
        <w:t>diela</w:t>
      </w:r>
      <w:r>
        <w:rPr>
          <w:rFonts w:ascii="Arial" w:hAnsi="Arial"/>
          <w:sz w:val="20"/>
          <w:szCs w:val="20"/>
          <w:lang w:eastAsia="sk-SK"/>
        </w:rPr>
        <w:t xml:space="preserve"> č. 1</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1. časti diela č. 1, </w:t>
      </w:r>
      <w:r w:rsidRPr="006463A5">
        <w:rPr>
          <w:rFonts w:ascii="Arial" w:hAnsi="Arial"/>
          <w:sz w:val="20"/>
          <w:szCs w:val="20"/>
          <w:lang w:eastAsia="sk-SK"/>
        </w:rPr>
        <w:t xml:space="preserve">za deň dodania </w:t>
      </w:r>
      <w:r>
        <w:rPr>
          <w:rFonts w:ascii="Arial" w:hAnsi="Arial"/>
          <w:sz w:val="20"/>
          <w:szCs w:val="20"/>
          <w:lang w:eastAsia="sk-SK"/>
        </w:rPr>
        <w:t xml:space="preserve">2. časti </w:t>
      </w:r>
      <w:r w:rsidRPr="006463A5">
        <w:rPr>
          <w:rFonts w:ascii="Arial" w:hAnsi="Arial"/>
          <w:sz w:val="20"/>
          <w:szCs w:val="20"/>
          <w:lang w:eastAsia="sk-SK"/>
        </w:rPr>
        <w:t>diela</w:t>
      </w:r>
      <w:r>
        <w:rPr>
          <w:rFonts w:ascii="Arial" w:hAnsi="Arial"/>
          <w:sz w:val="20"/>
          <w:szCs w:val="20"/>
          <w:lang w:eastAsia="sk-SK"/>
        </w:rPr>
        <w:t xml:space="preserve"> č. 1</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2. časti diela č. 1, </w:t>
      </w:r>
      <w:r w:rsidRPr="006463A5">
        <w:rPr>
          <w:rFonts w:ascii="Arial" w:hAnsi="Arial"/>
          <w:sz w:val="20"/>
          <w:szCs w:val="20"/>
          <w:lang w:eastAsia="sk-SK"/>
        </w:rPr>
        <w:t>za deň dodania diela</w:t>
      </w:r>
      <w:r>
        <w:rPr>
          <w:rFonts w:ascii="Arial" w:hAnsi="Arial"/>
          <w:sz w:val="20"/>
          <w:szCs w:val="20"/>
          <w:lang w:eastAsia="sk-SK"/>
        </w:rPr>
        <w:t xml:space="preserve"> č. 2</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dielu č. 2, </w:t>
      </w:r>
      <w:r w:rsidRPr="006463A5">
        <w:rPr>
          <w:rFonts w:ascii="Arial" w:hAnsi="Arial"/>
          <w:sz w:val="20"/>
          <w:szCs w:val="20"/>
          <w:lang w:eastAsia="sk-SK"/>
        </w:rPr>
        <w:t>za deň dodania diela</w:t>
      </w:r>
      <w:r>
        <w:rPr>
          <w:rFonts w:ascii="Arial" w:hAnsi="Arial"/>
          <w:sz w:val="20"/>
          <w:szCs w:val="20"/>
          <w:lang w:eastAsia="sk-SK"/>
        </w:rPr>
        <w:t xml:space="preserve"> č. 3</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dielu č. 3 a </w:t>
      </w:r>
      <w:r w:rsidRPr="006463A5">
        <w:rPr>
          <w:rFonts w:ascii="Arial" w:hAnsi="Arial"/>
          <w:sz w:val="20"/>
          <w:szCs w:val="20"/>
          <w:lang w:eastAsia="sk-SK"/>
        </w:rPr>
        <w:t>za deň dodania diela</w:t>
      </w:r>
      <w:r>
        <w:rPr>
          <w:rFonts w:ascii="Arial" w:hAnsi="Arial"/>
          <w:sz w:val="20"/>
          <w:szCs w:val="20"/>
          <w:lang w:eastAsia="sk-SK"/>
        </w:rPr>
        <w:t xml:space="preserve"> č. 4</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dielu č. 4</w:t>
      </w:r>
      <w:r w:rsidRPr="006463A5">
        <w:rPr>
          <w:rFonts w:ascii="Arial" w:hAnsi="Arial"/>
          <w:sz w:val="20"/>
          <w:szCs w:val="20"/>
          <w:lang w:eastAsia="sk-SK"/>
        </w:rPr>
        <w:t>.</w:t>
      </w:r>
    </w:p>
    <w:p w14:paraId="47C86A98"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Zmenu obsahu alebo rozsahu diela (ďalej len „</w:t>
      </w:r>
      <w:r w:rsidRPr="005E6D62">
        <w:rPr>
          <w:rFonts w:ascii="Arial" w:hAnsi="Arial"/>
          <w:b/>
          <w:sz w:val="20"/>
          <w:szCs w:val="20"/>
          <w:lang w:eastAsia="sk-SK"/>
        </w:rPr>
        <w:t>naviac práce</w:t>
      </w:r>
      <w:r w:rsidRPr="006463A5">
        <w:rPr>
          <w:rFonts w:ascii="Arial" w:hAnsi="Arial"/>
          <w:sz w:val="20"/>
          <w:szCs w:val="20"/>
          <w:lang w:eastAsia="sk-SK"/>
        </w:rPr>
        <w:t>“, „</w:t>
      </w:r>
      <w:r w:rsidRPr="005E6D62">
        <w:rPr>
          <w:rFonts w:ascii="Arial" w:hAnsi="Arial"/>
          <w:b/>
          <w:sz w:val="20"/>
          <w:szCs w:val="20"/>
          <w:lang w:eastAsia="sk-SK"/>
        </w:rPr>
        <w:t>menej práce</w:t>
      </w:r>
      <w:r w:rsidRPr="006463A5">
        <w:rPr>
          <w:rFonts w:ascii="Arial" w:hAnsi="Arial"/>
          <w:sz w:val="20"/>
          <w:szCs w:val="20"/>
          <w:lang w:eastAsia="sk-SK"/>
        </w:rPr>
        <w:t>“ alebo „</w:t>
      </w:r>
      <w:r w:rsidRPr="005E6D62">
        <w:rPr>
          <w:rFonts w:ascii="Arial" w:hAnsi="Arial"/>
          <w:b/>
          <w:sz w:val="20"/>
          <w:szCs w:val="20"/>
          <w:lang w:eastAsia="sk-SK"/>
        </w:rPr>
        <w:t>nové práce</w:t>
      </w:r>
      <w:r w:rsidRPr="006463A5">
        <w:rPr>
          <w:rFonts w:ascii="Arial" w:hAnsi="Arial"/>
          <w:sz w:val="20"/>
          <w:szCs w:val="20"/>
          <w:lang w:eastAsia="sk-SK"/>
        </w:rPr>
        <w:t>“) je možné vykonať v súlade s postupmi definovanými v ZVO. V prípade uzatvorenia dodatku, za predpokladu splnenia podmienky podľa predchádzajúcej vety, bude podkladom na jeho uzatvorenie písomný súhlas objednávateľa s naviac, menej alebo novými prácami alebo písomná požiadavka objednávateľa na naviac, menej alebo nové práce. Cenu príslušného diela podľa tejto zmluvy je prípustné v tomto prípade zmeniť, ak naviac práce, menej práce alebo nové práce budú mať na ňu preukázateľný vplyv.</w:t>
      </w:r>
    </w:p>
    <w:p w14:paraId="6EAE350A"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V prípade zmeny ceny diela podľa bodu 3.8 tohto článku, budú naviac práce ocenené podľa jednotkových cien a hodinových sadzieb uvedených v cenovej ponuke zhotoviteľa.</w:t>
      </w:r>
    </w:p>
    <w:p w14:paraId="2C35A916"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V prípade zmeny ceny diela podľa bodu 3.8 tohto článku a nemožnosti ocenenia naviac prác/menej prác/nových prác podľa bodu 3.9 tohto článku, budú tieto ocenené v režime ekonomicky oprávnených nákladov podľa zákona o cenách.</w:t>
      </w:r>
    </w:p>
    <w:p w14:paraId="21A46C90"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v lehote 7 (siedmych) kalendárnych dní odo dňa nadobudnutia účinnosti tejto zmluvy doporučene doručiť príslušnou bankou, pobočkou zahraničnej banky alebo zahraničnou bankou (ďalej len „</w:t>
      </w:r>
      <w:r w:rsidRPr="005E6D62">
        <w:rPr>
          <w:rFonts w:ascii="Arial" w:hAnsi="Arial"/>
          <w:b/>
          <w:sz w:val="20"/>
          <w:szCs w:val="20"/>
          <w:lang w:eastAsia="sk-SK"/>
        </w:rPr>
        <w:t>banka</w:t>
      </w:r>
      <w:r w:rsidRPr="006463A5">
        <w:rPr>
          <w:rFonts w:ascii="Arial" w:hAnsi="Arial"/>
          <w:sz w:val="20"/>
          <w:szCs w:val="20"/>
          <w:lang w:eastAsia="sk-SK"/>
        </w:rPr>
        <w:t xml:space="preserve">“) potvrdenú finančnú identifikáciu zhodnú s údajmi uvedenými v tejto zmluve, ktorá bude obsahovať údaje o majiteľovi účtu (názov, adresa, krajina, IČO, IČ DPH) ako aj údaje o banke (názov, adresa, krajina, kód banky, číslo účtu, IBAN a SWIFT kód). Ak sa zhotoviteľ rozhodne zmeniť tento účet, identifikáciu nového účtu, v prospech ktorého sa budú pripisovať všetky platby, ktoré je objednávateľ podľa zmluvy alebo v súvislosti s jej plnením </w:t>
      </w:r>
      <w:r w:rsidRPr="006463A5">
        <w:rPr>
          <w:rFonts w:ascii="Arial" w:hAnsi="Arial"/>
          <w:sz w:val="20"/>
          <w:szCs w:val="20"/>
          <w:lang w:eastAsia="sk-SK"/>
        </w:rPr>
        <w:lastRenderedPageBreak/>
        <w:t>povinný hradiť zhotoviteľovi, je povinný oznámiť objednávateľovi bezodkladne primerane rovnakým spôsobom, ako je uvedené v prvej vete tohto bodu.</w:t>
      </w:r>
    </w:p>
    <w:p w14:paraId="313315B1" w14:textId="77777777" w:rsidR="000C16AB" w:rsidRPr="006463A5" w:rsidRDefault="000C16AB" w:rsidP="000C16AB">
      <w:pPr>
        <w:spacing w:after="60" w:line="240" w:lineRule="auto"/>
        <w:jc w:val="both"/>
        <w:rPr>
          <w:rFonts w:ascii="Arial" w:hAnsi="Arial"/>
          <w:sz w:val="20"/>
          <w:szCs w:val="24"/>
          <w:lang w:eastAsia="sk-SK"/>
        </w:rPr>
      </w:pPr>
    </w:p>
    <w:p w14:paraId="0FD3E4BF"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4</w:t>
      </w:r>
    </w:p>
    <w:p w14:paraId="13BE4195" w14:textId="2D9252A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VLASTNÍCKE PRÁVO K DIELU A NEBEZPEČENSTVO ŠKODY NA DIELE, AUTORSKÉ PRÁVA</w:t>
      </w:r>
    </w:p>
    <w:p w14:paraId="617A776F" w14:textId="77777777" w:rsidR="00403F3B" w:rsidRPr="006463A5" w:rsidRDefault="00403F3B" w:rsidP="00E57E16">
      <w:pPr>
        <w:spacing w:after="60" w:line="240" w:lineRule="auto"/>
        <w:jc w:val="center"/>
        <w:rPr>
          <w:rFonts w:ascii="Arial" w:hAnsi="Arial"/>
          <w:b/>
          <w:sz w:val="20"/>
          <w:szCs w:val="24"/>
          <w:lang w:eastAsia="sk-SK"/>
        </w:rPr>
      </w:pPr>
    </w:p>
    <w:p w14:paraId="09E7B915"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Nebezpečenstvo škody na diele a vlastnícke právo k dielu prechádza na objednávateľa dňom podpísania preberacieho protokolu oboma zmluvnými stranami podľa čl. 2 tejto časti zmluvy alebo podľa bodu 8.10 čl. 8 tejto časti zmluvy. V prípade, že pred prevzatím diela podľa predchádzajúcej vety objednávateľ odsúhlasil časť diela alebo inú dokumentáciu v súlade s ustanoveniami tejto zmluvy, nebezpečenstvo škody a vlastnícke právo k nim prechádza na objednávateľa dňom podpísania príslušného zápisu o odsúhlasení časti diela alebo inej dokumentácie oboma zmluvnými stranami.</w:t>
      </w:r>
    </w:p>
    <w:p w14:paraId="19B40CD5"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V prípade, že dielo alebo ktorákoľvek jeho časť, ktorého vykonanie je predmetom tejto zmluvy spĺňa náležitosti autorského diela podľa zákona č. 185/2015 Z.z. Autorský zákon v znení neskorších predpisov (ďalej len „</w:t>
      </w:r>
      <w:r w:rsidRPr="005E6D62">
        <w:rPr>
          <w:rFonts w:ascii="Arial" w:hAnsi="Arial"/>
          <w:b/>
          <w:sz w:val="20"/>
          <w:szCs w:val="20"/>
          <w:lang w:eastAsia="sk-SK"/>
        </w:rPr>
        <w:t>autorský</w:t>
      </w:r>
      <w:r>
        <w:rPr>
          <w:rFonts w:ascii="Arial" w:hAnsi="Arial"/>
          <w:b/>
          <w:sz w:val="20"/>
          <w:szCs w:val="20"/>
          <w:lang w:eastAsia="sk-SK"/>
        </w:rPr>
        <w:t xml:space="preserve"> </w:t>
      </w:r>
      <w:r w:rsidRPr="005E6D62">
        <w:rPr>
          <w:rFonts w:ascii="Arial" w:hAnsi="Arial"/>
          <w:b/>
          <w:sz w:val="20"/>
          <w:szCs w:val="20"/>
          <w:lang w:eastAsia="sk-SK"/>
        </w:rPr>
        <w:t>zákon</w:t>
      </w:r>
      <w:r w:rsidRPr="006463A5">
        <w:rPr>
          <w:rFonts w:ascii="Arial" w:hAnsi="Arial"/>
          <w:sz w:val="20"/>
          <w:szCs w:val="20"/>
          <w:lang w:eastAsia="sk-SK"/>
        </w:rPr>
        <w:t>“), zhotoviteľ udeľuje bezodplatne objednávateľovi dňom prevzatia diela v zmysle čl. 2 tejto časti zmluvy alebo v zmysle bodu 8.10 čl. 8 tejto časti zmluvy licenciu podľa § 65 autorského zákona, a to výhradnú, neobmedzenú (bez časového a teritoriálneho obmedzenia), v rozsahu uvedenom v § 19 ods. 4 autorského zákona (vrátane použitia diela alebo jeho časti na vytvorenie nového diela, spojenia diela alebo jeho časti s iným dielom) tak, aby objednávateľ dielo mohol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iným subjektom pre plnenie ich úloh vo všeobecnom verejnom záujme. Zhotoviteľ zároveň udeľuje dňom prevzatia diela v zmysle čl. 2 tejto časti zmluvy alebo v zmysle bodu 8.10 čl. 8 tejto časti zmluvy objednávateľovi súhlas na postúpenie licencie a súhlas, aby objednávateľ udelil tretej osobe súhlas na použite diela (sublicenciu) v rozsahu udelenej licencie.</w:t>
      </w:r>
    </w:p>
    <w:p w14:paraId="2B5D15AE"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V prípade, že pred prevzatím diela podľa čl. 2 tejto časti zmluvy alebo podľa bodu 8.10 čl. 8 tejto časti zmluvy objednávateľ odsúhlasil časť diela alebo inú dokumentáciu v súlade s ustanoveniami tejto zmluvy, ustanovenie bodu 4.2 tohto článku sa použije primerane, pričom zhotoviteľ udeľuje objednávateľovi vyššie uvedené práva dňom podpísania príslušného zápisu o odsúhlasení časti diela alebo inej dokumentácie oboma zmluvnými stranami.</w:t>
      </w:r>
    </w:p>
    <w:p w14:paraId="2D1586EF"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Zmluvné strany sa výslovne dohodli, že objednávateľ je oprávnený počas, a to odo dňa začatia preberacieho konania podľa článku 2 tejto časti zmluvy poskytnúť akúkoľvek dokumentáciu alebo jej časť doručenú mu zhotoviteľom v súlade s ustanoveniami tejto zmluvy tretím osobám, avšak výlučne za účelom skontrolovania a pripomienkovania doručenej dokumentácie alebo jej časti, a to na čas potrebný na jej skontrolovanie a pripomienkovanie bez možnosti jej ďalšieho použitia a šírenia tretími osobami, s čím zhotoviteľ podpísaním tejto zmluvy súhlasí. Postupom podľa predchádzajúcej vety nie je dotknutá zodpovednosť zhotoviteľa za prípadné vady dokumentácie alebo jej časti podľa zmluvy.</w:t>
      </w:r>
    </w:p>
    <w:p w14:paraId="48795FA7" w14:textId="77777777" w:rsidR="000C16AB" w:rsidRPr="006463A5" w:rsidRDefault="000C16AB" w:rsidP="000C16AB">
      <w:pPr>
        <w:spacing w:after="60" w:line="240" w:lineRule="auto"/>
        <w:rPr>
          <w:rFonts w:ascii="Arial" w:hAnsi="Arial"/>
          <w:sz w:val="20"/>
          <w:szCs w:val="24"/>
          <w:lang w:eastAsia="sk-SK"/>
        </w:rPr>
      </w:pPr>
    </w:p>
    <w:p w14:paraId="7357666D"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5</w:t>
      </w:r>
    </w:p>
    <w:p w14:paraId="7EA0C9C0" w14:textId="456F8102"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SANKCIE</w:t>
      </w:r>
    </w:p>
    <w:p w14:paraId="61B509DC" w14:textId="77777777" w:rsidR="00403F3B" w:rsidRPr="00E57E16" w:rsidRDefault="00403F3B" w:rsidP="00E57E16">
      <w:pPr>
        <w:spacing w:after="60" w:line="240" w:lineRule="auto"/>
        <w:jc w:val="center"/>
        <w:rPr>
          <w:rFonts w:ascii="Arial" w:hAnsi="Arial"/>
          <w:b/>
          <w:sz w:val="20"/>
          <w:szCs w:val="24"/>
          <w:lang w:eastAsia="sk-SK"/>
        </w:rPr>
      </w:pPr>
    </w:p>
    <w:p w14:paraId="673B04C3"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V prípade omeškania objednávateľa s úhradou faktúry podľa čl. 3 tejto časti zmluvy zaväzuje sa objednávateľ zaplatiť zhotoviteľovi úrok z omeškania vo výške 0,05 % (päť stotín percenta) z dlžnej čiastky za každý, aj začatý deň omeškania.</w:t>
      </w:r>
    </w:p>
    <w:p w14:paraId="5E32A03A"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 xml:space="preserve">V prípade, ak zhotoviteľ poruší akúkoľvek povinnosť uvedenú v tejto zmluve, inú ako povinnosť uvedenú v čl. </w:t>
      </w:r>
      <w:r>
        <w:rPr>
          <w:rFonts w:ascii="Arial" w:hAnsi="Arial"/>
          <w:sz w:val="20"/>
          <w:szCs w:val="20"/>
          <w:lang w:eastAsia="sk-SK"/>
        </w:rPr>
        <w:t>8</w:t>
      </w:r>
      <w:r w:rsidRPr="006463A5">
        <w:rPr>
          <w:rFonts w:ascii="Arial" w:hAnsi="Arial"/>
          <w:sz w:val="20"/>
          <w:szCs w:val="20"/>
          <w:lang w:eastAsia="sk-SK"/>
        </w:rPr>
        <w:t xml:space="preserve"> časti 1, bodu 9.1 čl. 9 tejto časti zmluvy, bodu 7.5 čl. 7 tejto časti zmluvy, v čl. 6 tejto časti zmluvy alebo ak poruší zmluvu inak ako je uvedené v bode 5.3 čl. 5 tejto časti zmluvy, zaväzuje sa zaplatiť objednávateľovi zmluvnú pokutu vo výške 200,- EUR (slovom: dvesto eur) za každý deň, pokiaľ porušenie povinnosti trvá, a to za každé jedno takéto porušenie samostatne</w:t>
      </w:r>
      <w:r>
        <w:rPr>
          <w:rFonts w:ascii="Arial" w:hAnsi="Arial"/>
          <w:sz w:val="20"/>
          <w:szCs w:val="20"/>
          <w:lang w:eastAsia="sk-SK"/>
        </w:rPr>
        <w:t>,</w:t>
      </w:r>
      <w:r w:rsidRPr="006463A5">
        <w:rPr>
          <w:rFonts w:ascii="Arial" w:hAnsi="Arial"/>
          <w:sz w:val="20"/>
          <w:szCs w:val="20"/>
          <w:lang w:eastAsia="sk-SK"/>
        </w:rPr>
        <w:t xml:space="preserve"> a to aj za opakované porušenie povinnosti.</w:t>
      </w:r>
    </w:p>
    <w:p w14:paraId="5739C6C8"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zaplatiť objednávateľovi zmluvnú pokutu aj za:</w:t>
      </w:r>
    </w:p>
    <w:p w14:paraId="5E8BCE3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lastRenderedPageBreak/>
        <w:t>porušenie povinnosti zhotoviteľa (bod 1.7 čl. 1 tejto časti zmluvy) zabezpečiť, aby sa HIP alebo jeho zástupca, ktorým je zodpovedný projektant pre cestnú časť v mene zhotoviteľa zúčastňoval na všetkých pracovných rokovaniach s objednávateľom vrátane účasti na záverečnom prerokovaní, a to zmluvnú pokutu vo výške 500,- EUR (slovom: päťsto eur) za každé porušenie povinnosti, t.j. za každú neúčasť na pracovnom rokovaní a záverečnom prerokovaní,</w:t>
      </w:r>
    </w:p>
    <w:p w14:paraId="3472A22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za porušenie akejkoľvek povinnosti uvedenej v bode 1.2 čl. 1 tejto časti zmluvy, a to zmluvnú pokutu vo výške 500,- EUR (slovom: päťsto eur), a to za každé porušenie povinnosti,</w:t>
      </w:r>
    </w:p>
    <w:p w14:paraId="2CC3259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za porušenie povinnosti uvedenej v bode 1.3 čl.1 tejto časti zmluvy, a to zmluvnú pokutu vo výške 500,- EUR (slovom: päťsto eur) za každý deň omeškania až do splnenia povinnosti uvedenej v bode 1.3 čl. 1 tejto časti zmluvy, a to za každé porušenie povinnosti,</w:t>
      </w:r>
    </w:p>
    <w:p w14:paraId="55858B30"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zhotoviteľa uvedenej v bode 9.11 čl. 9 tejto časti zmluvy, a to zmluvnú pokutu vo výške 500,- EUR (slovom: päťsto eur) za každý deň omeškania až do splnenia povinnosti uvedenej v bode 9.11 čl. 9 tejto časti zmluvy, a to za každé porušenie povinnosti,</w:t>
      </w:r>
    </w:p>
    <w:p w14:paraId="7F3983E7"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zhotoviteľa uvedenej v bode 9.7 čl. 9 tejto časti zmluvy, a to zmluvnú pokutu vo výške 500,- EUR (slovom: päťsto eur), a to za každé porušenie povinnosti,</w:t>
      </w:r>
    </w:p>
    <w:p w14:paraId="5C86427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zhotoviteľa uvedenej v bode 9.5 čl. 9 tejto časti zmluvy, a to zmluvnú pokutu vo výške 500,- EUR (slovom: päťsto eur), a to za každé porušenie povinnosti,</w:t>
      </w:r>
    </w:p>
    <w:p w14:paraId="25B060FE"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povinnosti zhotoviteľa uvedenej v bode 1.9 čl. 1 tejto časti zmluvy realizovať akúkoľvek komunikáciu (ústnu i písomnú) s objednávateľom v slovenskom jazyku, a to zmluvnú pokutu vo výške 500,- EUR (slovom: päťsto eur), a to za každé porušenie povinnosti.</w:t>
      </w:r>
    </w:p>
    <w:p w14:paraId="7A85A59E"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uvedenej v bode 6.1 čl. 6 tejto časti zmluvy, a to zmluvnú pokutu vo výške 500,- EUR (slovom: päťsto eur) za každý deň, za každé jedno porušenie, pokiaľ porušenie  povinnosti predložiť bankovú záruku trvá.</w:t>
      </w:r>
    </w:p>
    <w:p w14:paraId="742FAB30"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Zhotoviteľ sa týmto zaväzuje zmluvné pokuty v zmysle tejto zmluvy uhradiť objednávateľovi v lehote 30 (tridsiatich) kalendárnych dní odo dňa doručenia písomnej výzvy na jej úhradu. Zmluvné pokuty v zmysle tejto zmluvy je objednávateľ oprávnený uložiť zhotoviteľovi opakovane. Zaplatením zmluvnej pokuty sa zhotoviteľ nezbavuje povinnosti, ktorá bola zabezpečená zmluvnou pokutou. Objednávateľ má popri zmluvnej pokute nárok na náhradu škody v plnej výške spôsobenej porušením povinnosti zhotoviteľa, na ktorú sa vzťahuje zmluvná pokuta, pričom zmluvná pokuta sa nezapočítava na náhradu škody.</w:t>
      </w:r>
    </w:p>
    <w:p w14:paraId="63C735F7"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Pre vylúčenie akýchkoľvek pochybností zmluvné strany deklarujú, že zmluvné pokuty uplatnené objednávateľom voči zhotoviteľovi je možné kumulovať, t.j. že uplatnením jednej zmluvnej pokuty objednávateľom nie je dotknuté právo objednávateľa na uplatnenie akejkoľvek inej zmluvnej pokuty podľa tejto zmluvy.</w:t>
      </w:r>
    </w:p>
    <w:p w14:paraId="6C6E235D"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V prípade vzájomných nárokov, budú tieto nároky vzájomne započítané v súlade s ustanoveniami § 358 a nasl. Obchodného zákonníka.</w:t>
      </w:r>
    </w:p>
    <w:p w14:paraId="2FE18038" w14:textId="77777777" w:rsidR="000C16AB" w:rsidRPr="006463A5" w:rsidRDefault="000C16AB" w:rsidP="000C16AB">
      <w:pPr>
        <w:spacing w:after="60" w:line="240" w:lineRule="auto"/>
        <w:rPr>
          <w:rFonts w:ascii="Arial" w:hAnsi="Arial"/>
          <w:sz w:val="20"/>
          <w:szCs w:val="24"/>
          <w:lang w:eastAsia="sk-SK"/>
        </w:rPr>
      </w:pPr>
    </w:p>
    <w:p w14:paraId="7900AC32"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6</w:t>
      </w:r>
    </w:p>
    <w:p w14:paraId="51E04D2B" w14:textId="73183DC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BANKOVÉ ZÁRUKY</w:t>
      </w:r>
    </w:p>
    <w:p w14:paraId="0407D28B" w14:textId="77777777" w:rsidR="00403F3B" w:rsidRPr="00E57E16" w:rsidRDefault="00403F3B" w:rsidP="00E57E16">
      <w:pPr>
        <w:spacing w:after="60" w:line="240" w:lineRule="auto"/>
        <w:jc w:val="center"/>
        <w:rPr>
          <w:rFonts w:ascii="Arial" w:hAnsi="Arial"/>
          <w:b/>
          <w:sz w:val="20"/>
          <w:szCs w:val="24"/>
          <w:lang w:eastAsia="sk-SK"/>
        </w:rPr>
      </w:pPr>
    </w:p>
    <w:p w14:paraId="7F493E90" w14:textId="03575317" w:rsidR="00403F3B" w:rsidRPr="006463A5" w:rsidRDefault="00403F3B" w:rsidP="00403F3B">
      <w:pPr>
        <w:numPr>
          <w:ilvl w:val="1"/>
          <w:numId w:val="100"/>
        </w:numPr>
        <w:spacing w:after="60" w:line="240" w:lineRule="auto"/>
        <w:jc w:val="both"/>
        <w:rPr>
          <w:rFonts w:ascii="Arial" w:hAnsi="Arial"/>
          <w:sz w:val="20"/>
          <w:szCs w:val="20"/>
          <w:lang w:eastAsia="sk-SK"/>
        </w:rPr>
      </w:pPr>
      <w:r>
        <w:rPr>
          <w:rFonts w:ascii="Arial" w:hAnsi="Arial"/>
          <w:sz w:val="20"/>
          <w:szCs w:val="20"/>
          <w:lang w:eastAsia="sk-SK"/>
        </w:rPr>
        <w:t xml:space="preserve">6.1.1 </w:t>
      </w:r>
      <w:r w:rsidRPr="006463A5">
        <w:rPr>
          <w:rFonts w:ascii="Arial" w:hAnsi="Arial"/>
          <w:sz w:val="20"/>
          <w:szCs w:val="20"/>
          <w:lang w:eastAsia="sk-SK"/>
        </w:rPr>
        <w:t>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1. Banková záruka v zmysle tohto bodu musí byť vo výške 10% z</w:t>
      </w:r>
      <w:r>
        <w:rPr>
          <w:rFonts w:ascii="Arial" w:hAnsi="Arial"/>
          <w:sz w:val="20"/>
          <w:szCs w:val="20"/>
          <w:lang w:eastAsia="sk-SK"/>
        </w:rPr>
        <w:t xml:space="preserve"> celkovej </w:t>
      </w:r>
      <w:r w:rsidRPr="006463A5">
        <w:rPr>
          <w:rFonts w:ascii="Arial" w:hAnsi="Arial"/>
          <w:sz w:val="20"/>
          <w:szCs w:val="20"/>
          <w:lang w:eastAsia="sk-SK"/>
        </w:rPr>
        <w:t xml:space="preserve">ceny diela č. 1 bez DPH a musí byť platná, účinná a vymáhateľná až do dňa podpísania posledného preberacieho protokolu, a to k </w:t>
      </w:r>
      <w:r w:rsidRPr="006463A5">
        <w:rPr>
          <w:rFonts w:ascii="Arial" w:hAnsi="Arial"/>
          <w:b/>
          <w:sz w:val="20"/>
          <w:szCs w:val="20"/>
          <w:lang w:eastAsia="sk-SK"/>
        </w:rPr>
        <w:t>dielu č. 1</w:t>
      </w:r>
      <w:r w:rsidRPr="006463A5">
        <w:rPr>
          <w:rFonts w:ascii="Arial" w:hAnsi="Arial"/>
          <w:sz w:val="20"/>
          <w:szCs w:val="20"/>
          <w:lang w:eastAsia="sk-SK"/>
        </w:rPr>
        <w:t xml:space="preserve"> (</w:t>
      </w:r>
      <w:r w:rsidR="00284A24">
        <w:rPr>
          <w:rFonts w:ascii="Arial" w:hAnsi="Arial"/>
          <w:sz w:val="20"/>
          <w:szCs w:val="20"/>
          <w:lang w:eastAsia="sk-SK"/>
        </w:rPr>
        <w:t>P</w:t>
      </w:r>
      <w:r>
        <w:rPr>
          <w:rFonts w:ascii="Arial" w:hAnsi="Arial"/>
          <w:sz w:val="20"/>
          <w:szCs w:val="20"/>
          <w:lang w:eastAsia="sk-SK"/>
        </w:rPr>
        <w:t xml:space="preserve">S a </w:t>
      </w:r>
      <w:r w:rsidRPr="00040AA7">
        <w:rPr>
          <w:rFonts w:ascii="Arial" w:hAnsi="Arial"/>
          <w:sz w:val="20"/>
          <w:szCs w:val="20"/>
          <w:lang w:eastAsia="sk-SK"/>
        </w:rPr>
        <w:t>G1</w:t>
      </w:r>
      <w:r w:rsidR="00284A24">
        <w:rPr>
          <w:rFonts w:ascii="Arial" w:hAnsi="Arial"/>
          <w:sz w:val="20"/>
          <w:szCs w:val="20"/>
          <w:lang w:eastAsia="sk-SK"/>
        </w:rPr>
        <w:t xml:space="preserve">, </w:t>
      </w:r>
      <w:r w:rsidRPr="00040AA7">
        <w:rPr>
          <w:rFonts w:ascii="Arial" w:hAnsi="Arial"/>
          <w:sz w:val="20"/>
          <w:szCs w:val="20"/>
          <w:lang w:eastAsia="sk-SK"/>
        </w:rPr>
        <w:t>G2</w:t>
      </w:r>
      <w:r w:rsidR="00284A24">
        <w:rPr>
          <w:rFonts w:ascii="Arial" w:hAnsi="Arial"/>
          <w:sz w:val="20"/>
          <w:szCs w:val="20"/>
          <w:lang w:eastAsia="sk-SK"/>
        </w:rPr>
        <w:t xml:space="preserve">, </w:t>
      </w:r>
      <w:r w:rsidRPr="00040AA7">
        <w:rPr>
          <w:rFonts w:ascii="Arial" w:hAnsi="Arial"/>
          <w:sz w:val="20"/>
          <w:szCs w:val="20"/>
          <w:lang w:eastAsia="sk-SK"/>
        </w:rPr>
        <w:t>G3</w:t>
      </w:r>
      <w:r w:rsidRPr="006463A5">
        <w:rPr>
          <w:rFonts w:ascii="Arial" w:hAnsi="Arial"/>
          <w:sz w:val="20"/>
          <w:szCs w:val="20"/>
          <w:lang w:eastAsia="sk-SK"/>
        </w:rPr>
        <w:t>).</w:t>
      </w:r>
    </w:p>
    <w:p w14:paraId="37F21BB7" w14:textId="77777777" w:rsidR="00403F3B" w:rsidRPr="006463A5" w:rsidRDefault="00403F3B" w:rsidP="00403F3B">
      <w:pPr>
        <w:spacing w:after="60" w:line="240" w:lineRule="auto"/>
        <w:ind w:left="567"/>
        <w:jc w:val="both"/>
        <w:rPr>
          <w:rFonts w:ascii="Arial" w:hAnsi="Arial"/>
          <w:sz w:val="20"/>
          <w:szCs w:val="20"/>
          <w:lang w:eastAsia="sk-SK"/>
        </w:rPr>
      </w:pPr>
      <w:r>
        <w:rPr>
          <w:rFonts w:ascii="Arial" w:hAnsi="Arial"/>
          <w:sz w:val="20"/>
          <w:szCs w:val="20"/>
          <w:lang w:eastAsia="sk-SK"/>
        </w:rPr>
        <w:t xml:space="preserve">6.1.2 </w:t>
      </w:r>
      <w:r w:rsidRPr="006463A5">
        <w:rPr>
          <w:rFonts w:ascii="Arial" w:hAnsi="Arial"/>
          <w:sz w:val="20"/>
          <w:szCs w:val="20"/>
          <w:lang w:eastAsia="sk-SK"/>
        </w:rPr>
        <w:t xml:space="preserve">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2. Banková záruka v zmysle tohto bodu musí byť vo výške 10% z ceny diela č. 2 bez DPH a musí byť platná, účinná a vymáhateľná až do dňa podpísania posledného preberacieho protokolu k </w:t>
      </w:r>
      <w:r w:rsidRPr="006463A5">
        <w:rPr>
          <w:rFonts w:ascii="Arial" w:hAnsi="Arial"/>
          <w:b/>
          <w:sz w:val="20"/>
          <w:szCs w:val="20"/>
          <w:lang w:eastAsia="sk-SK"/>
        </w:rPr>
        <w:t>dielu č. 2</w:t>
      </w:r>
      <w:r w:rsidRPr="006463A5">
        <w:rPr>
          <w:rFonts w:ascii="Arial" w:hAnsi="Arial"/>
          <w:sz w:val="20"/>
          <w:szCs w:val="20"/>
          <w:lang w:eastAsia="sk-SK"/>
        </w:rPr>
        <w:t xml:space="preserve"> (DSZ).</w:t>
      </w:r>
    </w:p>
    <w:p w14:paraId="5E1E09A1" w14:textId="3EB53126" w:rsidR="00403F3B" w:rsidRDefault="00403F3B" w:rsidP="00403F3B">
      <w:pPr>
        <w:spacing w:after="60" w:line="240" w:lineRule="auto"/>
        <w:ind w:left="567"/>
        <w:jc w:val="both"/>
        <w:rPr>
          <w:rFonts w:ascii="Arial" w:hAnsi="Arial"/>
          <w:sz w:val="20"/>
          <w:szCs w:val="20"/>
          <w:lang w:eastAsia="sk-SK"/>
        </w:rPr>
      </w:pPr>
      <w:r>
        <w:rPr>
          <w:rFonts w:ascii="Arial" w:hAnsi="Arial"/>
          <w:sz w:val="20"/>
          <w:szCs w:val="20"/>
          <w:lang w:eastAsia="sk-SK"/>
        </w:rPr>
        <w:lastRenderedPageBreak/>
        <w:t xml:space="preserve">6.1.3 </w:t>
      </w:r>
      <w:r w:rsidRPr="006463A5">
        <w:rPr>
          <w:rFonts w:ascii="Arial" w:hAnsi="Arial"/>
          <w:sz w:val="20"/>
          <w:szCs w:val="20"/>
          <w:lang w:eastAsia="sk-SK"/>
        </w:rPr>
        <w:t>Zhotoviteľ sa zaväzuje do 14 (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3. Banková záruka v zmysle tohto bodu musí byť vo výške 10% z ceny diela č. 3 bez DPH a musí byť platná, účinná a vymáhateľná až do dňa podpísania posledného preberacieho protokolu, a to k </w:t>
      </w:r>
      <w:r w:rsidRPr="006463A5">
        <w:rPr>
          <w:rFonts w:ascii="Arial" w:hAnsi="Arial"/>
          <w:b/>
          <w:sz w:val="20"/>
          <w:szCs w:val="20"/>
          <w:lang w:eastAsia="sk-SK"/>
        </w:rPr>
        <w:t xml:space="preserve">dielu č. 3 </w:t>
      </w:r>
      <w:r w:rsidRPr="006463A5">
        <w:rPr>
          <w:rFonts w:ascii="Arial" w:hAnsi="Arial"/>
          <w:sz w:val="20"/>
          <w:szCs w:val="20"/>
          <w:lang w:eastAsia="sk-SK"/>
        </w:rPr>
        <w:t>(</w:t>
      </w:r>
      <w:r w:rsidR="00247E1C">
        <w:rPr>
          <w:rFonts w:ascii="Arial" w:hAnsi="Arial"/>
          <w:sz w:val="20"/>
          <w:szCs w:val="20"/>
          <w:lang w:eastAsia="sk-SK"/>
        </w:rPr>
        <w:t>Oznámenie 8a</w:t>
      </w:r>
      <w:r w:rsidRPr="006463A5">
        <w:rPr>
          <w:rFonts w:ascii="Arial" w:hAnsi="Arial"/>
          <w:sz w:val="20"/>
          <w:szCs w:val="20"/>
          <w:lang w:eastAsia="sk-SK"/>
        </w:rPr>
        <w:t>).</w:t>
      </w:r>
    </w:p>
    <w:p w14:paraId="416450A3" w14:textId="77777777" w:rsidR="00403F3B" w:rsidRPr="006463A5" w:rsidRDefault="00403F3B" w:rsidP="00403F3B">
      <w:pPr>
        <w:spacing w:after="60" w:line="240" w:lineRule="auto"/>
        <w:ind w:left="567"/>
        <w:jc w:val="both"/>
        <w:rPr>
          <w:rFonts w:ascii="Arial" w:hAnsi="Arial"/>
          <w:sz w:val="20"/>
          <w:szCs w:val="20"/>
          <w:lang w:eastAsia="sk-SK"/>
        </w:rPr>
      </w:pPr>
      <w:r>
        <w:rPr>
          <w:rFonts w:ascii="Arial" w:hAnsi="Arial"/>
          <w:sz w:val="20"/>
          <w:szCs w:val="20"/>
          <w:lang w:eastAsia="sk-SK"/>
        </w:rPr>
        <w:t xml:space="preserve">6.1.4 </w:t>
      </w:r>
      <w:r w:rsidRPr="006463A5">
        <w:rPr>
          <w:rFonts w:ascii="Arial" w:hAnsi="Arial"/>
          <w:sz w:val="20"/>
          <w:szCs w:val="20"/>
          <w:lang w:eastAsia="sk-SK"/>
        </w:rPr>
        <w:t xml:space="preserve">Zhotoviteľ sa zaväzuje do 14 (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w:t>
      </w:r>
      <w:r>
        <w:rPr>
          <w:rFonts w:ascii="Arial" w:hAnsi="Arial"/>
          <w:sz w:val="20"/>
          <w:szCs w:val="20"/>
          <w:lang w:eastAsia="sk-SK"/>
        </w:rPr>
        <w:t>4</w:t>
      </w:r>
      <w:r w:rsidRPr="006463A5">
        <w:rPr>
          <w:rFonts w:ascii="Arial" w:hAnsi="Arial"/>
          <w:sz w:val="20"/>
          <w:szCs w:val="20"/>
          <w:lang w:eastAsia="sk-SK"/>
        </w:rPr>
        <w:t xml:space="preserve">. Banková záruka v zmysle tohto bodu musí byť vo výške 10% z ceny diela č. </w:t>
      </w:r>
      <w:r>
        <w:rPr>
          <w:rFonts w:ascii="Arial" w:hAnsi="Arial"/>
          <w:sz w:val="20"/>
          <w:szCs w:val="20"/>
          <w:lang w:eastAsia="sk-SK"/>
        </w:rPr>
        <w:t>4</w:t>
      </w:r>
      <w:r w:rsidRPr="006463A5">
        <w:rPr>
          <w:rFonts w:ascii="Arial" w:hAnsi="Arial"/>
          <w:sz w:val="20"/>
          <w:szCs w:val="20"/>
          <w:lang w:eastAsia="sk-SK"/>
        </w:rPr>
        <w:t xml:space="preserve"> bez DPH a musí byť platná, účinná a vymáhateľná až do dňa podpísania posledného preberacieho protokolu, a to k </w:t>
      </w:r>
      <w:r w:rsidRPr="006463A5">
        <w:rPr>
          <w:rFonts w:ascii="Arial" w:hAnsi="Arial"/>
          <w:b/>
          <w:sz w:val="20"/>
          <w:szCs w:val="20"/>
          <w:lang w:eastAsia="sk-SK"/>
        </w:rPr>
        <w:t xml:space="preserve">dielu č. </w:t>
      </w:r>
      <w:r>
        <w:rPr>
          <w:rFonts w:ascii="Arial" w:hAnsi="Arial"/>
          <w:b/>
          <w:sz w:val="20"/>
          <w:szCs w:val="20"/>
          <w:lang w:eastAsia="sk-SK"/>
        </w:rPr>
        <w:t>4</w:t>
      </w:r>
      <w:r w:rsidRPr="006463A5">
        <w:rPr>
          <w:rFonts w:ascii="Arial" w:hAnsi="Arial"/>
          <w:b/>
          <w:sz w:val="20"/>
          <w:szCs w:val="20"/>
          <w:lang w:eastAsia="sk-SK"/>
        </w:rPr>
        <w:t xml:space="preserve"> </w:t>
      </w:r>
      <w:r w:rsidRPr="006463A5">
        <w:rPr>
          <w:rFonts w:ascii="Arial" w:hAnsi="Arial"/>
          <w:sz w:val="20"/>
          <w:szCs w:val="20"/>
          <w:lang w:eastAsia="sk-SK"/>
        </w:rPr>
        <w:t>(</w:t>
      </w:r>
      <w:r>
        <w:rPr>
          <w:rFonts w:ascii="Arial" w:hAnsi="Arial"/>
          <w:sz w:val="20"/>
          <w:szCs w:val="20"/>
          <w:lang w:eastAsia="sk-SK"/>
        </w:rPr>
        <w:t>Bezpečnostný audit</w:t>
      </w:r>
      <w:r w:rsidRPr="006463A5">
        <w:rPr>
          <w:rFonts w:ascii="Arial" w:hAnsi="Arial"/>
          <w:sz w:val="20"/>
          <w:szCs w:val="20"/>
          <w:lang w:eastAsia="sk-SK"/>
        </w:rPr>
        <w:t>).</w:t>
      </w:r>
    </w:p>
    <w:p w14:paraId="40764D50" w14:textId="77777777" w:rsidR="00403F3B" w:rsidRPr="006463A5" w:rsidRDefault="00403F3B" w:rsidP="00403F3B">
      <w:pPr>
        <w:numPr>
          <w:ilvl w:val="1"/>
          <w:numId w:val="100"/>
        </w:numPr>
        <w:spacing w:after="60" w:line="240" w:lineRule="auto"/>
        <w:jc w:val="both"/>
        <w:rPr>
          <w:rFonts w:ascii="Arial" w:hAnsi="Arial"/>
          <w:sz w:val="20"/>
          <w:szCs w:val="20"/>
          <w:lang w:eastAsia="sk-SK"/>
        </w:rPr>
      </w:pPr>
      <w:r w:rsidRPr="006463A5">
        <w:rPr>
          <w:rFonts w:ascii="Arial" w:hAnsi="Arial"/>
          <w:sz w:val="20"/>
          <w:szCs w:val="20"/>
          <w:lang w:eastAsia="sk-SK"/>
        </w:rPr>
        <w:t>Pre bankové záruky uvedené v čl. 6 tejto časti zmluvy platia nasledovné spoločné ustanovenia:</w:t>
      </w:r>
    </w:p>
    <w:p w14:paraId="1580D693" w14:textId="77777777" w:rsidR="00403F3B" w:rsidRPr="006463A5" w:rsidRDefault="00403F3B" w:rsidP="00403F3B">
      <w:pPr>
        <w:numPr>
          <w:ilvl w:val="2"/>
          <w:numId w:val="101"/>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Banková záruka musí byť poskytnutá bankou so sídlom v Slovenskej republike alebo pobočkou zahraničnej banky v Slovenskej republike.</w:t>
      </w:r>
    </w:p>
    <w:p w14:paraId="0AB47715" w14:textId="77777777" w:rsidR="00403F3B" w:rsidRPr="006463A5" w:rsidRDefault="00403F3B" w:rsidP="00403F3B">
      <w:pPr>
        <w:numPr>
          <w:ilvl w:val="2"/>
          <w:numId w:val="101"/>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 bankovú záruku na zabezpečenie všetkých pohľadávok objednávateľa voči zhotoviteľovi, ktoré vzniknú v prípade, ak zhotoviteľ porušuje svoje záväzky vyplývajúce mu zo zmluvy a všeobecne záväzných právnych predpisov vzťahujúcich sa k dielu.</w:t>
      </w:r>
    </w:p>
    <w:p w14:paraId="48492484" w14:textId="77777777" w:rsidR="00403F3B" w:rsidRPr="006463A5" w:rsidRDefault="00403F3B" w:rsidP="00403F3B">
      <w:pPr>
        <w:numPr>
          <w:ilvl w:val="2"/>
          <w:numId w:val="101"/>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Platnosť bankovej záruky končí:</w:t>
      </w:r>
    </w:p>
    <w:p w14:paraId="390AA529"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dňom kedy bude banke, ktorá vystavila bankovú záruku vrátený jej originál; alebo</w:t>
      </w:r>
    </w:p>
    <w:p w14:paraId="686EDB20"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dňom zníženia zaručenej sumy uvedenej na bankovej záruke na nulu v dôsledku zníženia zaručenej sumy uvedenej na bankovej záruke plnením podľa tejto bankovej záruky v prospech objednávateľa; alebo</w:t>
      </w:r>
    </w:p>
    <w:p w14:paraId="7FD95488"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dňom kedy banka, ktorá vystavila bankovú záruku obdŕžala písomné prehlásenie objednávateľa, v ktorom bude uvedené, že túto bankovú záruku považuje objednávateľ za ukončenú a vzdáva sa akéhokoľvek nároku na plnenie z bankovej záruky; alebo</w:t>
      </w:r>
    </w:p>
    <w:p w14:paraId="4F8CD38D"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uplynutím doby, na ktorú bola banková záruka vystavená;</w:t>
      </w:r>
    </w:p>
    <w:p w14:paraId="689CA2A9" w14:textId="77777777" w:rsidR="00403F3B" w:rsidRPr="006463A5" w:rsidRDefault="00403F3B" w:rsidP="00403F3B">
      <w:pPr>
        <w:spacing w:after="60" w:line="240" w:lineRule="auto"/>
        <w:ind w:left="567" w:hanging="567"/>
        <w:jc w:val="both"/>
        <w:rPr>
          <w:rFonts w:ascii="Arial" w:hAnsi="Arial"/>
          <w:sz w:val="20"/>
          <w:szCs w:val="20"/>
          <w:lang w:eastAsia="sk-SK"/>
        </w:rPr>
      </w:pPr>
      <w:r>
        <w:rPr>
          <w:rFonts w:ascii="Arial" w:hAnsi="Arial"/>
          <w:sz w:val="20"/>
          <w:szCs w:val="20"/>
          <w:lang w:eastAsia="sk-SK"/>
        </w:rPr>
        <w:t xml:space="preserve">      </w:t>
      </w:r>
      <w:r>
        <w:rPr>
          <w:rFonts w:ascii="Arial" w:hAnsi="Arial"/>
          <w:sz w:val="20"/>
          <w:szCs w:val="20"/>
          <w:lang w:eastAsia="sk-SK"/>
        </w:rPr>
        <w:tab/>
      </w:r>
      <w:r w:rsidRPr="006463A5">
        <w:rPr>
          <w:rFonts w:ascii="Arial" w:hAnsi="Arial"/>
          <w:sz w:val="20"/>
          <w:szCs w:val="20"/>
          <w:lang w:eastAsia="sk-SK"/>
        </w:rPr>
        <w:t>a to podľa toho, ktorá z uvedených skutočností nastane skôr.</w:t>
      </w:r>
    </w:p>
    <w:p w14:paraId="667BD6DB" w14:textId="77777777" w:rsidR="000C16AB" w:rsidRPr="006463A5" w:rsidRDefault="000C16AB" w:rsidP="000C16AB">
      <w:pPr>
        <w:spacing w:after="60" w:line="240" w:lineRule="auto"/>
        <w:rPr>
          <w:rFonts w:ascii="Arial" w:hAnsi="Arial"/>
          <w:sz w:val="20"/>
          <w:szCs w:val="24"/>
          <w:lang w:eastAsia="sk-SK"/>
        </w:rPr>
      </w:pPr>
    </w:p>
    <w:p w14:paraId="37EE8FB0"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7</w:t>
      </w:r>
    </w:p>
    <w:p w14:paraId="037CFA18" w14:textId="3CF5B148"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ZODPOVEDNOSŤ ZA VADY DIELA</w:t>
      </w:r>
    </w:p>
    <w:p w14:paraId="389EE7EE" w14:textId="77777777" w:rsidR="00403F3B" w:rsidRPr="00E57E16" w:rsidRDefault="00403F3B" w:rsidP="00E57E16">
      <w:pPr>
        <w:spacing w:after="60" w:line="240" w:lineRule="auto"/>
        <w:jc w:val="center"/>
        <w:rPr>
          <w:rFonts w:ascii="Arial" w:hAnsi="Arial"/>
          <w:b/>
          <w:sz w:val="20"/>
          <w:szCs w:val="24"/>
          <w:lang w:eastAsia="sk-SK"/>
        </w:rPr>
      </w:pPr>
    </w:p>
    <w:p w14:paraId="39989C3F"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pri vykonávaní diela bude postupovať s odbornou starostlivosťou, bude dodržiavať ustanovenia všeobecne záväzných právnych predpisov platných a účinných v Slovenskej republike</w:t>
      </w:r>
      <w:r>
        <w:rPr>
          <w:rFonts w:ascii="Arial" w:hAnsi="Arial"/>
          <w:sz w:val="20"/>
          <w:szCs w:val="20"/>
          <w:lang w:eastAsia="sk-SK"/>
        </w:rPr>
        <w:t xml:space="preserve"> a</w:t>
      </w:r>
      <w:r w:rsidRPr="006463A5">
        <w:rPr>
          <w:rFonts w:ascii="Arial" w:hAnsi="Arial"/>
          <w:sz w:val="20"/>
          <w:szCs w:val="20"/>
          <w:lang w:eastAsia="sk-SK"/>
        </w:rPr>
        <w:t xml:space="preserve"> príslušné </w:t>
      </w:r>
      <w:r>
        <w:rPr>
          <w:rFonts w:ascii="Arial" w:hAnsi="Arial"/>
          <w:sz w:val="20"/>
          <w:szCs w:val="20"/>
          <w:lang w:eastAsia="sk-SK"/>
        </w:rPr>
        <w:t xml:space="preserve">platné </w:t>
      </w:r>
      <w:r w:rsidRPr="006463A5">
        <w:rPr>
          <w:rFonts w:ascii="Arial" w:hAnsi="Arial"/>
          <w:sz w:val="20"/>
          <w:szCs w:val="20"/>
          <w:lang w:eastAsia="sk-SK"/>
        </w:rPr>
        <w:t>technické normy vzťahujúce sa na dielo.</w:t>
      </w:r>
    </w:p>
    <w:p w14:paraId="2EAEF9B9"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vykonať dielo podľa podmienok uvedených v tejto zmluve a v súťažných podkladoch a zaväzuje sa, že bude mať vlastnosti určené v tejto zmluve a v súťažných podkladoch</w:t>
      </w:r>
      <w:r>
        <w:rPr>
          <w:rFonts w:ascii="Arial" w:hAnsi="Arial"/>
          <w:sz w:val="20"/>
          <w:szCs w:val="20"/>
          <w:lang w:eastAsia="sk-SK"/>
        </w:rPr>
        <w:t>,</w:t>
      </w:r>
      <w:r w:rsidRPr="006463A5">
        <w:rPr>
          <w:rFonts w:ascii="Arial" w:hAnsi="Arial"/>
          <w:sz w:val="20"/>
          <w:szCs w:val="20"/>
          <w:lang w:eastAsia="sk-SK"/>
        </w:rPr>
        <w:t xml:space="preserve"> a že bude bez vád.</w:t>
      </w:r>
    </w:p>
    <w:p w14:paraId="09AF0A13"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Ak pri vykonávaní diela zhotoviteľom vzniknú nejasnosti týkajúce sa vlastností diela alebo spôsobu jeho vykonávania, ktoré nemožno odstrániť výkladom tejto zmluvy, zhotoviteľ sa zaväzuje pri ich riešení riadiť sa príslušnými písomnými pokynmi objednávateľa a zápismi z pracovných stretnutí a záverečného prerokovania (bod 1.2</w:t>
      </w:r>
      <w:r>
        <w:rPr>
          <w:rFonts w:ascii="Arial" w:hAnsi="Arial"/>
          <w:sz w:val="20"/>
          <w:szCs w:val="20"/>
          <w:lang w:eastAsia="sk-SK"/>
        </w:rPr>
        <w:t xml:space="preserve">, </w:t>
      </w:r>
      <w:r w:rsidRPr="006463A5">
        <w:rPr>
          <w:rFonts w:ascii="Arial" w:hAnsi="Arial"/>
          <w:sz w:val="20"/>
          <w:szCs w:val="20"/>
          <w:lang w:eastAsia="sk-SK"/>
        </w:rPr>
        <w:t>1.3</w:t>
      </w:r>
      <w:r>
        <w:rPr>
          <w:rFonts w:ascii="Arial" w:hAnsi="Arial"/>
          <w:sz w:val="20"/>
          <w:szCs w:val="20"/>
          <w:lang w:eastAsia="sk-SK"/>
        </w:rPr>
        <w:t xml:space="preserve"> a 1.6</w:t>
      </w:r>
      <w:r w:rsidRPr="006463A5">
        <w:rPr>
          <w:rFonts w:ascii="Arial" w:hAnsi="Arial"/>
          <w:sz w:val="20"/>
          <w:szCs w:val="20"/>
          <w:lang w:eastAsia="sk-SK"/>
        </w:rPr>
        <w:t xml:space="preserve"> čl. 1 tejto časti zmluvy).</w:t>
      </w:r>
    </w:p>
    <w:p w14:paraId="1B22228B" w14:textId="575AFA1E" w:rsidR="00403F3B" w:rsidRPr="006463A5" w:rsidRDefault="00403F3B" w:rsidP="00864B33">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 xml:space="preserve">Zhotoviteľ sa zaväzuje odstrániť vadu diela, ktorá sa stane zjavnou </w:t>
      </w:r>
      <w:r>
        <w:rPr>
          <w:rFonts w:ascii="Arial" w:hAnsi="Arial"/>
          <w:sz w:val="20"/>
          <w:szCs w:val="20"/>
          <w:lang w:eastAsia="sk-SK"/>
        </w:rPr>
        <w:t> počas plynutia</w:t>
      </w:r>
      <w:r w:rsidRPr="006463A5">
        <w:rPr>
          <w:rFonts w:ascii="Arial" w:hAnsi="Arial"/>
          <w:sz w:val="20"/>
          <w:szCs w:val="20"/>
          <w:lang w:eastAsia="sk-SK"/>
        </w:rPr>
        <w:t xml:space="preserve"> záručnej dob</w:t>
      </w:r>
      <w:r>
        <w:rPr>
          <w:rFonts w:ascii="Arial" w:hAnsi="Arial"/>
          <w:sz w:val="20"/>
          <w:szCs w:val="20"/>
          <w:lang w:eastAsia="sk-SK"/>
        </w:rPr>
        <w:t>y</w:t>
      </w:r>
      <w:r w:rsidRPr="006463A5">
        <w:rPr>
          <w:rFonts w:ascii="Arial" w:hAnsi="Arial"/>
          <w:sz w:val="20"/>
          <w:szCs w:val="20"/>
          <w:lang w:eastAsia="sk-SK"/>
        </w:rPr>
        <w:t xml:space="preserve">, ktorá </w:t>
      </w:r>
      <w:r>
        <w:rPr>
          <w:rFonts w:ascii="Arial" w:hAnsi="Arial"/>
          <w:sz w:val="20"/>
          <w:szCs w:val="20"/>
          <w:lang w:eastAsia="sk-SK"/>
        </w:rPr>
        <w:t xml:space="preserve">záručná doba </w:t>
      </w:r>
      <w:r w:rsidRPr="006463A5">
        <w:rPr>
          <w:rFonts w:ascii="Arial" w:hAnsi="Arial"/>
          <w:sz w:val="20"/>
          <w:szCs w:val="20"/>
          <w:lang w:eastAsia="sk-SK"/>
        </w:rPr>
        <w:t xml:space="preserve">začína plynúť dňom nasledujúcom po dni, v ktorom </w:t>
      </w:r>
      <w:r>
        <w:rPr>
          <w:rFonts w:ascii="Arial" w:hAnsi="Arial"/>
          <w:sz w:val="20"/>
          <w:szCs w:val="20"/>
          <w:lang w:eastAsia="sk-SK"/>
        </w:rPr>
        <w:t>bol</w:t>
      </w:r>
      <w:ins w:id="75" w:author="Autor">
        <w:r w:rsidR="00864B33">
          <w:rPr>
            <w:rFonts w:ascii="Arial" w:hAnsi="Arial"/>
            <w:sz w:val="20"/>
            <w:szCs w:val="20"/>
            <w:lang w:eastAsia="sk-SK"/>
          </w:rPr>
          <w:t>i</w:t>
        </w:r>
      </w:ins>
      <w:r>
        <w:rPr>
          <w:rFonts w:ascii="Arial" w:hAnsi="Arial"/>
          <w:sz w:val="20"/>
          <w:szCs w:val="20"/>
          <w:lang w:eastAsia="sk-SK"/>
        </w:rPr>
        <w:t xml:space="preserve"> oboma </w:t>
      </w:r>
      <w:r w:rsidRPr="006463A5">
        <w:rPr>
          <w:rFonts w:ascii="Arial" w:hAnsi="Arial"/>
          <w:sz w:val="20"/>
          <w:szCs w:val="20"/>
          <w:lang w:eastAsia="sk-SK"/>
        </w:rPr>
        <w:t>zmluvnými stranami podľa článku 2 tejto časti zmluvy</w:t>
      </w:r>
      <w:r>
        <w:rPr>
          <w:rFonts w:ascii="Arial" w:hAnsi="Arial"/>
          <w:sz w:val="20"/>
          <w:szCs w:val="20"/>
          <w:lang w:eastAsia="sk-SK"/>
        </w:rPr>
        <w:t xml:space="preserve"> </w:t>
      </w:r>
      <w:ins w:id="76" w:author="Autor">
        <w:r w:rsidR="00864B33" w:rsidRPr="00864B33">
          <w:rPr>
            <w:rFonts w:ascii="Arial" w:hAnsi="Arial"/>
            <w:sz w:val="20"/>
            <w:szCs w:val="20"/>
            <w:lang w:eastAsia="sk-SK"/>
          </w:rPr>
          <w:t xml:space="preserve">v spojení s bodmi 3. 1, 4. 1, 5.1 a 6.1 časti 1 Zmluvy </w:t>
        </w:r>
      </w:ins>
      <w:r>
        <w:rPr>
          <w:rFonts w:ascii="Arial" w:hAnsi="Arial"/>
          <w:sz w:val="20"/>
          <w:szCs w:val="20"/>
          <w:lang w:eastAsia="sk-SK"/>
        </w:rPr>
        <w:t>podpísan</w:t>
      </w:r>
      <w:ins w:id="77" w:author="Autor">
        <w:r w:rsidR="00864B33">
          <w:rPr>
            <w:rFonts w:ascii="Arial" w:hAnsi="Arial"/>
            <w:sz w:val="20"/>
            <w:szCs w:val="20"/>
            <w:lang w:eastAsia="sk-SK"/>
          </w:rPr>
          <w:t>é</w:t>
        </w:r>
      </w:ins>
      <w:del w:id="78" w:author="Autor">
        <w:r w:rsidDel="00864B33">
          <w:rPr>
            <w:rFonts w:ascii="Arial" w:hAnsi="Arial"/>
            <w:sz w:val="20"/>
            <w:szCs w:val="20"/>
            <w:lang w:eastAsia="sk-SK"/>
          </w:rPr>
          <w:delText>ý</w:delText>
        </w:r>
      </w:del>
      <w:r w:rsidRPr="006463A5">
        <w:rPr>
          <w:rFonts w:ascii="Arial" w:hAnsi="Arial"/>
          <w:sz w:val="20"/>
          <w:szCs w:val="20"/>
          <w:lang w:eastAsia="sk-SK"/>
        </w:rPr>
        <w:t xml:space="preserve"> </w:t>
      </w:r>
      <w:ins w:id="79" w:author="Autor">
        <w:r w:rsidR="00864B33">
          <w:rPr>
            <w:rFonts w:ascii="Arial" w:hAnsi="Arial"/>
            <w:sz w:val="20"/>
            <w:szCs w:val="20"/>
            <w:lang w:eastAsia="sk-SK"/>
          </w:rPr>
          <w:t xml:space="preserve">odovzdávacie a </w:t>
        </w:r>
      </w:ins>
      <w:r w:rsidRPr="006463A5">
        <w:rPr>
          <w:rFonts w:ascii="Arial" w:hAnsi="Arial"/>
          <w:sz w:val="20"/>
          <w:szCs w:val="20"/>
          <w:lang w:eastAsia="sk-SK"/>
        </w:rPr>
        <w:t>preberac</w:t>
      </w:r>
      <w:ins w:id="80" w:author="Autor">
        <w:r w:rsidR="00864B33">
          <w:rPr>
            <w:rFonts w:ascii="Arial" w:hAnsi="Arial"/>
            <w:sz w:val="20"/>
            <w:szCs w:val="20"/>
            <w:lang w:eastAsia="sk-SK"/>
          </w:rPr>
          <w:t>ie</w:t>
        </w:r>
      </w:ins>
      <w:del w:id="81" w:author="Autor">
        <w:r w:rsidRPr="006463A5" w:rsidDel="00864B33">
          <w:rPr>
            <w:rFonts w:ascii="Arial" w:hAnsi="Arial"/>
            <w:sz w:val="20"/>
            <w:szCs w:val="20"/>
            <w:lang w:eastAsia="sk-SK"/>
          </w:rPr>
          <w:delText>í</w:delText>
        </w:r>
      </w:del>
      <w:r w:rsidRPr="006463A5">
        <w:rPr>
          <w:rFonts w:ascii="Arial" w:hAnsi="Arial"/>
          <w:sz w:val="20"/>
          <w:szCs w:val="20"/>
          <w:lang w:eastAsia="sk-SK"/>
        </w:rPr>
        <w:t xml:space="preserve"> protokol</w:t>
      </w:r>
      <w:ins w:id="82" w:author="Autor">
        <w:r w:rsidR="00864B33">
          <w:rPr>
            <w:rFonts w:ascii="Arial" w:hAnsi="Arial"/>
            <w:sz w:val="20"/>
            <w:szCs w:val="20"/>
            <w:lang w:eastAsia="sk-SK"/>
          </w:rPr>
          <w:t>y</w:t>
        </w:r>
      </w:ins>
      <w:r w:rsidRPr="006463A5">
        <w:rPr>
          <w:rFonts w:ascii="Arial" w:hAnsi="Arial"/>
          <w:sz w:val="20"/>
          <w:szCs w:val="20"/>
          <w:lang w:eastAsia="sk-SK"/>
        </w:rPr>
        <w:t xml:space="preserve"> a končí uplynutím piatich rokov odo dňa</w:t>
      </w:r>
      <w:ins w:id="83" w:author="Autor">
        <w:r w:rsidR="00864B33">
          <w:rPr>
            <w:rFonts w:ascii="Arial" w:hAnsi="Arial"/>
            <w:sz w:val="20"/>
            <w:szCs w:val="20"/>
            <w:lang w:eastAsia="sk-SK"/>
          </w:rPr>
          <w:t xml:space="preserve"> </w:t>
        </w:r>
      </w:ins>
      <w:del w:id="84" w:author="Autor">
        <w:r w:rsidRPr="006463A5" w:rsidDel="00864B33">
          <w:rPr>
            <w:rFonts w:ascii="Arial" w:hAnsi="Arial"/>
            <w:sz w:val="20"/>
            <w:szCs w:val="20"/>
            <w:lang w:eastAsia="sk-SK"/>
          </w:rPr>
          <w:delText>, v ktorom nadobudne právoplatnosť posledné kolaudačné rozhodnutie pre stavbu</w:delText>
        </w:r>
      </w:del>
      <w:ins w:id="85" w:author="Autor">
        <w:r w:rsidR="00864B33">
          <w:rPr>
            <w:rFonts w:ascii="Arial" w:hAnsi="Arial"/>
            <w:sz w:val="20"/>
            <w:szCs w:val="20"/>
            <w:lang w:eastAsia="sk-SK"/>
          </w:rPr>
          <w:t>ich podpisu</w:t>
        </w:r>
      </w:ins>
      <w:r w:rsidRPr="006463A5">
        <w:rPr>
          <w:rFonts w:ascii="Arial" w:hAnsi="Arial"/>
          <w:sz w:val="20"/>
          <w:szCs w:val="20"/>
          <w:lang w:eastAsia="sk-SK"/>
        </w:rPr>
        <w:t>.</w:t>
      </w:r>
    </w:p>
    <w:p w14:paraId="0793E559" w14:textId="77777777" w:rsidR="00403F3B"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lastRenderedPageBreak/>
        <w:t>Objednávateľ sa zaväzuje doručiť zhotoviteľovi oznámenie o vade diela bezodkladne po jej zistení (ďalej len „</w:t>
      </w:r>
      <w:r w:rsidRPr="005E6D62">
        <w:rPr>
          <w:rFonts w:ascii="Arial" w:hAnsi="Arial"/>
          <w:b/>
          <w:sz w:val="20"/>
          <w:szCs w:val="20"/>
          <w:lang w:eastAsia="sk-SK"/>
        </w:rPr>
        <w:t>oznámenie o vade</w:t>
      </w:r>
      <w:r w:rsidRPr="006463A5">
        <w:rPr>
          <w:rFonts w:ascii="Arial" w:hAnsi="Arial"/>
          <w:sz w:val="20"/>
          <w:szCs w:val="20"/>
          <w:lang w:eastAsia="sk-SK"/>
        </w:rPr>
        <w:t>“). Zhotoviteľ je povinný odstrániť vadu diela na svoje náklady v lehote 10 (desať) pracovných dní od doručenia oznámenia o vade alebo v inej lehote určenej objednávateľom v písomnom oznámení o vade (ďalej len „</w:t>
      </w:r>
      <w:r w:rsidRPr="005E6D62">
        <w:rPr>
          <w:rFonts w:ascii="Arial" w:hAnsi="Arial"/>
          <w:b/>
          <w:sz w:val="20"/>
          <w:szCs w:val="20"/>
          <w:lang w:eastAsia="sk-SK"/>
        </w:rPr>
        <w:t>lehota na odstránenie vady</w:t>
      </w:r>
      <w:r w:rsidRPr="006463A5">
        <w:rPr>
          <w:rFonts w:ascii="Arial" w:hAnsi="Arial"/>
          <w:sz w:val="20"/>
          <w:szCs w:val="20"/>
          <w:lang w:eastAsia="sk-SK"/>
        </w:rPr>
        <w:t>“). V prípade, ak zhotoviteľ v lehote na odstránenie vady neodstráni vadu diela na svoje náklady, vzniká objednávateľovi nárok na zaplatenie zmluvnej pokuty vo výške 0,5 % (päť desatín percenta) z ceny diela – z ceny príslušnej dokumentácie bez DPH. Zhotoviteľ sa týmto zaväzuje zmluvnú pokutu objednávateľovi zaplatiť v lehote 30 (tridsať) kalendárnych dní odo dňa doručenia písomnej výzvy na jej úhradu. Zaplatením zmluvnej pokuty sa zhotoviteľ nezbavuje povinnosti odstrániť vady diela. Zhotoviteľ sa zaväzuje prípadné zvýšenie nákladov stavebných prác vzniknutých v priebehu realizácie stavebných prác, ktorého príčinou bude vada diela, uhradiť bez zbytočného odkladu po oznámení vady a vyčíslenia výšky zvýšených nákladov stavebných prác spôsobených vadou diela objednávateľom. Objednávateľ sa zaväzuje zhotoviteľovi písomne potvrdiť skutočnosť, že vada diela bola odstránená, až po jej skutočnom odstránení.</w:t>
      </w:r>
    </w:p>
    <w:p w14:paraId="4FD2394F"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Pr>
          <w:rFonts w:ascii="Arial" w:hAnsi="Arial"/>
          <w:sz w:val="20"/>
          <w:szCs w:val="20"/>
          <w:lang w:eastAsia="sk-SK"/>
        </w:rPr>
        <w:t>Postup podľa bodu 7.5 platí aj v prípade predčasného ukončenia zmluvy v zmysle článku 8 tejto časti zmluvy, a to aj v prípade, ak dôjde k odovzdaniu časti diela.</w:t>
      </w:r>
    </w:p>
    <w:p w14:paraId="76FD3126" w14:textId="77777777" w:rsidR="000C16AB" w:rsidRPr="006463A5" w:rsidRDefault="000C16AB" w:rsidP="000C16AB">
      <w:pPr>
        <w:spacing w:after="60" w:line="240" w:lineRule="auto"/>
        <w:jc w:val="both"/>
        <w:rPr>
          <w:rFonts w:ascii="Arial" w:hAnsi="Arial"/>
          <w:sz w:val="20"/>
          <w:szCs w:val="24"/>
          <w:lang w:eastAsia="sk-SK"/>
        </w:rPr>
      </w:pPr>
    </w:p>
    <w:p w14:paraId="6A53879F"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8</w:t>
      </w:r>
    </w:p>
    <w:p w14:paraId="4C4D109C" w14:textId="375B4810"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ZÁNIK ZMLUVY</w:t>
      </w:r>
    </w:p>
    <w:p w14:paraId="43E858E4" w14:textId="77777777" w:rsidR="00403F3B" w:rsidRPr="00E57E16" w:rsidRDefault="00403F3B" w:rsidP="00E57E16">
      <w:pPr>
        <w:spacing w:after="60" w:line="240" w:lineRule="auto"/>
        <w:jc w:val="center"/>
        <w:rPr>
          <w:rFonts w:ascii="Arial" w:hAnsi="Arial"/>
          <w:b/>
          <w:sz w:val="20"/>
          <w:szCs w:val="24"/>
          <w:lang w:eastAsia="sk-SK"/>
        </w:rPr>
      </w:pPr>
    </w:p>
    <w:p w14:paraId="5A227066"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Táto zmluva zanikne okrem splnenia všetkých práv a povinností obidvoch zmluvných strán aj písomnou dohodou zmluvných strán, písomným odstúpením od zmluvy niektorou zmluvnou stranou alebo písomnou výpoveďou objednávateľa.</w:t>
      </w:r>
    </w:p>
    <w:p w14:paraId="763ED597"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V prípade zániku zmluvy dohodou zmluvných strán, táto zaniká dňom uvedeným v tejto dohode (ďalej len „</w:t>
      </w:r>
      <w:r w:rsidRPr="005E6D62">
        <w:rPr>
          <w:rFonts w:ascii="Arial" w:hAnsi="Arial"/>
          <w:b/>
          <w:sz w:val="20"/>
          <w:szCs w:val="20"/>
          <w:lang w:eastAsia="sk-SK"/>
        </w:rPr>
        <w:t>deň zániku zmluvy dohodou</w:t>
      </w:r>
      <w:r w:rsidRPr="006463A5">
        <w:rPr>
          <w:rFonts w:ascii="Arial" w:hAnsi="Arial"/>
          <w:sz w:val="20"/>
          <w:szCs w:val="20"/>
          <w:lang w:eastAsia="sk-SK"/>
        </w:rPr>
        <w:t>“). V tejto dohode sa upravia aj vzájomné nároky zmluvných strán vzniknuté z plnenia zmluvných povinností alebo z ich porušenia druhou zmluvnou stranou ku dňu zániku zmluvy dohodou.</w:t>
      </w:r>
    </w:p>
    <w:p w14:paraId="6394E835"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Odstúpenie od zmluvy musí mať písomnú formu, musí byť doručené druhej zmluvnej strane (ktorá svoju povinnosť porušila) a jeho účinky nastávajú dňom doručenia zmluvnej strane, ktorá svoju povinnosť porušila.</w:t>
      </w:r>
    </w:p>
    <w:p w14:paraId="629D17E3"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Zmluvné strany sa dohodli, že v prípade podstatného porušenia zmluvy zo strany zhotoviteľa je objednávateľ oprávnený okamžite písomne odstúpiť od tejto zmluvy ako celku alebo len od jej príslušnej časti.</w:t>
      </w:r>
    </w:p>
    <w:p w14:paraId="3FAA491D" w14:textId="77777777" w:rsidR="00403F3B" w:rsidRPr="006463A5"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Na účely tejto zmluvy sa za podstatné porušenie zmluvy zo strany zhotoviteľa považuje najmä:</w:t>
      </w:r>
    </w:p>
    <w:p w14:paraId="02C3BBB9"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neodstráni zjavné vady diela uvedené v oznámení o zjavných vadách v lehote uvedenej v čl. 2 bodu 2.5, druhá veta tejto časti zmluvy,</w:t>
      </w:r>
    </w:p>
    <w:p w14:paraId="2A05680C"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nesplní svoju povinnosť uvedenú v čl. 9, bod 9.1 až 9.3 tejto časti zmluvy,</w:t>
      </w:r>
    </w:p>
    <w:p w14:paraId="2C7564E9"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povinnosť podľa bodu 9.5, 9.7 čl. 9 tejto časti zmluvy,</w:t>
      </w:r>
    </w:p>
    <w:p w14:paraId="2EAD133D"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sa preukáže, že zhotoviteľ v rámci procesu verejného obstarávania, ktorého výsledkom je uzatvorenie tejto zmluvy, predložil nepravdivé doklady alebo uviedol nepravdivé, neúplné alebo skreslené údaje,</w:t>
      </w:r>
    </w:p>
    <w:p w14:paraId="40C7E7C6"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nezačne, preruší alebo zastaví vykonávanie diela z iných dôvodov ako z dôvodov na strane objednávateľa,</w:t>
      </w:r>
    </w:p>
    <w:p w14:paraId="50135DE3"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je zrejmé, že z dôvodov na strane zhotoviteľa dielo, resp. jeho časť nebude vykonané včas alebo riadne,</w:t>
      </w:r>
    </w:p>
    <w:p w14:paraId="1205A7D5"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ktorúkoľvek povinnosť uvedenú v časti B.1 Opis predmetu zákazky súťažných podkladov,</w:t>
      </w:r>
    </w:p>
    <w:p w14:paraId="7E044C19"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povinnosť podľa bodu 10.3 čl. 10 tejto časti zmluvy,</w:t>
      </w:r>
    </w:p>
    <w:p w14:paraId="05E8645B"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povinnosť podľa bodu 9.8 až 9.15, 9.17, 9.18 čl. 9 tejto časti zmluvy,</w:t>
      </w:r>
    </w:p>
    <w:p w14:paraId="3F5EA18B"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ktorúkoľvek povinnosť uvedenú v čl. 6 tejto časti zmluvy,</w:t>
      </w:r>
    </w:p>
    <w:p w14:paraId="2C682AF6"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v ďalších prípadoch stanovených v zmluve ako podstatné porušenie.</w:t>
      </w:r>
    </w:p>
    <w:p w14:paraId="3344F490"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 xml:space="preserve">V prípade nepodstatného porušenia zmluvy zo strany zhotoviteľa je objednávateľ oprávnený odstúpiť od tejto zmluvy ako celku alebo len od jej príslušnej časti, a to po márnom uplynutí primeranej lehoty uvedenej v písomnej výzve objednávateľa adresovanej zhotoviteľovi na </w:t>
      </w:r>
      <w:r w:rsidRPr="006463A5">
        <w:rPr>
          <w:rFonts w:ascii="Arial" w:hAnsi="Arial"/>
          <w:sz w:val="20"/>
          <w:szCs w:val="20"/>
          <w:lang w:eastAsia="sk-SK"/>
        </w:rPr>
        <w:lastRenderedPageBreak/>
        <w:t>dodatočné splnenie zmluvnej povinnosti alebo na odstránenie konania, ktoré je v rozpore so zmluvou alebo právnymi predpismi, ako aj následkov takéhoto konania. Primeranou lehotou podľa predchádzajúcej vety je 10 pracovných dní</w:t>
      </w:r>
      <w:r>
        <w:rPr>
          <w:rFonts w:ascii="Arial" w:hAnsi="Arial"/>
          <w:sz w:val="20"/>
          <w:szCs w:val="20"/>
          <w:lang w:eastAsia="sk-SK"/>
        </w:rPr>
        <w:t xml:space="preserve"> od doručenia výzvy</w:t>
      </w:r>
      <w:r w:rsidRPr="006463A5">
        <w:rPr>
          <w:rFonts w:ascii="Arial" w:hAnsi="Arial"/>
          <w:sz w:val="20"/>
          <w:szCs w:val="20"/>
          <w:lang w:eastAsia="sk-SK"/>
        </w:rPr>
        <w:t>, ak objednávateľ neurčil zhotoviteľovi vo výzve dlhšiu lehotu.</w:t>
      </w:r>
    </w:p>
    <w:p w14:paraId="7766FFF1"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Pre právnu úpravu odstúpenia od zmluvy a vzájomných nárokov zmluvných strán z neho vyplývajúcich primerane platia ustanovenia § 344 a násl. Obchodného zákonníka v znení neskorších predpisov.</w:t>
      </w:r>
    </w:p>
    <w:p w14:paraId="4575B344"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Objednávateľ je tiež oprávnený okamžite odstúpiť od zmluvy v prípade, ak zhotoviteľ vstúpil do likvidácie, na jeho majetok bol vyhlásený konkurz, bol podaný návrh na vyhlásenie konkurzu na jeho majetok ako aj vtedy, ak existuje dôvodná obava, že plnenie záväzkov zhotoviteľa podľa tejto zmluvy je vážne ohrozené ako aj v prípade, že na miesto zhotoviteľa vstúpi iná osoba následkom právneho nástupníctva. Objednávateľ je tiež oprávnený odstúpiť od zmluvy aj v prípadoch uvedených v ZVO.</w:t>
      </w:r>
    </w:p>
    <w:p w14:paraId="4F6B1523"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V prípade odstúpenia od zmluvy zo strany objednávateľa, je objednávateľ oprávnený zvoliť si jeden z nasledovných postupov:</w:t>
      </w:r>
    </w:p>
    <w:p w14:paraId="5A16CCF6" w14:textId="77777777" w:rsidR="00403F3B" w:rsidRPr="006463A5" w:rsidRDefault="00403F3B" w:rsidP="00403F3B">
      <w:pPr>
        <w:numPr>
          <w:ilvl w:val="2"/>
          <w:numId w:val="106"/>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zmluvné strany nebudú povinné vrátiť si plnenia poskytnuté im pred odstúpením od zmluvy druhou zmluvnou stranou a nebudú oprávnené žiadať vrátenie plnení poskytnutých pred odstúpením od zmluvy druhej zmluvnej strane. V takomto prípade budú zmluvné strany postupovať podľa bodu 8.10 tohto článku,</w:t>
      </w:r>
    </w:p>
    <w:p w14:paraId="37C1CCC3" w14:textId="77777777" w:rsidR="00403F3B" w:rsidRPr="006463A5" w:rsidRDefault="00403F3B" w:rsidP="00403F3B">
      <w:pPr>
        <w:numPr>
          <w:ilvl w:val="2"/>
          <w:numId w:val="106"/>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požadovať vrátenie už dodaných plnení.</w:t>
      </w:r>
    </w:p>
    <w:p w14:paraId="20D9350D"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Objednávateľ je oprávnený vypovedať zmluvu bez uvedenia dôvodu. Výpoveď musí mať písomnú formu. Výpovedná lehota je 1 (jeden) mesiac a začína plynúť prvým dňom kalendárneho mesiaca, ktorý nasleduje po kalendárnom mesiaci, v ktorom bola výpoveď doručená do sídla zhotoviteľa. Od účinnosti výpovede je zhotoviteľ povinný nepokračovať v plnení predmetu tejto zmluvy a je povinný objednávateľa upozorniť na opatrenia, ktoré je potrebné vykonať za účelom, aby sa zabránilo vzniku škody bezprostredne hroziacej objednávateľovi v dôsledku nepokračovania v činnosti zhotoviteľom, ktorej výkon predstavuje predmet plnenia zhotoviteľa v zmysle tejto zmluvy.</w:t>
      </w:r>
    </w:p>
    <w:p w14:paraId="47D4EFE4"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V prípade ukončenia zmluvy v zmysle tohto článku, pokiaľ z jeho ustanovení nevyplýva niečo iné, má objednávateľ nárok, aby mu zhotoviteľ v lehote dvoch týždňov odo dňa ukončenia zmluvy</w:t>
      </w:r>
      <w:r>
        <w:rPr>
          <w:rFonts w:ascii="Arial" w:hAnsi="Arial"/>
          <w:sz w:val="20"/>
          <w:szCs w:val="20"/>
          <w:lang w:eastAsia="sk-SK"/>
        </w:rPr>
        <w:t xml:space="preserve"> odstúpením, alebo ku dňu uplynutia výpovednej doby v prípade výpovede, alebo ku dňu uvedenému v písomnej dohode o ukončení zmluvy, </w:t>
      </w:r>
      <w:r w:rsidRPr="006463A5">
        <w:rPr>
          <w:rFonts w:ascii="Arial" w:hAnsi="Arial"/>
          <w:sz w:val="20"/>
          <w:szCs w:val="20"/>
          <w:lang w:eastAsia="sk-SK"/>
        </w:rPr>
        <w:t>odovzdal dielo</w:t>
      </w:r>
      <w:r>
        <w:rPr>
          <w:rFonts w:ascii="Arial" w:hAnsi="Arial"/>
          <w:sz w:val="20"/>
          <w:szCs w:val="20"/>
          <w:lang w:eastAsia="sk-SK"/>
        </w:rPr>
        <w:t xml:space="preserve"> alebo jeho vykonanú časť</w:t>
      </w:r>
      <w:r w:rsidRPr="006463A5">
        <w:rPr>
          <w:rFonts w:ascii="Arial" w:hAnsi="Arial"/>
          <w:sz w:val="20"/>
          <w:szCs w:val="20"/>
          <w:lang w:eastAsia="sk-SK"/>
        </w:rPr>
        <w:t xml:space="preserve"> doručením do jeho sídla, resp. tie časti diela alebo dokumentácie, z ktorých povahy vyplýva iný spôsob dodania, týmto iným spôsobom dodania, a to v stave zodpovedajúcom rozpracovaniu ku dňu ukončenia zmluvy, čo zmluvné strany potvrdia podpísaním preberacieho protokolu. Nárok zhotoviteľa na uhradenie ceny tohto diela, </w:t>
      </w:r>
      <w:r>
        <w:rPr>
          <w:rFonts w:ascii="Arial" w:hAnsi="Arial"/>
          <w:sz w:val="20"/>
          <w:szCs w:val="20"/>
          <w:lang w:eastAsia="sk-SK"/>
        </w:rPr>
        <w:t xml:space="preserve">alikvotnej výšky z ceny za vykonanú </w:t>
      </w:r>
      <w:r w:rsidRPr="006463A5">
        <w:rPr>
          <w:rFonts w:ascii="Arial" w:hAnsi="Arial"/>
          <w:sz w:val="20"/>
          <w:szCs w:val="20"/>
          <w:lang w:eastAsia="sk-SK"/>
        </w:rPr>
        <w:t>čas</w:t>
      </w:r>
      <w:r>
        <w:rPr>
          <w:rFonts w:ascii="Arial" w:hAnsi="Arial"/>
          <w:sz w:val="20"/>
          <w:szCs w:val="20"/>
          <w:lang w:eastAsia="sk-SK"/>
        </w:rPr>
        <w:t>ť diela</w:t>
      </w:r>
      <w:r w:rsidRPr="006463A5">
        <w:rPr>
          <w:rFonts w:ascii="Arial" w:hAnsi="Arial"/>
          <w:sz w:val="20"/>
          <w:szCs w:val="20"/>
          <w:lang w:eastAsia="sk-SK"/>
        </w:rPr>
        <w:t xml:space="preserve"> alebo inej dokumentácie</w:t>
      </w:r>
      <w:r>
        <w:rPr>
          <w:rFonts w:ascii="Arial" w:hAnsi="Arial"/>
          <w:sz w:val="20"/>
          <w:szCs w:val="20"/>
          <w:lang w:eastAsia="sk-SK"/>
        </w:rPr>
        <w:t>, všetko bez vád,</w:t>
      </w:r>
      <w:r w:rsidRPr="006463A5">
        <w:rPr>
          <w:rFonts w:ascii="Arial" w:hAnsi="Arial"/>
          <w:sz w:val="20"/>
          <w:szCs w:val="20"/>
          <w:lang w:eastAsia="sk-SK"/>
        </w:rPr>
        <w:t xml:space="preserve"> nie je </w:t>
      </w:r>
      <w:r>
        <w:rPr>
          <w:rFonts w:ascii="Arial" w:hAnsi="Arial"/>
          <w:sz w:val="20"/>
          <w:szCs w:val="20"/>
          <w:lang w:eastAsia="sk-SK"/>
        </w:rPr>
        <w:t>ukončením</w:t>
      </w:r>
      <w:r w:rsidRPr="006463A5">
        <w:rPr>
          <w:rFonts w:ascii="Arial" w:hAnsi="Arial"/>
          <w:sz w:val="20"/>
          <w:szCs w:val="20"/>
          <w:lang w:eastAsia="sk-SK"/>
        </w:rPr>
        <w:t xml:space="preserve"> od zmluvy dotknutý.</w:t>
      </w:r>
    </w:p>
    <w:p w14:paraId="4F03D232" w14:textId="77777777" w:rsidR="00403F3B"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Pre platobné a fakturačné podmienky</w:t>
      </w:r>
      <w:r>
        <w:rPr>
          <w:rFonts w:ascii="Arial" w:hAnsi="Arial"/>
          <w:sz w:val="20"/>
          <w:szCs w:val="20"/>
          <w:lang w:eastAsia="sk-SK"/>
        </w:rPr>
        <w:t xml:space="preserve"> a pre zodpovednosť za vady diela</w:t>
      </w:r>
      <w:r w:rsidRPr="006463A5">
        <w:rPr>
          <w:rFonts w:ascii="Arial" w:hAnsi="Arial"/>
          <w:sz w:val="20"/>
          <w:szCs w:val="20"/>
          <w:lang w:eastAsia="sk-SK"/>
        </w:rPr>
        <w:t xml:space="preserve"> </w:t>
      </w:r>
      <w:r>
        <w:rPr>
          <w:rFonts w:ascii="Arial" w:hAnsi="Arial"/>
          <w:sz w:val="20"/>
          <w:szCs w:val="20"/>
          <w:lang w:eastAsia="sk-SK"/>
        </w:rPr>
        <w:t xml:space="preserve">v prípade predčasného ukončenia zmluvy </w:t>
      </w:r>
      <w:r w:rsidRPr="006463A5">
        <w:rPr>
          <w:rFonts w:ascii="Arial" w:hAnsi="Arial"/>
          <w:sz w:val="20"/>
          <w:szCs w:val="20"/>
          <w:lang w:eastAsia="sk-SK"/>
        </w:rPr>
        <w:t xml:space="preserve">primerane platia ustanovenia </w:t>
      </w:r>
      <w:r>
        <w:rPr>
          <w:rFonts w:ascii="Arial" w:hAnsi="Arial"/>
          <w:sz w:val="20"/>
          <w:szCs w:val="20"/>
          <w:lang w:eastAsia="sk-SK"/>
        </w:rPr>
        <w:t xml:space="preserve">tejto časti </w:t>
      </w:r>
      <w:r w:rsidRPr="006463A5">
        <w:rPr>
          <w:rFonts w:ascii="Arial" w:hAnsi="Arial"/>
          <w:sz w:val="20"/>
          <w:szCs w:val="20"/>
          <w:lang w:eastAsia="sk-SK"/>
        </w:rPr>
        <w:t>zmluvy.</w:t>
      </w:r>
      <w:r>
        <w:rPr>
          <w:rFonts w:ascii="Arial" w:hAnsi="Arial"/>
          <w:sz w:val="20"/>
          <w:szCs w:val="20"/>
          <w:lang w:eastAsia="sk-SK"/>
        </w:rPr>
        <w:t xml:space="preserve"> V prípade existencie zjavných vád dokončeného diela alebo dokončenej časti diela Objednávateľ po predčasnom ukončení zmluvy toto dielo alebo jeho dokončenú časť nepreberie a zhotoviteľ nárok na úhradu ceny diela alebo jej časti nemá, ibaže Objednávateľ prejaví záujem aj o dielo alebo jeho časť so zjavnou vadou.</w:t>
      </w:r>
    </w:p>
    <w:p w14:paraId="60A3B63B" w14:textId="77777777" w:rsidR="00403F3B" w:rsidRPr="006463A5" w:rsidRDefault="00403F3B" w:rsidP="00403F3B">
      <w:pPr>
        <w:numPr>
          <w:ilvl w:val="1"/>
          <w:numId w:val="104"/>
        </w:numPr>
        <w:spacing w:after="0" w:line="240" w:lineRule="auto"/>
        <w:jc w:val="both"/>
        <w:rPr>
          <w:rFonts w:ascii="Arial" w:hAnsi="Arial"/>
          <w:sz w:val="20"/>
          <w:szCs w:val="20"/>
          <w:lang w:eastAsia="sk-SK"/>
        </w:rPr>
      </w:pPr>
      <w:r w:rsidRPr="001D6370">
        <w:rPr>
          <w:rFonts w:ascii="Arial" w:hAnsi="Arial"/>
          <w:sz w:val="20"/>
          <w:szCs w:val="20"/>
          <w:lang w:eastAsia="sk-SK"/>
        </w:rPr>
        <w:t>Objednávateľ má právo bez akýchkoľvek pokút, prípadne akýchkoľvek iných sankcií a náhrady škôd odstúpiť od tejto zmluvy so zhotoviteľom v prípade, kedy ešte nedošlo k plneniu z tejto zmluvy medzi objednávateľom a zhotoviteľom a výsledky administratívnej finančnej kontroly objednávateľovi neumožňujú financovanie výdavkov vzniknutých z obstarávania, ktorého výsledkom je/ má byť táto zmluva</w:t>
      </w:r>
      <w:r>
        <w:rPr>
          <w:rFonts w:ascii="Arial" w:hAnsi="Arial"/>
          <w:sz w:val="20"/>
          <w:szCs w:val="20"/>
          <w:lang w:eastAsia="sk-SK"/>
        </w:rPr>
        <w:t>,</w:t>
      </w:r>
      <w:r w:rsidRPr="001D6370">
        <w:rPr>
          <w:rFonts w:ascii="Arial" w:hAnsi="Arial"/>
          <w:sz w:val="20"/>
          <w:szCs w:val="20"/>
          <w:lang w:eastAsia="sk-SK"/>
        </w:rPr>
        <w:t xml:space="preserve"> a to vo vzťahu k čerpaniu, čo i len z časti z Nástroja na prepájanie Európy (CEF).</w:t>
      </w:r>
    </w:p>
    <w:p w14:paraId="4757B3D2"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9</w:t>
      </w:r>
    </w:p>
    <w:p w14:paraId="5DA220EF" w14:textId="70E7E8CA"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OSTATNÉ USTANOVENIA</w:t>
      </w:r>
    </w:p>
    <w:p w14:paraId="0BDA6E58" w14:textId="77777777" w:rsidR="00403F3B" w:rsidRPr="00E57E16" w:rsidRDefault="00403F3B" w:rsidP="00E57E16">
      <w:pPr>
        <w:spacing w:after="60" w:line="240" w:lineRule="auto"/>
        <w:jc w:val="center"/>
        <w:rPr>
          <w:rFonts w:ascii="Arial" w:hAnsi="Arial"/>
          <w:b/>
          <w:sz w:val="20"/>
          <w:szCs w:val="24"/>
          <w:lang w:eastAsia="sk-SK"/>
        </w:rPr>
      </w:pPr>
    </w:p>
    <w:p w14:paraId="545BF0B5" w14:textId="77777777" w:rsidR="00403F3B" w:rsidRPr="006463A5" w:rsidRDefault="00403F3B" w:rsidP="00403F3B">
      <w:pPr>
        <w:numPr>
          <w:ilvl w:val="1"/>
          <w:numId w:val="107"/>
        </w:numPr>
        <w:spacing w:after="0" w:line="240" w:lineRule="auto"/>
        <w:jc w:val="both"/>
        <w:rPr>
          <w:rFonts w:ascii="Arial" w:hAnsi="Arial"/>
          <w:sz w:val="20"/>
          <w:szCs w:val="20"/>
          <w:lang w:eastAsia="sk-SK"/>
        </w:rPr>
      </w:pPr>
      <w:r w:rsidRPr="006463A5">
        <w:rPr>
          <w:rFonts w:ascii="Arial" w:hAnsi="Arial"/>
          <w:sz w:val="20"/>
          <w:szCs w:val="20"/>
          <w:lang w:eastAsia="sk-SK"/>
        </w:rPr>
        <w:t>Zmluvné strany sa dohodli, že Prílohou č. 5 tejto zmluvy je osvedčená fotokópia poistnej zmluvy, ktorú zhotoviteľ ako poistený uzatvoril pre prípad zodpovednosti za škodu spôsobenú v súvislosti s vykonávaním všetkých jeho činnosti na diele č. 1, č. 2</w:t>
      </w:r>
      <w:r>
        <w:rPr>
          <w:rFonts w:ascii="Arial" w:hAnsi="Arial"/>
          <w:sz w:val="20"/>
          <w:szCs w:val="20"/>
          <w:lang w:eastAsia="sk-SK"/>
        </w:rPr>
        <w:t>,</w:t>
      </w:r>
      <w:r w:rsidRPr="006463A5">
        <w:rPr>
          <w:rFonts w:ascii="Arial" w:hAnsi="Arial"/>
          <w:sz w:val="20"/>
          <w:szCs w:val="20"/>
          <w:lang w:eastAsia="sk-SK"/>
        </w:rPr>
        <w:t xml:space="preserve"> č. 3</w:t>
      </w:r>
      <w:r>
        <w:rPr>
          <w:rFonts w:ascii="Arial" w:hAnsi="Arial"/>
          <w:sz w:val="20"/>
          <w:szCs w:val="20"/>
          <w:lang w:eastAsia="sk-SK"/>
        </w:rPr>
        <w:t xml:space="preserve"> a č. 4</w:t>
      </w:r>
      <w:r w:rsidRPr="006463A5">
        <w:rPr>
          <w:rFonts w:ascii="Arial" w:hAnsi="Arial"/>
          <w:sz w:val="20"/>
          <w:szCs w:val="20"/>
          <w:lang w:eastAsia="sk-SK"/>
        </w:rPr>
        <w:t xml:space="preserve"> a v rozsahu uvedenom v zmluve (profesijná zodpovednosť) na poistnú sumu </w:t>
      </w:r>
      <w:r w:rsidRPr="005D779F">
        <w:rPr>
          <w:rFonts w:ascii="Arial" w:hAnsi="Arial"/>
          <w:b/>
          <w:sz w:val="20"/>
          <w:szCs w:val="20"/>
          <w:lang w:eastAsia="sk-SK"/>
        </w:rPr>
        <w:t>280.000,00-</w:t>
      </w:r>
      <w:r w:rsidRPr="006463A5">
        <w:rPr>
          <w:rFonts w:ascii="Arial" w:hAnsi="Arial"/>
          <w:sz w:val="20"/>
          <w:szCs w:val="20"/>
          <w:lang w:eastAsia="sk-SK"/>
        </w:rPr>
        <w:t xml:space="preserve">,- EUR </w:t>
      </w:r>
      <w:r w:rsidRPr="00463C32">
        <w:rPr>
          <w:rFonts w:ascii="Arial" w:hAnsi="Arial"/>
          <w:sz w:val="20"/>
          <w:szCs w:val="20"/>
          <w:lang w:eastAsia="sk-SK"/>
        </w:rPr>
        <w:t>(slovom:</w:t>
      </w:r>
      <w:r w:rsidRPr="00AF6C4F">
        <w:rPr>
          <w:rFonts w:ascii="Arial" w:hAnsi="Arial"/>
          <w:sz w:val="20"/>
          <w:szCs w:val="20"/>
          <w:lang w:eastAsia="sk-SK"/>
        </w:rPr>
        <w:t xml:space="preserve"> </w:t>
      </w:r>
      <w:r w:rsidRPr="005D779F">
        <w:rPr>
          <w:rFonts w:ascii="Arial" w:hAnsi="Arial"/>
          <w:b/>
          <w:sz w:val="20"/>
          <w:szCs w:val="20"/>
          <w:lang w:eastAsia="sk-SK"/>
        </w:rPr>
        <w:t xml:space="preserve">dvestoosemdesiattisíc </w:t>
      </w:r>
      <w:r w:rsidRPr="00463C32">
        <w:rPr>
          <w:rFonts w:ascii="Arial" w:hAnsi="Arial"/>
          <w:sz w:val="20"/>
          <w:szCs w:val="20"/>
          <w:lang w:eastAsia="sk-SK"/>
        </w:rPr>
        <w:t>eur</w:t>
      </w:r>
      <w:r w:rsidRPr="006463A5">
        <w:rPr>
          <w:rFonts w:ascii="Arial" w:hAnsi="Arial"/>
          <w:sz w:val="20"/>
          <w:szCs w:val="20"/>
          <w:lang w:eastAsia="sk-SK"/>
        </w:rPr>
        <w:t>) (ďalej len „</w:t>
      </w:r>
      <w:r w:rsidRPr="00AF6C4F">
        <w:rPr>
          <w:rFonts w:ascii="Arial" w:hAnsi="Arial"/>
          <w:b/>
          <w:sz w:val="20"/>
          <w:szCs w:val="20"/>
          <w:lang w:eastAsia="sk-SK"/>
        </w:rPr>
        <w:t>poistná zmluva</w:t>
      </w:r>
      <w:r w:rsidRPr="006463A5">
        <w:rPr>
          <w:rFonts w:ascii="Arial" w:hAnsi="Arial"/>
          <w:sz w:val="20"/>
          <w:szCs w:val="20"/>
          <w:lang w:eastAsia="sk-SK"/>
        </w:rPr>
        <w:t xml:space="preserve">“), pričom okrem zhotoviteľa (s výnimkou člena skupiny </w:t>
      </w:r>
      <w:r w:rsidRPr="006463A5">
        <w:rPr>
          <w:rFonts w:ascii="Arial" w:hAnsi="Arial"/>
          <w:sz w:val="20"/>
          <w:szCs w:val="20"/>
          <w:lang w:eastAsia="sk-SK"/>
        </w:rPr>
        <w:lastRenderedPageBreak/>
        <w:t>dodávateľov v prípade ak je zhotoviteľom skupina dodávateľov) nesmie byť v poistnej zmluve uvedený ako poistený žiaden iný subjekt.</w:t>
      </w:r>
    </w:p>
    <w:p w14:paraId="662E35E1"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V prípade, ak je zhotoviteľom skupina dodávateľov, zhotoviteľ je povinný predložiť objednávateľovi poistnú zmluvu uzavretú medzi poistiteľom a všetkými členmi skupiny dodávateľov ako poistenými/spolupoistenými alebo predložiť samostatné poistné zmluvy,</w:t>
      </w:r>
      <w:r>
        <w:rPr>
          <w:rFonts w:ascii="Arial" w:hAnsi="Arial"/>
          <w:sz w:val="20"/>
          <w:szCs w:val="20"/>
          <w:lang w:eastAsia="sk-SK"/>
        </w:rPr>
        <w:t xml:space="preserve"> </w:t>
      </w:r>
      <w:r w:rsidRPr="006463A5">
        <w:rPr>
          <w:rFonts w:ascii="Arial" w:hAnsi="Arial"/>
          <w:sz w:val="20"/>
          <w:szCs w:val="20"/>
          <w:lang w:eastAsia="sk-SK"/>
        </w:rPr>
        <w:t xml:space="preserve">uzavreté každým jednotlivým členom skupiny dodávateľov zvlášť. V prípade poistných zmlúv uzatváraných jednotlivými členmi skupiny dodávateľov samostatne, musia byť uvedené poistné zmluvy dojednané na poistnú sumu zodpovedajúcu výške percentuálneho podielu z poistnej sumy podľa prvej vety tohto bodu, rovnajúceho sa výške percentuálneho podielu, akým sa uvedený člen skupiny dodávateľov podieľa na plnení predmetu zmluvy podľa zmluvy </w:t>
      </w:r>
      <w:r>
        <w:rPr>
          <w:rFonts w:ascii="Arial" w:hAnsi="Arial"/>
          <w:sz w:val="20"/>
          <w:szCs w:val="20"/>
          <w:lang w:eastAsia="sk-SK"/>
        </w:rPr>
        <w:t>u</w:t>
      </w:r>
      <w:r w:rsidRPr="006463A5">
        <w:rPr>
          <w:rFonts w:ascii="Arial" w:hAnsi="Arial"/>
          <w:sz w:val="20"/>
          <w:szCs w:val="20"/>
          <w:lang w:eastAsia="sk-SK"/>
        </w:rPr>
        <w:t>pravujúcej vzťahy medzi jednotlivými členmi skupiny dodávateľov. V prípade ak sa preukáže, že poistná zmluva nebude spĺňať podmienky dojednané v predošlých vetách tohto bodu vzniká objednávateľovi nárok na zaplatenie zmluvnej pokuty vo výške 100,- EUR (slovom: sto eur) za každý deň, pokiaľ porušenie povinnosti trvá. Zaplatením zmluvnej pokuty nie je dotknutý nárok objednávateľa na náhradu škody v plnej výške.</w:t>
      </w:r>
    </w:p>
    <w:p w14:paraId="15D5E8AF"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zabezpečiť, aby bola zachovaná platnosť a účinnosť poistnej zmluvy po dobu piatich rokov odo dňa podpísania posledného preberacieho protokolu a to buď k dielu č. 1 alebo k dielu č. 2 alebo k dielu č. 3</w:t>
      </w:r>
      <w:r>
        <w:rPr>
          <w:rFonts w:ascii="Arial" w:hAnsi="Arial"/>
          <w:sz w:val="20"/>
          <w:szCs w:val="20"/>
          <w:lang w:eastAsia="sk-SK"/>
        </w:rPr>
        <w:t xml:space="preserve"> alebo k dielu č. 4</w:t>
      </w:r>
      <w:r w:rsidRPr="006463A5">
        <w:rPr>
          <w:rFonts w:ascii="Arial" w:hAnsi="Arial"/>
          <w:sz w:val="20"/>
          <w:szCs w:val="20"/>
          <w:lang w:eastAsia="sk-SK"/>
        </w:rPr>
        <w:t>, a to podľa toho, ktorá okolnosť nastane neskôr. V tejto súvislosti sa zhotoviteľ zaväzuje v prípade poistnej zmluvy dojednanej na kratšiu poistnú dobu, predložiť objednávateľovi novú poistnú zmluvu, v lehote najneskôr ku dňu ukončenia platnosti predchádzajúcej poistnej zmluvy. V prípade, ak zhotoviteľ poruší povinnosť podľa tohto článku zmluvy zabezpečiť platnosť a účinnosť poistnej zmluvy vo vyššie ustanovenej dĺžke, vzniká objednávateľovi nárok na zaplatenie zmluvnej pokuty vo výške 100,- EUR (slovom: sto eur) za každý deň, pokiaľ porušenie povinnosti trvá. Zaplatením zmluvnej pokuty nie je dotknutý nárok objednávateľa na náhradu škody v plnej výške.</w:t>
      </w:r>
    </w:p>
    <w:p w14:paraId="4A4C4349"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Pre vstup na nehnuteľnosti vo vlastníctve tretích osôb, ktorý je potrebný na vykonanie diela, zhotoviteľ zabezpečí na svoje náklady s ich vlastníkmi poskytnutie príslušných súhlasov a uzatvorenie dohôd za podmienok uvedených v príslušných všeobecne záväzných právnych predpisoch platných a účinných v Slovenskej republike. Finančné nároky tretích osôb s týmto súvisiace znáša zhotoviteľ.</w:t>
      </w:r>
    </w:p>
    <w:p w14:paraId="6ABE2CD2"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dielo 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1CCA644F"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je oprávnený použiť skutočnosť, že vykonal dielo na referencie. Musí však pritom chrániť oprávnené záujmy objednávateľa. Ustanovenia osobitných všeobecne záväzných právnych predpisov platných a účinných v Slovenskej republike tým nie sú dotknuté.</w:t>
      </w:r>
    </w:p>
    <w:p w14:paraId="1B76F362"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sa zúčastní územného konania a na základe písomnej výzvy objednávateľa aj rokovaní, prípadne stretnutí s verejnosťou, aj keď sa uskutočnia po dni odovzdania a prevzatia diela podľa čl. 2 tejto časti zmluvy, a že si splní povinnosti z nich pre neho vyplývajúce v súlade s obsahom a rozsahom diela podľa tejto zmluvy.</w:t>
      </w:r>
    </w:p>
    <w:p w14:paraId="3D63B16C"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je povinný dodržiavať pri príprave diela</w:t>
      </w:r>
      <w:r>
        <w:rPr>
          <w:rFonts w:ascii="Arial" w:hAnsi="Arial"/>
          <w:sz w:val="20"/>
          <w:szCs w:val="20"/>
          <w:lang w:eastAsia="sk-SK"/>
        </w:rPr>
        <w:t xml:space="preserve"> okrem iného</w:t>
      </w:r>
      <w:r w:rsidRPr="006463A5">
        <w:rPr>
          <w:rFonts w:ascii="Arial" w:hAnsi="Arial"/>
          <w:sz w:val="20"/>
          <w:szCs w:val="20"/>
          <w:lang w:eastAsia="sk-SK"/>
        </w:rPr>
        <w:t xml:space="preserve"> ustanovenie § 42 ods.3 ZVO a všetky ďalšie ustanovenia daného zákona.</w:t>
      </w:r>
    </w:p>
    <w:p w14:paraId="349A4644"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nesmie predmet plnenia podľa tejto zmluvy ako celok odovzdať na vykonanie inému subjektu. Časť predmetu plnenia podľa tejto zmluvy môže odovzdať na vykonanie svojmu subdodávateľovi uvedenému v Zozname subdodávateľov, ktorý tvorí Prílohu č. 4 tejto zmluvy. Súhlas objednávateľa s vykonaním diela prostredníctvom subdodávateľa nezbavuje zhotoviteľa povinnosti a zodpovednosti za všetky práce a činnosti subdodávateľa.</w:t>
      </w:r>
    </w:p>
    <w:p w14:paraId="1D8663DD"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Ak sa na zhotoviteľa a jeho subdodávateľov vzťahuje povinnosť zapisovať sa do registra partnerov verejného sektora podľa zákona č. 315/2016 Z.z. o registri partnerov verejného sektora a o zmene a doplnení niektorých zákonov (ďalej len „</w:t>
      </w:r>
      <w:r w:rsidRPr="00F26417">
        <w:rPr>
          <w:rFonts w:ascii="Arial" w:hAnsi="Arial"/>
          <w:b/>
          <w:sz w:val="20"/>
          <w:szCs w:val="20"/>
          <w:lang w:eastAsia="sk-SK"/>
        </w:rPr>
        <w:t>zákon o registri partnerov verejného sektora</w:t>
      </w:r>
      <w:r w:rsidRPr="006463A5">
        <w:rPr>
          <w:rFonts w:ascii="Arial" w:hAnsi="Arial"/>
          <w:sz w:val="20"/>
          <w:szCs w:val="20"/>
          <w:lang w:eastAsia="sk-SK"/>
        </w:rPr>
        <w:t>“),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47B1E1DD"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lastRenderedPageBreak/>
        <w:t>Počas trvania zmluvy je zhotoviteľ oprávnený zmeniť subdodávateľa uvedeného v prílohe zmluvy výlučne na základe dodatku k tejto zmluve. Nový subdodávateľ musí spĺňať podmienky v zmysle § 41 ods. 1 písm b) ZVO, ako aj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podmienky v zmysle §41 ods. 1 písm. b) ZVO a povinnosť zápisu v registri partnerov verejného sektora podľa zákona o registri partnerov verejného sektora, v prípade, ak mu takáto povinnosť zo zákona o registri partnerov verejného sektora vyplýva.</w:t>
      </w:r>
    </w:p>
    <w:p w14:paraId="0E32A731"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vyhlasuje, že Príloha č. 4 Zoznam subdodávateľov a podiel subdodávok k tejto zmluve obsahuje aktuálne a úplné údaje v zmysle ustanovenia § 41 ods. 3, 4 a 6 ZVO. Údaje v zmysle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F26417">
        <w:rPr>
          <w:rFonts w:ascii="Arial" w:hAnsi="Arial"/>
          <w:b/>
          <w:sz w:val="20"/>
          <w:szCs w:val="20"/>
          <w:lang w:eastAsia="sk-SK"/>
        </w:rPr>
        <w:t>Údaje</w:t>
      </w:r>
      <w:r w:rsidRPr="006463A5">
        <w:rPr>
          <w:rFonts w:ascii="Arial" w:hAnsi="Arial"/>
          <w:sz w:val="20"/>
          <w:szCs w:val="20"/>
          <w:lang w:eastAsia="sk-SK"/>
        </w:rPr>
        <w:t>“). Zmenu Údajov akéhokoľvek aktuálneho subdodávateľa je zhotoviteľ povinný bezodkladne písomne oznámiť objednávateľovi, pričom zmluvné strany sa výslovne dohodli, že na zmenu Údajov nie je potrebné uzatvoriť dodatok k zmluve. V prípade nesplnenia povinnosti zhotoviteľa v zmysle predchádzajúcej vety má objednávateľ nárok na zmluvnú pokutu vo výške 500,- EUR (slovom: päťsto eur) za každý neoznámený zmenený údaj, ako aj náhradu škody, ktorá objednávateľovi v tejto súvislosti vznikne. V dodatku k zmluve, ktorým sa mení pôvodný subdodávateľ, je zhotoviteľ povinný uviesť aktuálne a úplné Údaje nového subdodávateľa.</w:t>
      </w:r>
    </w:p>
    <w:p w14:paraId="4844B65A"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w:t>
      </w:r>
    </w:p>
    <w:p w14:paraId="0F147357"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splniť predmet plnenia podľa tejto zmluvy prostredníctvom osôb uvedených v Prílohe č. 2 Zoznam členov pracovnej skupiny tejto zmluvy (ďalej len „</w:t>
      </w:r>
      <w:r w:rsidRPr="00F26417">
        <w:rPr>
          <w:rFonts w:ascii="Arial" w:hAnsi="Arial"/>
          <w:b/>
          <w:sz w:val="20"/>
          <w:szCs w:val="20"/>
          <w:lang w:eastAsia="sk-SK"/>
        </w:rPr>
        <w:t>člen alebo členovia pracovnej skupiny</w:t>
      </w:r>
      <w:r w:rsidRPr="006463A5">
        <w:rPr>
          <w:rFonts w:ascii="Arial" w:hAnsi="Arial"/>
          <w:sz w:val="20"/>
          <w:szCs w:val="20"/>
          <w:lang w:eastAsia="sk-SK"/>
        </w:rPr>
        <w:t>“). Zmeniť člena pracovnej skupiny počas trvania zmluvy je možné len s predchádzajúcim písomným súhlasom objednávateľa vo forme dodatku, pričom objednávateľ si vyhradzuje právo nesúhlasiť s výmenou člena pracovnej skupiny bez udania dôvodu. Nový člen pracovnej skupiny musí spĺňať totožné podmienky týkajúce sa vzdelania a odbornej praxe za podmienky dodržania ustanovení ZVO.</w:t>
      </w:r>
    </w:p>
    <w:p w14:paraId="1E997F83"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Ak zhotoviteľ nebude môcť splniť predmet plnenia podľa tejto zmluvy niektorým z členov pracovnej skupiny zhotoviteľa, a to z náhlych objektívnych dôvodov (napr. smrť, úraz člena pracovnej skupiny), je zhotoviteľ povinný v lehote do 7 pracovných dní zabezpečiť na danú konkrétnu pozíciu absentujúceho člena pracovnej skupiny náhradníka, ktorý musí spĺňať totožné podmienky účasti ako pôvodný člen pracovnej skupiny. V lehote uvedenej v predchádzajúcej vete je zhotoviteľ zároveň povinný doručiť objednávateľovi písomný návrh dodatku k zmluve s uvedením mena náhradníka ako nového člena pracovnej skupiny a pripojením dokladov preukazujúcich, že nový člen pracovnej skupiny spĺňa totožné podmienky týkajúce sa vzdelania a odbornej praxe za podmienky dodržania ustanovení ZVO.</w:t>
      </w:r>
    </w:p>
    <w:p w14:paraId="01BD9332"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Zmluvné strany sa dohodli, že písomná komunikácia podľa tejto zmluvy alebo v súvislosti s touto zmluvou sa bude doručovať doporučene poštou, kuriérom alebo osobne, ak táto zmluva neustanovuje inak.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F26417">
        <w:rPr>
          <w:rFonts w:ascii="Arial" w:hAnsi="Arial"/>
          <w:i/>
          <w:sz w:val="20"/>
          <w:szCs w:val="20"/>
          <w:lang w:eastAsia="sk-SK"/>
        </w:rPr>
        <w:t>adresát neznámy</w:t>
      </w:r>
      <w:r w:rsidRPr="006463A5">
        <w:rPr>
          <w:rFonts w:ascii="Arial" w:hAnsi="Arial"/>
          <w:sz w:val="20"/>
          <w:szCs w:val="20"/>
          <w:lang w:eastAsia="sk-SK"/>
        </w:rPr>
        <w:t>“ alebo „</w:t>
      </w:r>
      <w:r w:rsidRPr="00F26417">
        <w:rPr>
          <w:rFonts w:ascii="Arial" w:hAnsi="Arial"/>
          <w:i/>
          <w:sz w:val="20"/>
          <w:szCs w:val="20"/>
          <w:lang w:eastAsia="sk-SK"/>
        </w:rPr>
        <w:t>adresát sa odsťahoval</w:t>
      </w:r>
      <w:r w:rsidRPr="006463A5">
        <w:rPr>
          <w:rFonts w:ascii="Arial" w:hAnsi="Arial"/>
          <w:sz w:val="20"/>
          <w:szCs w:val="20"/>
          <w:lang w:eastAsia="sk-SK"/>
        </w:rPr>
        <w:t>“ alebo s inou poznámkou podobného významu, za deň doručenia sa považuje deň vrátenia zásielky odosielateľovi.</w:t>
      </w:r>
    </w:p>
    <w:p w14:paraId="60C48708"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 xml:space="preserve">Zhotoviteľ sa zaväzuje, že nebude v súvislosti s predmetom zmluvy /v súvislosti s vykonávaním činnosti, ktorá je predmetom zmluvy/ zamestnávať zamestnancov v rozpore s právnymi predpismi </w:t>
      </w:r>
      <w:r w:rsidRPr="006463A5">
        <w:rPr>
          <w:rFonts w:ascii="Arial" w:hAnsi="Arial"/>
          <w:sz w:val="20"/>
          <w:szCs w:val="20"/>
          <w:lang w:eastAsia="sk-SK"/>
        </w:rPr>
        <w:lastRenderedPageBreak/>
        <w:t>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F26417">
        <w:rPr>
          <w:rFonts w:ascii="Arial" w:hAnsi="Arial"/>
          <w:b/>
          <w:sz w:val="20"/>
          <w:szCs w:val="20"/>
          <w:lang w:eastAsia="sk-SK"/>
        </w:rPr>
        <w:t>zákon o nelegálnej práci</w:t>
      </w:r>
      <w:r w:rsidRPr="006463A5">
        <w:rPr>
          <w:rFonts w:ascii="Arial" w:hAnsi="Arial"/>
          <w:sz w:val="20"/>
          <w:szCs w:val="20"/>
          <w:lang w:eastAsia="sk-SK"/>
        </w:rPr>
        <w:t>“), v spojení so Zákonom č. 311/2001 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E7D1BA4"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V prípade, že orgán vykonávajúci kontrolu nelegálnej práce a nelegálneho zamestnávania zistí porušenie § 7b ods. 5 Zákona o nelegálnej práci, t.j. porušenie zákazu prijať prácu alebo službu, ktorú objednávateľovi na základe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509A5C56" w14:textId="77777777" w:rsidR="00403F3B"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Na účely tejto zmluvy v prípade, ak pri lehote uvedenej v dňoch nie je uvedené, že lehota je uvedená v dňoch pracovných, platí, že lehota tu uvedená je v dňoch kalendárnych.</w:t>
      </w:r>
    </w:p>
    <w:p w14:paraId="4CD52F86" w14:textId="77777777" w:rsidR="00403F3B" w:rsidRDefault="00403F3B" w:rsidP="00403F3B">
      <w:pPr>
        <w:pStyle w:val="Odsekzoznamu"/>
        <w:numPr>
          <w:ilvl w:val="1"/>
          <w:numId w:val="107"/>
        </w:numPr>
        <w:jc w:val="both"/>
        <w:rPr>
          <w:noProof w:val="0"/>
          <w:sz w:val="20"/>
          <w:szCs w:val="20"/>
          <w:lang w:eastAsia="sk-SK"/>
        </w:rPr>
      </w:pPr>
      <w:r w:rsidRPr="001D6370">
        <w:rPr>
          <w:noProof w:val="0"/>
          <w:sz w:val="20"/>
          <w:szCs w:val="20"/>
          <w:lang w:eastAsia="sk-SK"/>
        </w:rPr>
        <w:t>V prípade čerpania prostriedkov objednávateľom v rámci projektu financovaného z Nástroja na prepájanie Európy (CEF) v rámci zákazky, ktorej výsledkom má byť uzatvorenie tejto zmluvy a súvisiacich s touto zmluvou je zhotoviteľ povinný strpieť výkon kontroly/auditu/kontroly na mieste súvisiaceho s dodávaným tovarom, stavebnými prácami a službami, a to kedykoľvek počas platnosti a účinnosti Dohody o grante, a to oprávnenými osobami na výkon tejto kontroly/auditu a poskytnúť im všetku potrebnú súčinnosť.</w:t>
      </w:r>
    </w:p>
    <w:p w14:paraId="298D112E" w14:textId="2592365B" w:rsidR="00403F3B" w:rsidRPr="001D6370" w:rsidRDefault="00403F3B" w:rsidP="00403F3B">
      <w:pPr>
        <w:pStyle w:val="Odsekzoznamu"/>
        <w:numPr>
          <w:ilvl w:val="1"/>
          <w:numId w:val="107"/>
        </w:numPr>
        <w:jc w:val="both"/>
        <w:rPr>
          <w:noProof w:val="0"/>
          <w:sz w:val="20"/>
          <w:szCs w:val="20"/>
          <w:lang w:eastAsia="sk-SK"/>
        </w:rPr>
      </w:pPr>
      <w:r>
        <w:rPr>
          <w:rFonts w:cs="Arial"/>
          <w:sz w:val="20"/>
          <w:szCs w:val="20"/>
        </w:rPr>
        <w:t xml:space="preserve">Osobami oprávnenými rokovať za Objednávateľa vo veci tejto Zmluvy sú osoby uvedené v Prílohe č. 7 k tejto Zmluve. Objednávateľ je oprávnený v priebehu trvania zmluvy tieto osoby zmeniť, pričom oznámenie o ich zmene stačí zaslať Zhotoviteľovi písomne, v súlade s bodom </w:t>
      </w:r>
      <w:ins w:id="86" w:author="Autor">
        <w:r w:rsidR="00864B33">
          <w:rPr>
            <w:rFonts w:cs="Arial"/>
            <w:sz w:val="20"/>
            <w:szCs w:val="20"/>
          </w:rPr>
          <w:t>9</w:t>
        </w:r>
      </w:ins>
      <w:del w:id="87" w:author="Autor">
        <w:r w:rsidDel="00864B33">
          <w:rPr>
            <w:rFonts w:cs="Arial"/>
            <w:sz w:val="20"/>
            <w:szCs w:val="20"/>
          </w:rPr>
          <w:delText>11</w:delText>
        </w:r>
      </w:del>
      <w:r>
        <w:rPr>
          <w:rFonts w:cs="Arial"/>
          <w:sz w:val="20"/>
          <w:szCs w:val="20"/>
        </w:rPr>
        <w:t>.1</w:t>
      </w:r>
      <w:ins w:id="88" w:author="Autor">
        <w:r w:rsidR="00864B33">
          <w:rPr>
            <w:rFonts w:cs="Arial"/>
            <w:sz w:val="20"/>
            <w:szCs w:val="20"/>
          </w:rPr>
          <w:t>6</w:t>
        </w:r>
      </w:ins>
      <w:bookmarkStart w:id="89" w:name="_GoBack"/>
      <w:bookmarkEnd w:id="89"/>
      <w:del w:id="90" w:author="Autor">
        <w:r w:rsidDel="00864B33">
          <w:rPr>
            <w:rFonts w:cs="Arial"/>
            <w:sz w:val="20"/>
            <w:szCs w:val="20"/>
          </w:rPr>
          <w:delText>4</w:delText>
        </w:r>
      </w:del>
      <w:r>
        <w:rPr>
          <w:rFonts w:cs="Arial"/>
          <w:sz w:val="20"/>
          <w:szCs w:val="20"/>
        </w:rPr>
        <w:t xml:space="preserve"> tohto článku.</w:t>
      </w:r>
    </w:p>
    <w:p w14:paraId="2C57A109" w14:textId="77777777" w:rsidR="000C16AB" w:rsidRDefault="000C16AB" w:rsidP="000C16AB">
      <w:pPr>
        <w:spacing w:after="60" w:line="240" w:lineRule="auto"/>
        <w:ind w:left="570"/>
        <w:jc w:val="both"/>
        <w:rPr>
          <w:rFonts w:ascii="Arial" w:hAnsi="Arial"/>
          <w:sz w:val="20"/>
          <w:szCs w:val="20"/>
          <w:lang w:eastAsia="sk-SK"/>
        </w:rPr>
      </w:pPr>
    </w:p>
    <w:p w14:paraId="38C9ABEA"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10</w:t>
      </w:r>
    </w:p>
    <w:p w14:paraId="24B154FC" w14:textId="0DC169C0"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ZÁVEREČNÉ USTANOVENIA</w:t>
      </w:r>
    </w:p>
    <w:p w14:paraId="5002AA37" w14:textId="77777777" w:rsidR="00403F3B" w:rsidRPr="00E57E16" w:rsidRDefault="00403F3B" w:rsidP="00E57E16">
      <w:pPr>
        <w:spacing w:after="60" w:line="240" w:lineRule="auto"/>
        <w:jc w:val="center"/>
        <w:rPr>
          <w:rFonts w:ascii="Arial" w:hAnsi="Arial"/>
          <w:b/>
          <w:sz w:val="20"/>
          <w:szCs w:val="24"/>
          <w:lang w:eastAsia="sk-SK"/>
        </w:rPr>
      </w:pPr>
    </w:p>
    <w:p w14:paraId="1944FE1C" w14:textId="77777777" w:rsidR="00403F3B" w:rsidRPr="006463A5" w:rsidRDefault="00403F3B" w:rsidP="00403F3B">
      <w:pPr>
        <w:numPr>
          <w:ilvl w:val="1"/>
          <w:numId w:val="108"/>
        </w:numPr>
        <w:spacing w:after="60" w:line="240" w:lineRule="auto"/>
        <w:ind w:left="567" w:hanging="567"/>
        <w:jc w:val="both"/>
        <w:rPr>
          <w:rFonts w:ascii="Arial" w:hAnsi="Arial"/>
          <w:sz w:val="20"/>
          <w:szCs w:val="20"/>
          <w:lang w:eastAsia="sk-SK"/>
        </w:rPr>
      </w:pPr>
      <w:r w:rsidRPr="006463A5">
        <w:rPr>
          <w:rFonts w:ascii="Arial" w:hAnsi="Arial"/>
          <w:sz w:val="20"/>
          <w:szCs w:val="20"/>
          <w:lang w:eastAsia="sk-SK"/>
        </w:rPr>
        <w:t>Práva a povinnosti zmluvných strán neupravené v tejto zmluve sa riadia príslušnými ustanoveniami Obchodného zákonníka a ostatných všeobecne záväzných právnych predpisov platných a účinných v Slovenskej republike.</w:t>
      </w:r>
    </w:p>
    <w:p w14:paraId="06D529B4"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Zmluvu je možné meniť a dopĺňať len na základe číslovaných písomných dodatkov. Návrh dodatku k zmluve, ktorý predkladá zhotoviteľ, musí obsahovať dôvod uzavretia tohto dodatku a v prípade zmeny ceny diela aj zdôvodnenie zmeny ceny. Dodatok k zmluve musí byť podpísaný oprávnenými zástupcami zmluvných strán, pričom podpisy musia byť na tej istej listine, v opačnom prípade sa má za to, že k uzatvoreniu dodatku k zmluve nedošlo. Zhotoviteľ berie na vedomie, že objednávateľ je povinný pri uzatváraní dodatkov k zmluve postupovať v súlade s ustanovením § 18 ZVO.</w:t>
      </w:r>
    </w:p>
    <w:p w14:paraId="3AAD9457"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p>
    <w:p w14:paraId="30209F0E"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V prípade, že zhotoviteľom je zoskupenie bez právnej subjektivity, účastníci na strane zhotoviteľa sa nemôžu zmeniť bez predchádzajúceho písomného súhlasu objednávateľa. Porušenie povinností podľa tohto bodu zo strany zhotoviteľa sa považuje za podstatné porušenie zmluvy a oprávňuje objednávateľa od zmluvy okamžite odstúpiť. Nárok objednávateľa na náhradu škody tým nie je dotknutý.</w:t>
      </w:r>
    </w:p>
    <w:p w14:paraId="6E82A091"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Zmluvné strany sa dohodli, že v prípade vzniku sporov zmluvných strán týkajúcich sa tejto zmluvy a jej aplikácie, ak sa ich nepodarí urovnať iným spôsobom a jednou zo zmluvných strán je zahraničný subjekt, je daná právomoc súdov Slovenskej republiky.</w:t>
      </w:r>
    </w:p>
    <w:p w14:paraId="2456DBA1"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Zmluva je vyhotovená v 5 (piatich) rovnopisoch, z ktorých 3 (tri) rovnopisy obdrží objednávateľ a 2 (dva) rovnopisy obdrží zhotoviteľ.</w:t>
      </w:r>
    </w:p>
    <w:p w14:paraId="33347A31"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lastRenderedPageBreak/>
        <w:t>Zmluva nadobúda platnosť dňom jej podpísania oboma zmluvnými stranami. Účinnosť nadobudne dňom nasledujúcim po dni jej zverejnenia v Centrálnom registri zmlúv.</w:t>
      </w:r>
    </w:p>
    <w:p w14:paraId="7F40874F"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Zmluvné strany prehlasujú, že sa s obsahom zmluvy oboznámili, túto uzatvorili slobodne a vážne, že sa zhoduje s ich prejavom vôle a svoj súhlas s jej obsahom potvrdzujú svojím vlastnoručným podpisom.</w:t>
      </w:r>
    </w:p>
    <w:p w14:paraId="6993D5E9"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Neoddeliteľnou súčasťou tejto zmluvy je:</w:t>
      </w:r>
    </w:p>
    <w:p w14:paraId="6782415B" w14:textId="77777777"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1</w:t>
      </w:r>
      <w:r w:rsidRPr="006463A5">
        <w:rPr>
          <w:rFonts w:ascii="Arial" w:hAnsi="Arial"/>
          <w:sz w:val="20"/>
          <w:szCs w:val="20"/>
          <w:lang w:eastAsia="sk-SK"/>
        </w:rPr>
        <w:tab/>
        <w:t>Špecifikácia ceny</w:t>
      </w:r>
    </w:p>
    <w:p w14:paraId="0B12279D" w14:textId="77777777"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2</w:t>
      </w:r>
      <w:r w:rsidRPr="006463A5">
        <w:rPr>
          <w:rFonts w:ascii="Arial" w:hAnsi="Arial"/>
          <w:sz w:val="20"/>
          <w:szCs w:val="20"/>
          <w:lang w:eastAsia="sk-SK"/>
        </w:rPr>
        <w:tab/>
        <w:t>Zoznam členov pracovnej skupiny</w:t>
      </w:r>
    </w:p>
    <w:p w14:paraId="5286668F" w14:textId="3BC7D45F"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3</w:t>
      </w:r>
      <w:r w:rsidRPr="006463A5">
        <w:rPr>
          <w:rFonts w:ascii="Arial" w:hAnsi="Arial"/>
          <w:sz w:val="20"/>
          <w:szCs w:val="20"/>
          <w:lang w:eastAsia="sk-SK"/>
        </w:rPr>
        <w:tab/>
        <w:t>Časť B.1 Opis predmetu zákazky súťažných podkladov vrátane všetkých svojich príloh (Prílohy k časti B.1 č. 1 - 1</w:t>
      </w:r>
      <w:r w:rsidR="00845946">
        <w:rPr>
          <w:rFonts w:ascii="Arial" w:hAnsi="Arial"/>
          <w:sz w:val="20"/>
          <w:szCs w:val="20"/>
          <w:lang w:eastAsia="sk-SK"/>
        </w:rPr>
        <w:t>3</w:t>
      </w:r>
      <w:r w:rsidRPr="006463A5">
        <w:rPr>
          <w:rFonts w:ascii="Arial" w:hAnsi="Arial"/>
          <w:sz w:val="20"/>
          <w:szCs w:val="20"/>
          <w:lang w:eastAsia="sk-SK"/>
        </w:rPr>
        <w:t xml:space="preserve"> tvoria samostatné dokumenty) na elektronickom nosiči dát v digitálnej forme na CD/DVD v needitovateľnej forme</w:t>
      </w:r>
    </w:p>
    <w:p w14:paraId="09196274" w14:textId="77777777"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4</w:t>
      </w:r>
      <w:r w:rsidRPr="006463A5">
        <w:rPr>
          <w:rFonts w:ascii="Arial" w:hAnsi="Arial"/>
          <w:sz w:val="20"/>
          <w:szCs w:val="20"/>
          <w:lang w:eastAsia="sk-SK"/>
        </w:rPr>
        <w:tab/>
        <w:t>Zoznam subdodávateľov a podiel subdodávok</w:t>
      </w:r>
    </w:p>
    <w:p w14:paraId="2DE2C233" w14:textId="77777777" w:rsidR="00403F3B"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5</w:t>
      </w:r>
      <w:r w:rsidRPr="006463A5">
        <w:rPr>
          <w:rFonts w:ascii="Arial" w:hAnsi="Arial"/>
          <w:sz w:val="20"/>
          <w:szCs w:val="20"/>
          <w:lang w:eastAsia="sk-SK"/>
        </w:rPr>
        <w:tab/>
        <w:t>Poistná zmluva</w:t>
      </w:r>
    </w:p>
    <w:p w14:paraId="49A1C412" w14:textId="139932BC" w:rsidR="00403F3B" w:rsidRPr="006463A5" w:rsidRDefault="00403F3B" w:rsidP="00403F3B">
      <w:pPr>
        <w:spacing w:after="0" w:line="240" w:lineRule="auto"/>
        <w:ind w:left="2127" w:hanging="1560"/>
        <w:jc w:val="both"/>
        <w:rPr>
          <w:rFonts w:ascii="Arial" w:hAnsi="Arial"/>
          <w:sz w:val="20"/>
          <w:szCs w:val="20"/>
          <w:lang w:eastAsia="sk-SK"/>
        </w:rPr>
      </w:pPr>
      <w:r>
        <w:rPr>
          <w:rFonts w:ascii="Arial" w:hAnsi="Arial"/>
          <w:sz w:val="20"/>
          <w:szCs w:val="20"/>
          <w:lang w:eastAsia="sk-SK"/>
        </w:rPr>
        <w:t>Príloha č. 7</w:t>
      </w:r>
      <w:r>
        <w:rPr>
          <w:rFonts w:ascii="Arial" w:hAnsi="Arial"/>
          <w:sz w:val="20"/>
          <w:szCs w:val="20"/>
          <w:lang w:eastAsia="sk-SK"/>
        </w:rPr>
        <w:tab/>
        <w:t>Zoznam osôb oprávnených za Objednávateľa na rokovanie</w:t>
      </w:r>
    </w:p>
    <w:p w14:paraId="2F228DD6" w14:textId="0B626B1F" w:rsidR="000C16AB" w:rsidRPr="00371923" w:rsidRDefault="00403F3B" w:rsidP="00371923">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Súčasťou zmluvy sú súťažné podklady objednávateľa a ich prílohy, ponuka zhotoviteľa a vysvetlenie súťažných podkladov. V prípade, ak vysvetlenia súťažných podkladov menia alebo dopĺňajú ustanovenia zmluvy, v takom prípade majú pred týmito ustanoveniami zmluvy prednosť a platia vysvetlenia súťažných podkladov.</w:t>
      </w:r>
    </w:p>
    <w:tbl>
      <w:tblPr>
        <w:tblW w:w="9150" w:type="dxa"/>
        <w:jc w:val="center"/>
        <w:tblCellSpacing w:w="0" w:type="dxa"/>
        <w:tblCellMar>
          <w:top w:w="105" w:type="dxa"/>
          <w:left w:w="105" w:type="dxa"/>
          <w:bottom w:w="105" w:type="dxa"/>
          <w:right w:w="105" w:type="dxa"/>
        </w:tblCellMar>
        <w:tblLook w:val="04A0" w:firstRow="1" w:lastRow="0" w:firstColumn="1" w:lastColumn="0" w:noHBand="0" w:noVBand="1"/>
      </w:tblPr>
      <w:tblGrid>
        <w:gridCol w:w="4502"/>
        <w:gridCol w:w="226"/>
        <w:gridCol w:w="4422"/>
      </w:tblGrid>
      <w:tr w:rsidR="000C16AB" w:rsidRPr="006463A5" w14:paraId="291E1336" w14:textId="77777777" w:rsidTr="000C16AB">
        <w:trPr>
          <w:tblCellSpacing w:w="0" w:type="dxa"/>
          <w:jc w:val="center"/>
        </w:trPr>
        <w:tc>
          <w:tcPr>
            <w:tcW w:w="4502" w:type="dxa"/>
            <w:tcBorders>
              <w:top w:val="nil"/>
              <w:left w:val="nil"/>
              <w:right w:val="nil"/>
            </w:tcBorders>
            <w:tcMar>
              <w:top w:w="0" w:type="dxa"/>
              <w:left w:w="0" w:type="dxa"/>
              <w:bottom w:w="0" w:type="dxa"/>
              <w:right w:w="0" w:type="dxa"/>
            </w:tcMar>
          </w:tcPr>
          <w:p w14:paraId="5BA821E2" w14:textId="77777777" w:rsidR="000C16AB" w:rsidRPr="006463A5" w:rsidRDefault="000C16AB" w:rsidP="000C16AB">
            <w:pPr>
              <w:spacing w:after="0" w:line="264" w:lineRule="auto"/>
              <w:jc w:val="both"/>
              <w:rPr>
                <w:rFonts w:ascii="Arial" w:eastAsia="Calibri" w:hAnsi="Arial" w:cs="Arial"/>
                <w:b/>
                <w:bCs/>
                <w:sz w:val="20"/>
                <w:szCs w:val="20"/>
                <w:lang w:eastAsia="sk-SK"/>
              </w:rPr>
            </w:pPr>
          </w:p>
        </w:tc>
        <w:tc>
          <w:tcPr>
            <w:tcW w:w="226" w:type="dxa"/>
            <w:tcMar>
              <w:top w:w="0" w:type="dxa"/>
              <w:left w:w="0" w:type="dxa"/>
              <w:bottom w:w="0" w:type="dxa"/>
              <w:right w:w="0" w:type="dxa"/>
            </w:tcMar>
          </w:tcPr>
          <w:p w14:paraId="5C28BE75" w14:textId="77777777" w:rsidR="000C16AB" w:rsidRPr="006463A5" w:rsidRDefault="000C16AB" w:rsidP="000C16AB">
            <w:pPr>
              <w:spacing w:after="0" w:line="264" w:lineRule="auto"/>
              <w:jc w:val="center"/>
              <w:rPr>
                <w:rFonts w:ascii="Arial" w:hAnsi="Arial" w:cs="Arial"/>
                <w:sz w:val="20"/>
                <w:szCs w:val="20"/>
                <w:lang w:eastAsia="sk-SK"/>
              </w:rPr>
            </w:pPr>
          </w:p>
        </w:tc>
        <w:tc>
          <w:tcPr>
            <w:tcW w:w="4422" w:type="dxa"/>
            <w:tcBorders>
              <w:top w:val="nil"/>
              <w:left w:val="nil"/>
              <w:right w:val="nil"/>
            </w:tcBorders>
            <w:tcMar>
              <w:top w:w="0" w:type="dxa"/>
              <w:left w:w="0" w:type="dxa"/>
              <w:bottom w:w="0" w:type="dxa"/>
              <w:right w:w="0" w:type="dxa"/>
            </w:tcMar>
          </w:tcPr>
          <w:p w14:paraId="221F62CD" w14:textId="77777777" w:rsidR="000C16AB" w:rsidRPr="006463A5" w:rsidRDefault="000C16AB" w:rsidP="000C16AB">
            <w:pPr>
              <w:spacing w:after="0" w:line="264" w:lineRule="auto"/>
              <w:jc w:val="center"/>
              <w:rPr>
                <w:rFonts w:ascii="Arial" w:eastAsia="Calibri" w:hAnsi="Arial" w:cs="Arial"/>
                <w:b/>
                <w:bCs/>
                <w:sz w:val="20"/>
                <w:szCs w:val="20"/>
                <w:lang w:eastAsia="sk-SK"/>
              </w:rPr>
            </w:pPr>
          </w:p>
        </w:tc>
      </w:tr>
    </w:tbl>
    <w:p w14:paraId="4AD6A5B5"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V ........................... dňa</w:t>
      </w:r>
      <w:r w:rsidRPr="00C25A62">
        <w:rPr>
          <w:rFonts w:ascii="Arial" w:hAnsi="Arial" w:cs="Arial"/>
          <w:sz w:val="20"/>
          <w:szCs w:val="20"/>
        </w:rPr>
        <w:tab/>
      </w:r>
      <w:r w:rsidRPr="00C25A62">
        <w:rPr>
          <w:rFonts w:ascii="Arial" w:hAnsi="Arial" w:cs="Arial"/>
          <w:sz w:val="20"/>
          <w:szCs w:val="20"/>
        </w:rPr>
        <w:tab/>
        <w:t>V Bratislave dňa .........................</w:t>
      </w:r>
    </w:p>
    <w:p w14:paraId="279FE4C0" w14:textId="77777777" w:rsidR="000C16AB" w:rsidRPr="005D511B" w:rsidRDefault="000C16AB" w:rsidP="000C16AB">
      <w:pPr>
        <w:spacing w:after="0" w:line="240" w:lineRule="auto"/>
        <w:ind w:left="283"/>
        <w:jc w:val="both"/>
        <w:rPr>
          <w:rFonts w:ascii="Arial" w:hAnsi="Arial" w:cs="Arial"/>
          <w:b/>
          <w:color w:val="FF0000"/>
          <w:sz w:val="20"/>
          <w:szCs w:val="20"/>
        </w:rPr>
      </w:pPr>
    </w:p>
    <w:p w14:paraId="3C1764FB" w14:textId="77777777" w:rsidR="000C16AB" w:rsidRPr="00C25A62" w:rsidRDefault="000C16AB" w:rsidP="000C16AB">
      <w:pPr>
        <w:tabs>
          <w:tab w:val="left" w:pos="5103"/>
        </w:tabs>
        <w:spacing w:after="0" w:line="240" w:lineRule="auto"/>
        <w:jc w:val="both"/>
        <w:rPr>
          <w:rFonts w:ascii="Arial" w:hAnsi="Arial" w:cs="Arial"/>
          <w:b/>
          <w:sz w:val="20"/>
          <w:szCs w:val="20"/>
        </w:rPr>
      </w:pPr>
      <w:r w:rsidRPr="00C25A62">
        <w:rPr>
          <w:rFonts w:ascii="Arial" w:hAnsi="Arial" w:cs="Arial"/>
          <w:b/>
          <w:sz w:val="20"/>
          <w:szCs w:val="20"/>
        </w:rPr>
        <w:t>Zhotoviteľ:</w:t>
      </w:r>
      <w:r w:rsidRPr="00C25A62">
        <w:rPr>
          <w:rFonts w:ascii="Arial" w:hAnsi="Arial" w:cs="Arial"/>
          <w:b/>
          <w:sz w:val="20"/>
          <w:szCs w:val="20"/>
        </w:rPr>
        <w:tab/>
      </w:r>
      <w:r w:rsidRPr="00C25A62">
        <w:rPr>
          <w:rFonts w:ascii="Arial" w:hAnsi="Arial" w:cs="Arial"/>
          <w:b/>
          <w:sz w:val="20"/>
          <w:szCs w:val="20"/>
        </w:rPr>
        <w:tab/>
        <w:t>Objednávateľ:</w:t>
      </w:r>
    </w:p>
    <w:p w14:paraId="6889B2BE"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Odtlačok pečiatky:</w:t>
      </w:r>
      <w:r w:rsidRPr="00C25A62">
        <w:rPr>
          <w:rFonts w:ascii="Arial" w:hAnsi="Arial" w:cs="Arial"/>
          <w:sz w:val="20"/>
          <w:szCs w:val="20"/>
        </w:rPr>
        <w:tab/>
      </w:r>
      <w:r w:rsidRPr="00C25A62">
        <w:rPr>
          <w:rFonts w:ascii="Arial" w:hAnsi="Arial" w:cs="Arial"/>
          <w:sz w:val="20"/>
          <w:szCs w:val="20"/>
        </w:rPr>
        <w:tab/>
        <w:t>Odtlačok pečiatky:</w:t>
      </w:r>
    </w:p>
    <w:p w14:paraId="059B20C2" w14:textId="77777777" w:rsidR="000C16AB" w:rsidRPr="005D511B" w:rsidRDefault="000C16AB" w:rsidP="000C16AB">
      <w:pPr>
        <w:tabs>
          <w:tab w:val="left" w:pos="5670"/>
        </w:tabs>
        <w:spacing w:after="0" w:line="240" w:lineRule="auto"/>
        <w:jc w:val="both"/>
        <w:rPr>
          <w:rFonts w:ascii="Arial" w:hAnsi="Arial" w:cs="Arial"/>
          <w:color w:val="FF0000"/>
          <w:sz w:val="20"/>
          <w:szCs w:val="20"/>
        </w:rPr>
      </w:pPr>
    </w:p>
    <w:p w14:paraId="38ACA3F3" w14:textId="2C5EC9F6" w:rsidR="000C16AB" w:rsidRPr="005D511B" w:rsidRDefault="000C16AB" w:rsidP="000C16AB">
      <w:pPr>
        <w:spacing w:after="0" w:line="240" w:lineRule="auto"/>
        <w:jc w:val="both"/>
        <w:rPr>
          <w:rFonts w:ascii="Arial" w:hAnsi="Arial" w:cs="Arial"/>
          <w:b/>
          <w:color w:val="FF0000"/>
          <w:sz w:val="20"/>
          <w:szCs w:val="20"/>
        </w:rPr>
      </w:pPr>
    </w:p>
    <w:p w14:paraId="521A69BB" w14:textId="77777777" w:rsidR="000C16AB" w:rsidRPr="00C25A62" w:rsidRDefault="000C16AB" w:rsidP="000C16AB">
      <w:pPr>
        <w:tabs>
          <w:tab w:val="left" w:pos="5103"/>
        </w:tabs>
        <w:spacing w:after="0" w:line="240" w:lineRule="auto"/>
        <w:jc w:val="both"/>
        <w:rPr>
          <w:rFonts w:ascii="Arial" w:hAnsi="Arial" w:cs="Arial"/>
          <w:sz w:val="20"/>
          <w:szCs w:val="20"/>
        </w:rPr>
      </w:pPr>
      <w:r w:rsidRPr="005D511B">
        <w:rPr>
          <w:rFonts w:ascii="Arial" w:hAnsi="Arial" w:cs="Arial"/>
          <w:b/>
          <w:color w:val="FF0000"/>
          <w:sz w:val="20"/>
          <w:szCs w:val="20"/>
        </w:rPr>
        <w:tab/>
      </w:r>
      <w:r w:rsidRPr="00C25A62">
        <w:rPr>
          <w:rFonts w:ascii="Arial" w:hAnsi="Arial" w:cs="Arial"/>
          <w:sz w:val="20"/>
          <w:szCs w:val="20"/>
        </w:rPr>
        <w:t>...........................................</w:t>
      </w:r>
      <w:r>
        <w:rPr>
          <w:rFonts w:ascii="Arial" w:hAnsi="Arial" w:cs="Arial"/>
          <w:sz w:val="20"/>
          <w:szCs w:val="20"/>
        </w:rPr>
        <w:t>...........</w:t>
      </w:r>
    </w:p>
    <w:p w14:paraId="5A571D93"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Národná diaľničná spoločnosť, a.s.</w:t>
      </w:r>
    </w:p>
    <w:p w14:paraId="5B1666CB" w14:textId="77777777" w:rsidR="000C16AB" w:rsidRPr="00C25A62" w:rsidRDefault="000C16AB" w:rsidP="000C16AB">
      <w:pPr>
        <w:tabs>
          <w:tab w:val="left" w:pos="5103"/>
        </w:tabs>
        <w:spacing w:after="0" w:line="240" w:lineRule="auto"/>
        <w:jc w:val="both"/>
        <w:rPr>
          <w:rFonts w:ascii="Arial" w:hAnsi="Arial" w:cs="Arial"/>
          <w:b/>
          <w:sz w:val="20"/>
          <w:szCs w:val="20"/>
        </w:rPr>
      </w:pPr>
      <w:r w:rsidRPr="00C25A62">
        <w:rPr>
          <w:rFonts w:ascii="Arial" w:hAnsi="Arial" w:cs="Arial"/>
          <w:sz w:val="20"/>
          <w:szCs w:val="20"/>
        </w:rPr>
        <w:tab/>
      </w:r>
      <w:r w:rsidRPr="00C25A62">
        <w:rPr>
          <w:rFonts w:ascii="Arial" w:hAnsi="Arial" w:cs="Arial"/>
          <w:b/>
          <w:sz w:val="20"/>
          <w:szCs w:val="20"/>
        </w:rPr>
        <w:t>Ing. Filip Macháček</w:t>
      </w:r>
    </w:p>
    <w:p w14:paraId="05726426"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 xml:space="preserve">predseda predstavenstva </w:t>
      </w:r>
    </w:p>
    <w:p w14:paraId="1078B696"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a generálny riaditeľ</w:t>
      </w:r>
    </w:p>
    <w:p w14:paraId="18E5D2B6" w14:textId="339229E0" w:rsidR="000C16AB" w:rsidRPr="005D511B" w:rsidRDefault="000C16AB" w:rsidP="000C16AB">
      <w:pPr>
        <w:tabs>
          <w:tab w:val="left" w:pos="5103"/>
        </w:tabs>
        <w:spacing w:after="0" w:line="240" w:lineRule="auto"/>
        <w:jc w:val="both"/>
        <w:rPr>
          <w:rFonts w:ascii="Arial" w:hAnsi="Arial" w:cs="Arial"/>
          <w:color w:val="FF0000"/>
          <w:sz w:val="20"/>
          <w:szCs w:val="20"/>
        </w:rPr>
      </w:pPr>
    </w:p>
    <w:p w14:paraId="5131105A" w14:textId="54BB019F" w:rsidR="000C16AB" w:rsidRDefault="000C16AB" w:rsidP="000C16AB">
      <w:pPr>
        <w:tabs>
          <w:tab w:val="left" w:pos="5103"/>
        </w:tabs>
        <w:spacing w:after="0" w:line="240" w:lineRule="auto"/>
        <w:jc w:val="both"/>
        <w:rPr>
          <w:rFonts w:ascii="Arial" w:hAnsi="Arial" w:cs="Arial"/>
          <w:color w:val="FF0000"/>
          <w:sz w:val="20"/>
          <w:szCs w:val="20"/>
        </w:rPr>
      </w:pPr>
    </w:p>
    <w:p w14:paraId="253A1252" w14:textId="77777777" w:rsidR="00371923" w:rsidRPr="005D511B" w:rsidRDefault="00371923" w:rsidP="000C16AB">
      <w:pPr>
        <w:tabs>
          <w:tab w:val="left" w:pos="5103"/>
        </w:tabs>
        <w:spacing w:after="0" w:line="240" w:lineRule="auto"/>
        <w:jc w:val="both"/>
        <w:rPr>
          <w:rFonts w:ascii="Arial" w:hAnsi="Arial" w:cs="Arial"/>
          <w:color w:val="FF0000"/>
          <w:sz w:val="20"/>
          <w:szCs w:val="20"/>
        </w:rPr>
      </w:pPr>
    </w:p>
    <w:p w14:paraId="624D25DC" w14:textId="77777777" w:rsidR="000C16AB" w:rsidRPr="00C25A62" w:rsidRDefault="000C16AB" w:rsidP="000C16AB">
      <w:pPr>
        <w:tabs>
          <w:tab w:val="left" w:pos="5103"/>
        </w:tabs>
        <w:spacing w:after="0" w:line="240" w:lineRule="auto"/>
        <w:jc w:val="both"/>
        <w:rPr>
          <w:rFonts w:ascii="Arial" w:hAnsi="Arial" w:cs="Arial"/>
          <w:sz w:val="20"/>
          <w:szCs w:val="20"/>
        </w:rPr>
      </w:pPr>
      <w:r w:rsidRPr="005D511B">
        <w:rPr>
          <w:rFonts w:ascii="Arial" w:hAnsi="Arial" w:cs="Arial"/>
          <w:color w:val="FF0000"/>
          <w:sz w:val="20"/>
          <w:szCs w:val="20"/>
        </w:rPr>
        <w:tab/>
      </w:r>
      <w:r w:rsidRPr="00C25A62">
        <w:rPr>
          <w:rFonts w:ascii="Arial" w:hAnsi="Arial" w:cs="Arial"/>
          <w:sz w:val="20"/>
          <w:szCs w:val="20"/>
        </w:rPr>
        <w:t>...........................................</w:t>
      </w:r>
      <w:r>
        <w:rPr>
          <w:rFonts w:ascii="Arial" w:hAnsi="Arial" w:cs="Arial"/>
          <w:sz w:val="20"/>
          <w:szCs w:val="20"/>
        </w:rPr>
        <w:t>...........</w:t>
      </w:r>
    </w:p>
    <w:p w14:paraId="44B2489B"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Národná diaľničná spoločnosť, a.s.</w:t>
      </w:r>
    </w:p>
    <w:p w14:paraId="06983A6E" w14:textId="77777777" w:rsidR="000C16AB" w:rsidRPr="00C25A62" w:rsidRDefault="000C16AB" w:rsidP="000C16AB">
      <w:pPr>
        <w:tabs>
          <w:tab w:val="left" w:pos="5103"/>
        </w:tabs>
        <w:spacing w:after="0" w:line="240" w:lineRule="auto"/>
        <w:jc w:val="both"/>
        <w:rPr>
          <w:rFonts w:ascii="Arial" w:hAnsi="Arial" w:cs="Arial"/>
          <w:b/>
          <w:sz w:val="20"/>
          <w:szCs w:val="20"/>
        </w:rPr>
      </w:pPr>
      <w:r w:rsidRPr="00C25A62">
        <w:rPr>
          <w:rFonts w:ascii="Arial" w:hAnsi="Arial" w:cs="Arial"/>
          <w:sz w:val="20"/>
          <w:szCs w:val="20"/>
        </w:rPr>
        <w:tab/>
      </w:r>
      <w:r w:rsidRPr="00C25A62">
        <w:rPr>
          <w:rFonts w:ascii="Arial" w:hAnsi="Arial" w:cs="Arial"/>
          <w:b/>
          <w:sz w:val="20"/>
          <w:szCs w:val="20"/>
        </w:rPr>
        <w:t>Mgr. Tomáš Mateička</w:t>
      </w:r>
    </w:p>
    <w:p w14:paraId="759AE3AD" w14:textId="38C09117" w:rsidR="000C16AB"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člen predstavenstva</w:t>
      </w:r>
    </w:p>
    <w:p w14:paraId="521D5A3C" w14:textId="77777777" w:rsidR="000C16AB" w:rsidRDefault="000C16AB" w:rsidP="000C16AB">
      <w:pPr>
        <w:tabs>
          <w:tab w:val="left" w:pos="5103"/>
        </w:tabs>
        <w:spacing w:after="0" w:line="240" w:lineRule="auto"/>
        <w:jc w:val="both"/>
        <w:rPr>
          <w:rFonts w:ascii="Arial" w:hAnsi="Arial" w:cs="Arial"/>
          <w:sz w:val="20"/>
          <w:szCs w:val="20"/>
        </w:rPr>
      </w:pPr>
    </w:p>
    <w:p w14:paraId="4B1B8956" w14:textId="77777777" w:rsidR="000C16AB" w:rsidRPr="00C25A62" w:rsidRDefault="000C16AB" w:rsidP="000C16AB">
      <w:pPr>
        <w:pStyle w:val="Zarkazkladnhotextu"/>
        <w:spacing w:after="0"/>
        <w:ind w:left="0"/>
        <w:jc w:val="both"/>
        <w:rPr>
          <w:rFonts w:ascii="Arial" w:hAnsi="Arial" w:cs="Arial"/>
          <w:b/>
          <w:sz w:val="20"/>
          <w:szCs w:val="20"/>
        </w:rPr>
      </w:pPr>
      <w:r w:rsidRPr="00C25A62">
        <w:rPr>
          <w:rFonts w:ascii="Arial" w:hAnsi="Arial" w:cs="Arial"/>
          <w:b/>
          <w:sz w:val="20"/>
          <w:szCs w:val="20"/>
        </w:rPr>
        <w:t>Zhotoviteľ je povinný v návrhu Zmluvy uviesť (s presnými údajmi) všetky náležitosti právneho úkonu podľa vyššie uvedeného.</w:t>
      </w:r>
    </w:p>
    <w:p w14:paraId="3C6A977F" w14:textId="445D3356" w:rsidR="00C25A62" w:rsidRPr="00C25A62" w:rsidRDefault="00C25A62" w:rsidP="00C25A62">
      <w:pPr>
        <w:pStyle w:val="Zarkazkladnhotextu"/>
        <w:spacing w:after="0"/>
        <w:ind w:left="0"/>
        <w:jc w:val="both"/>
        <w:rPr>
          <w:rFonts w:ascii="Arial" w:hAnsi="Arial" w:cs="Arial"/>
          <w:sz w:val="20"/>
          <w:szCs w:val="20"/>
          <w:lang w:eastAsia="en-US"/>
        </w:rPr>
      </w:pPr>
    </w:p>
    <w:p w14:paraId="6042B974" w14:textId="636D655B" w:rsidR="00C25A62" w:rsidRPr="00C25A62" w:rsidRDefault="00371923" w:rsidP="00C25A62">
      <w:pPr>
        <w:tabs>
          <w:tab w:val="left" w:pos="142"/>
        </w:tabs>
        <w:spacing w:after="0" w:line="240" w:lineRule="auto"/>
        <w:jc w:val="both"/>
        <w:rPr>
          <w:rFonts w:ascii="Arial" w:hAnsi="Arial" w:cs="Arial"/>
          <w:b/>
          <w:sz w:val="20"/>
          <w:szCs w:val="20"/>
        </w:rPr>
      </w:pPr>
      <w:r>
        <w:rPr>
          <w:rFonts w:ascii="Arial" w:hAnsi="Arial" w:cs="Arial"/>
          <w:b/>
          <w:sz w:val="20"/>
          <w:szCs w:val="20"/>
        </w:rPr>
        <w:t>Súťažné podklady spracoval</w:t>
      </w:r>
      <w:r w:rsidR="00C25A62" w:rsidRPr="00C25A62">
        <w:rPr>
          <w:rFonts w:ascii="Arial" w:hAnsi="Arial" w:cs="Arial"/>
          <w:b/>
          <w:sz w:val="20"/>
          <w:szCs w:val="20"/>
        </w:rPr>
        <w:t>:</w:t>
      </w:r>
    </w:p>
    <w:p w14:paraId="6EDEB813" w14:textId="1BECA05D" w:rsidR="00995900" w:rsidRPr="00C25A62" w:rsidRDefault="00995900" w:rsidP="00C25A62">
      <w:pPr>
        <w:tabs>
          <w:tab w:val="left" w:pos="142"/>
        </w:tabs>
        <w:spacing w:after="0" w:line="240" w:lineRule="auto"/>
        <w:jc w:val="both"/>
        <w:rPr>
          <w:rFonts w:ascii="Arial" w:hAnsi="Arial" w:cs="Arial"/>
          <w:b/>
          <w:sz w:val="20"/>
          <w:szCs w:val="20"/>
        </w:rPr>
      </w:pPr>
    </w:p>
    <w:p w14:paraId="51580E4D" w14:textId="7A3A81C1" w:rsidR="00C25A62" w:rsidRDefault="00C25A62" w:rsidP="00C25A62">
      <w:pPr>
        <w:tabs>
          <w:tab w:val="left" w:pos="142"/>
        </w:tabs>
        <w:spacing w:after="0" w:line="240" w:lineRule="auto"/>
        <w:jc w:val="both"/>
        <w:rPr>
          <w:rFonts w:ascii="Arial" w:hAnsi="Arial" w:cs="Arial"/>
          <w:b/>
          <w:sz w:val="20"/>
          <w:szCs w:val="20"/>
        </w:rPr>
      </w:pPr>
    </w:p>
    <w:p w14:paraId="3190C5F2" w14:textId="77777777" w:rsidR="00371923" w:rsidRPr="00C25A62" w:rsidRDefault="00371923" w:rsidP="00C25A62">
      <w:pPr>
        <w:tabs>
          <w:tab w:val="left" w:pos="142"/>
        </w:tabs>
        <w:spacing w:after="0" w:line="240" w:lineRule="auto"/>
        <w:jc w:val="both"/>
        <w:rPr>
          <w:rFonts w:ascii="Arial" w:hAnsi="Arial" w:cs="Arial"/>
          <w:b/>
          <w:sz w:val="20"/>
          <w:szCs w:val="20"/>
        </w:rPr>
      </w:pPr>
    </w:p>
    <w:p w14:paraId="3A29831A" w14:textId="77777777" w:rsidR="00C25A62" w:rsidRPr="00C25A62" w:rsidRDefault="00C25A62" w:rsidP="00C25A62">
      <w:pPr>
        <w:tabs>
          <w:tab w:val="left" w:pos="142"/>
        </w:tabs>
        <w:spacing w:after="0" w:line="240" w:lineRule="auto"/>
        <w:jc w:val="both"/>
        <w:rPr>
          <w:rFonts w:ascii="Arial" w:hAnsi="Arial" w:cs="Arial"/>
          <w:sz w:val="20"/>
          <w:szCs w:val="20"/>
        </w:rPr>
      </w:pPr>
      <w:r w:rsidRPr="00C25A62">
        <w:rPr>
          <w:rFonts w:ascii="Arial" w:hAnsi="Arial" w:cs="Arial"/>
          <w:sz w:val="20"/>
          <w:szCs w:val="20"/>
        </w:rPr>
        <w:t>.........................................................</w:t>
      </w:r>
    </w:p>
    <w:p w14:paraId="393CD571" w14:textId="0B97EE4A" w:rsidR="00906381" w:rsidRDefault="00371923" w:rsidP="00C25A62">
      <w:pPr>
        <w:tabs>
          <w:tab w:val="num" w:pos="900"/>
        </w:tabs>
        <w:spacing w:after="0" w:line="240" w:lineRule="auto"/>
        <w:jc w:val="both"/>
        <w:rPr>
          <w:rFonts w:ascii="Arial" w:hAnsi="Arial" w:cs="Arial"/>
          <w:b/>
          <w:sz w:val="20"/>
          <w:szCs w:val="20"/>
        </w:rPr>
      </w:pPr>
      <w:r>
        <w:rPr>
          <w:rFonts w:ascii="Arial" w:hAnsi="Arial" w:cs="Arial"/>
          <w:b/>
          <w:sz w:val="20"/>
          <w:szCs w:val="20"/>
        </w:rPr>
        <w:t xml:space="preserve">             </w:t>
      </w:r>
      <w:r w:rsidR="00CB53D7">
        <w:rPr>
          <w:rFonts w:ascii="Arial" w:hAnsi="Arial" w:cs="Arial"/>
          <w:b/>
          <w:sz w:val="20"/>
          <w:szCs w:val="20"/>
        </w:rPr>
        <w:t>Mgr. Erik Weiss</w:t>
      </w:r>
    </w:p>
    <w:p w14:paraId="7B9F0BA0" w14:textId="3EAACB0F" w:rsidR="00C25A62" w:rsidRPr="00C25A62" w:rsidRDefault="00C25A62" w:rsidP="00C25A62">
      <w:pPr>
        <w:tabs>
          <w:tab w:val="num" w:pos="900"/>
        </w:tabs>
        <w:spacing w:after="0" w:line="240" w:lineRule="auto"/>
        <w:jc w:val="both"/>
        <w:rPr>
          <w:rFonts w:ascii="Arial" w:hAnsi="Arial" w:cs="Arial"/>
          <w:sz w:val="20"/>
          <w:szCs w:val="20"/>
        </w:rPr>
      </w:pPr>
      <w:r w:rsidRPr="00C25A62">
        <w:rPr>
          <w:rFonts w:ascii="Arial" w:hAnsi="Arial" w:cs="Arial"/>
          <w:sz w:val="20"/>
          <w:szCs w:val="20"/>
        </w:rPr>
        <w:t>osoba zodpovedná za spracovanie</w:t>
      </w:r>
    </w:p>
    <w:p w14:paraId="1F8DF5CF" w14:textId="77777777" w:rsidR="00C25A62" w:rsidRPr="00C25A62" w:rsidRDefault="00C25A62" w:rsidP="00C25A62">
      <w:pPr>
        <w:tabs>
          <w:tab w:val="num" w:pos="900"/>
        </w:tabs>
        <w:spacing w:after="0" w:line="240" w:lineRule="auto"/>
        <w:jc w:val="both"/>
        <w:rPr>
          <w:rFonts w:ascii="Arial" w:hAnsi="Arial" w:cs="Arial"/>
          <w:sz w:val="20"/>
          <w:szCs w:val="20"/>
        </w:rPr>
      </w:pPr>
      <w:r w:rsidRPr="00C25A62">
        <w:rPr>
          <w:rFonts w:ascii="Arial" w:hAnsi="Arial" w:cs="Arial"/>
          <w:sz w:val="20"/>
          <w:szCs w:val="20"/>
        </w:rPr>
        <w:t xml:space="preserve">           súťažných podkladov</w:t>
      </w:r>
    </w:p>
    <w:p w14:paraId="739587E0" w14:textId="5A77E5C6" w:rsidR="00995900" w:rsidRPr="00C25A62" w:rsidRDefault="00995900" w:rsidP="00C25A62">
      <w:pPr>
        <w:tabs>
          <w:tab w:val="num" w:pos="900"/>
        </w:tabs>
        <w:spacing w:after="0" w:line="240" w:lineRule="auto"/>
        <w:jc w:val="both"/>
        <w:rPr>
          <w:rFonts w:ascii="Arial" w:hAnsi="Arial" w:cs="Arial"/>
          <w:sz w:val="20"/>
          <w:szCs w:val="20"/>
        </w:rPr>
      </w:pPr>
    </w:p>
    <w:p w14:paraId="33F600B6" w14:textId="77777777" w:rsidR="00C25A62" w:rsidRPr="00C25A62" w:rsidRDefault="00C25A62" w:rsidP="00C25A62">
      <w:pPr>
        <w:tabs>
          <w:tab w:val="left" w:pos="142"/>
        </w:tabs>
        <w:spacing w:after="0" w:line="240" w:lineRule="auto"/>
        <w:jc w:val="both"/>
        <w:rPr>
          <w:rFonts w:ascii="Arial" w:hAnsi="Arial" w:cs="Arial"/>
          <w:b/>
          <w:sz w:val="20"/>
          <w:szCs w:val="20"/>
        </w:rPr>
      </w:pPr>
      <w:r w:rsidRPr="00C25A62">
        <w:rPr>
          <w:rFonts w:ascii="Arial" w:hAnsi="Arial" w:cs="Arial"/>
          <w:b/>
          <w:sz w:val="20"/>
          <w:szCs w:val="20"/>
        </w:rPr>
        <w:t>Súťažné podklady schválil:</w:t>
      </w:r>
    </w:p>
    <w:p w14:paraId="7F861DEE" w14:textId="77777777" w:rsidR="00C25A62" w:rsidRPr="00C25A62" w:rsidRDefault="00C25A62" w:rsidP="00C25A62">
      <w:pPr>
        <w:pStyle w:val="Bezriadkovania"/>
        <w:jc w:val="both"/>
        <w:rPr>
          <w:rFonts w:ascii="Arial" w:hAnsi="Arial" w:cs="Arial"/>
          <w:noProof/>
          <w:sz w:val="20"/>
          <w:szCs w:val="20"/>
        </w:rPr>
      </w:pPr>
    </w:p>
    <w:p w14:paraId="22609470" w14:textId="138A608E" w:rsidR="009F7655" w:rsidRDefault="009F7655" w:rsidP="00C25A62">
      <w:pPr>
        <w:pStyle w:val="Bezriadkovania"/>
        <w:jc w:val="both"/>
        <w:rPr>
          <w:rFonts w:ascii="Arial" w:hAnsi="Arial" w:cs="Arial"/>
          <w:noProof/>
          <w:sz w:val="20"/>
          <w:szCs w:val="20"/>
        </w:rPr>
      </w:pPr>
    </w:p>
    <w:p w14:paraId="0F517A04" w14:textId="7879FA41" w:rsidR="009F7655" w:rsidRDefault="009F7655" w:rsidP="00C25A62">
      <w:pPr>
        <w:pStyle w:val="Bezriadkovania"/>
        <w:jc w:val="both"/>
        <w:rPr>
          <w:rFonts w:ascii="Arial" w:hAnsi="Arial" w:cs="Arial"/>
          <w:noProof/>
          <w:sz w:val="20"/>
          <w:szCs w:val="20"/>
        </w:rPr>
      </w:pPr>
    </w:p>
    <w:p w14:paraId="7A8280AD" w14:textId="77777777" w:rsidR="00371923" w:rsidRPr="00C25A62" w:rsidRDefault="00371923" w:rsidP="00C25A62">
      <w:pPr>
        <w:pStyle w:val="Bezriadkovania"/>
        <w:jc w:val="both"/>
        <w:rPr>
          <w:rFonts w:ascii="Arial" w:hAnsi="Arial" w:cs="Arial"/>
          <w:noProof/>
          <w:sz w:val="20"/>
          <w:szCs w:val="20"/>
        </w:rPr>
      </w:pPr>
    </w:p>
    <w:p w14:paraId="7B195A43" w14:textId="77777777" w:rsidR="00C25A62" w:rsidRPr="00C25A62" w:rsidRDefault="00C25A62" w:rsidP="00C25A62">
      <w:pPr>
        <w:pStyle w:val="Odsekzoznamu"/>
        <w:ind w:left="0"/>
        <w:jc w:val="both"/>
        <w:rPr>
          <w:rFonts w:cs="Arial"/>
          <w:sz w:val="20"/>
          <w:szCs w:val="20"/>
        </w:rPr>
      </w:pPr>
      <w:r w:rsidRPr="00C25A62">
        <w:rPr>
          <w:rStyle w:val="Siln"/>
          <w:rFonts w:cs="Arial"/>
          <w:b w:val="0"/>
          <w:sz w:val="20"/>
          <w:szCs w:val="20"/>
        </w:rPr>
        <w:t xml:space="preserve">........................................................                                                         </w:t>
      </w:r>
      <w:r w:rsidRPr="00C25A62">
        <w:rPr>
          <w:rFonts w:cs="Arial"/>
          <w:sz w:val="20"/>
          <w:szCs w:val="20"/>
        </w:rPr>
        <w:t>.......................................................</w:t>
      </w:r>
    </w:p>
    <w:p w14:paraId="16A8ADC9" w14:textId="321E52A3" w:rsidR="00C25A62" w:rsidRPr="00C25A62" w:rsidRDefault="00C25A62" w:rsidP="00C25A62">
      <w:pPr>
        <w:tabs>
          <w:tab w:val="left" w:pos="426"/>
          <w:tab w:val="left" w:pos="5670"/>
        </w:tabs>
        <w:spacing w:after="0" w:line="240" w:lineRule="auto"/>
        <w:ind w:left="426" w:hanging="426"/>
        <w:jc w:val="both"/>
        <w:rPr>
          <w:rFonts w:ascii="Arial" w:hAnsi="Arial" w:cs="Arial"/>
          <w:b/>
          <w:sz w:val="20"/>
          <w:szCs w:val="20"/>
        </w:rPr>
      </w:pPr>
      <w:r w:rsidRPr="00C25A62">
        <w:rPr>
          <w:rFonts w:ascii="Arial" w:hAnsi="Arial" w:cs="Arial"/>
          <w:b/>
          <w:sz w:val="20"/>
          <w:szCs w:val="20"/>
        </w:rPr>
        <w:t xml:space="preserve">     </w:t>
      </w:r>
      <w:r w:rsidR="00995900">
        <w:rPr>
          <w:rFonts w:ascii="Arial" w:hAnsi="Arial" w:cs="Arial"/>
          <w:b/>
          <w:sz w:val="20"/>
          <w:szCs w:val="20"/>
        </w:rPr>
        <w:t xml:space="preserve">  </w:t>
      </w:r>
      <w:r w:rsidRPr="00C25A62">
        <w:rPr>
          <w:rFonts w:ascii="Arial" w:hAnsi="Arial" w:cs="Arial"/>
          <w:b/>
          <w:sz w:val="20"/>
          <w:szCs w:val="20"/>
        </w:rPr>
        <w:t xml:space="preserve"> </w:t>
      </w:r>
      <w:r w:rsidR="00995900">
        <w:rPr>
          <w:rFonts w:ascii="Arial" w:hAnsi="Arial" w:cs="Arial"/>
          <w:b/>
          <w:sz w:val="20"/>
          <w:szCs w:val="20"/>
        </w:rPr>
        <w:t xml:space="preserve">   </w:t>
      </w:r>
      <w:r w:rsidRPr="00C25A62">
        <w:rPr>
          <w:rFonts w:ascii="Arial" w:hAnsi="Arial" w:cs="Arial"/>
          <w:b/>
          <w:sz w:val="20"/>
          <w:szCs w:val="20"/>
        </w:rPr>
        <w:t xml:space="preserve">Ing. Filip Macháček                                                                               </w:t>
      </w:r>
      <w:r w:rsidRPr="00C25A62">
        <w:rPr>
          <w:rFonts w:ascii="Arial" w:hAnsi="Arial"/>
          <w:b/>
          <w:sz w:val="20"/>
        </w:rPr>
        <w:t xml:space="preserve">Mgr. Tomáš </w:t>
      </w:r>
      <w:r w:rsidRPr="00C25A62">
        <w:rPr>
          <w:rFonts w:ascii="Arial" w:hAnsi="Arial" w:cs="Arial"/>
          <w:b/>
          <w:sz w:val="20"/>
          <w:szCs w:val="20"/>
          <w:lang w:eastAsia="sk-SK"/>
        </w:rPr>
        <w:t>Mateička</w:t>
      </w:r>
    </w:p>
    <w:p w14:paraId="601FABCB" w14:textId="505512A0" w:rsidR="00C25A62" w:rsidRPr="00C25A62" w:rsidRDefault="00C25A62" w:rsidP="00C25A62">
      <w:pPr>
        <w:tabs>
          <w:tab w:val="left" w:pos="426"/>
          <w:tab w:val="left" w:pos="5670"/>
        </w:tabs>
        <w:spacing w:after="0" w:line="240" w:lineRule="auto"/>
        <w:ind w:left="426" w:hanging="426"/>
        <w:rPr>
          <w:rFonts w:ascii="Arial" w:hAnsi="Arial" w:cs="Arial"/>
          <w:sz w:val="20"/>
          <w:szCs w:val="20"/>
        </w:rPr>
      </w:pPr>
      <w:r w:rsidRPr="00C25A62">
        <w:rPr>
          <w:rFonts w:ascii="Arial" w:hAnsi="Arial" w:cs="Arial"/>
          <w:sz w:val="20"/>
          <w:szCs w:val="20"/>
        </w:rPr>
        <w:t xml:space="preserve">    </w:t>
      </w:r>
      <w:r w:rsidR="00995900">
        <w:rPr>
          <w:rFonts w:ascii="Arial" w:hAnsi="Arial" w:cs="Arial"/>
          <w:sz w:val="20"/>
          <w:szCs w:val="20"/>
        </w:rPr>
        <w:t xml:space="preserve">  </w:t>
      </w:r>
      <w:r w:rsidRPr="00C25A62">
        <w:rPr>
          <w:rFonts w:ascii="Arial" w:hAnsi="Arial" w:cs="Arial"/>
          <w:sz w:val="20"/>
          <w:szCs w:val="20"/>
        </w:rPr>
        <w:t xml:space="preserve"> predseda predstavenstva                                                                          </w:t>
      </w:r>
      <w:r w:rsidR="00995900">
        <w:rPr>
          <w:rFonts w:ascii="Arial" w:hAnsi="Arial" w:cs="Arial"/>
          <w:sz w:val="20"/>
          <w:szCs w:val="20"/>
        </w:rPr>
        <w:t xml:space="preserve">   </w:t>
      </w:r>
      <w:r w:rsidRPr="00C25A62">
        <w:rPr>
          <w:rFonts w:ascii="Arial" w:hAnsi="Arial" w:cs="Arial"/>
          <w:sz w:val="20"/>
          <w:szCs w:val="20"/>
        </w:rPr>
        <w:t>člen predstavenstva</w:t>
      </w:r>
    </w:p>
    <w:p w14:paraId="3A0E784B" w14:textId="106D7E75" w:rsidR="00C25A62" w:rsidRPr="00C25A62" w:rsidRDefault="00C25A62" w:rsidP="00C25A62">
      <w:pPr>
        <w:tabs>
          <w:tab w:val="left" w:pos="426"/>
          <w:tab w:val="left" w:pos="5670"/>
        </w:tabs>
        <w:spacing w:after="0" w:line="240" w:lineRule="auto"/>
        <w:ind w:left="426" w:hanging="426"/>
        <w:rPr>
          <w:rFonts w:ascii="Arial" w:hAnsi="Arial" w:cs="Arial"/>
          <w:sz w:val="20"/>
          <w:szCs w:val="20"/>
        </w:rPr>
      </w:pPr>
      <w:r w:rsidRPr="00C25A62">
        <w:rPr>
          <w:rFonts w:ascii="Arial" w:hAnsi="Arial" w:cs="Arial"/>
          <w:sz w:val="20"/>
          <w:szCs w:val="20"/>
        </w:rPr>
        <w:lastRenderedPageBreak/>
        <w:t xml:space="preserve">        </w:t>
      </w:r>
      <w:r w:rsidR="00995900">
        <w:rPr>
          <w:rFonts w:ascii="Arial" w:hAnsi="Arial" w:cs="Arial"/>
          <w:sz w:val="20"/>
          <w:szCs w:val="20"/>
        </w:rPr>
        <w:t xml:space="preserve">   </w:t>
      </w:r>
      <w:r w:rsidRPr="00C25A62">
        <w:rPr>
          <w:rFonts w:ascii="Arial" w:hAnsi="Arial" w:cs="Arial"/>
          <w:sz w:val="20"/>
          <w:szCs w:val="20"/>
        </w:rPr>
        <w:t>a generálny riaditeľ</w:t>
      </w:r>
    </w:p>
    <w:p w14:paraId="56CB0713" w14:textId="131814C7" w:rsidR="00C25A62" w:rsidRPr="00C25A62" w:rsidRDefault="00C25A62" w:rsidP="00304EE8">
      <w:pPr>
        <w:tabs>
          <w:tab w:val="left" w:pos="5103"/>
        </w:tabs>
        <w:spacing w:after="0" w:line="240" w:lineRule="auto"/>
        <w:jc w:val="both"/>
        <w:rPr>
          <w:rFonts w:ascii="Arial" w:hAnsi="Arial" w:cs="Arial"/>
          <w:sz w:val="20"/>
          <w:szCs w:val="20"/>
        </w:rPr>
      </w:pPr>
    </w:p>
    <w:sectPr w:rsidR="00C25A62" w:rsidRPr="00C25A62" w:rsidSect="00456BDC">
      <w:headerReference w:type="default" r:id="rId21"/>
      <w:footerReference w:type="even" r:id="rId22"/>
      <w:footerReference w:type="default" r:id="rId23"/>
      <w:pgSz w:w="11906" w:h="16838"/>
      <w:pgMar w:top="1134" w:right="1274"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D9B752" w16cid:durableId="2B3A4220"/>
  <w16cid:commentId w16cid:paraId="02F304EF" w16cid:durableId="2B3A4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04299" w14:textId="77777777" w:rsidR="00861963" w:rsidRDefault="00861963">
      <w:r>
        <w:separator/>
      </w:r>
    </w:p>
  </w:endnote>
  <w:endnote w:type="continuationSeparator" w:id="0">
    <w:p w14:paraId="0325BE8F" w14:textId="77777777" w:rsidR="00861963" w:rsidRDefault="00861963">
      <w:r>
        <w:continuationSeparator/>
      </w:r>
    </w:p>
  </w:endnote>
  <w:endnote w:type="continuationNotice" w:id="1">
    <w:p w14:paraId="1C96D1B3" w14:textId="77777777" w:rsidR="00861963" w:rsidRDefault="008619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DokChampa">
    <w:altName w:val="Leelawadee UI"/>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E2604" w14:textId="05668925" w:rsidR="00DF2ACD" w:rsidRDefault="00DF2ACD"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145275F" w14:textId="77777777" w:rsidR="00DF2ACD" w:rsidRDefault="00DF2AC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092A1" w14:textId="0EB39763" w:rsidR="00DF2ACD" w:rsidRDefault="00DF2ACD">
    <w:pPr>
      <w:pStyle w:val="Pta"/>
      <w:jc w:val="right"/>
    </w:pPr>
  </w:p>
  <w:p w14:paraId="77A77F2B" w14:textId="77777777" w:rsidR="00DF2ACD" w:rsidRDefault="00DF2AC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AEFB6" w14:textId="77777777" w:rsidR="00861963" w:rsidRDefault="00861963">
      <w:r>
        <w:separator/>
      </w:r>
    </w:p>
  </w:footnote>
  <w:footnote w:type="continuationSeparator" w:id="0">
    <w:p w14:paraId="70927BEE" w14:textId="77777777" w:rsidR="00861963" w:rsidRDefault="00861963">
      <w:r>
        <w:continuationSeparator/>
      </w:r>
    </w:p>
  </w:footnote>
  <w:footnote w:type="continuationNotice" w:id="1">
    <w:p w14:paraId="7D9A71D9" w14:textId="77777777" w:rsidR="00861963" w:rsidRDefault="00861963">
      <w:pPr>
        <w:spacing w:after="0" w:line="240" w:lineRule="auto"/>
      </w:pPr>
    </w:p>
  </w:footnote>
  <w:footnote w:id="2">
    <w:p w14:paraId="5736BF5F" w14:textId="77777777" w:rsidR="00DF2ACD" w:rsidRPr="00D50DBC" w:rsidRDefault="00DF2ACD" w:rsidP="00024B2A">
      <w:pPr>
        <w:pStyle w:val="Textpoznmkypodiarou"/>
        <w:ind w:left="142" w:hanging="142"/>
        <w:rPr>
          <w:sz w:val="18"/>
          <w:szCs w:val="18"/>
        </w:rPr>
      </w:pPr>
      <w:r w:rsidRPr="00D50DBC">
        <w:rPr>
          <w:rStyle w:val="Odkaznapoznmkupodiarou"/>
          <w:sz w:val="18"/>
          <w:szCs w:val="18"/>
        </w:rPr>
        <w:footnoteRef/>
      </w:r>
      <w:r w:rsidRPr="00D50DBC">
        <w:rPr>
          <w:sz w:val="18"/>
          <w:szCs w:val="18"/>
        </w:rPr>
        <w:t xml:space="preserve"> </w:t>
      </w:r>
      <w:r w:rsidRPr="00D50DBC">
        <w:rPr>
          <w:rFonts w:cs="Arial"/>
          <w:color w:val="000000"/>
          <w:sz w:val="18"/>
          <w:szCs w:val="18"/>
          <w:shd w:val="clear" w:color="auto" w:fill="FFFFFF"/>
        </w:rPr>
        <w:t>Zákon č. 315/2016 Z. z. o registri partnerov verejného sektora a o zmene a doplnení niektorých zákonov v znení neskorších predpisov.</w:t>
      </w:r>
    </w:p>
  </w:footnote>
  <w:footnote w:id="3">
    <w:p w14:paraId="6A588077" w14:textId="77777777" w:rsidR="00DF2ACD" w:rsidRDefault="00DF2ACD" w:rsidP="003F2304">
      <w:pPr>
        <w:pStyle w:val="Textpoznmkypodiarou"/>
        <w:ind w:left="142" w:hanging="142"/>
        <w:jc w:val="both"/>
      </w:pPr>
      <w:r w:rsidRPr="00D50DBC">
        <w:rPr>
          <w:rStyle w:val="Odkaznapoznmkupodiarou"/>
          <w:sz w:val="18"/>
          <w:szCs w:val="18"/>
        </w:rPr>
        <w:footnoteRef/>
      </w:r>
      <w:r w:rsidRPr="00D50DBC">
        <w:rPr>
          <w:sz w:val="18"/>
          <w:szCs w:val="18"/>
        </w:rPr>
        <w:t xml:space="preserve"> </w:t>
      </w:r>
      <w:r w:rsidRPr="00D50DBC">
        <w:rPr>
          <w:rFonts w:cs="Arial"/>
          <w:color w:val="000000"/>
          <w:sz w:val="18"/>
          <w:szCs w:val="18"/>
          <w:shd w:val="clear" w:color="auto" w:fill="FFFFFF"/>
        </w:rPr>
        <w:t>§ 18 zákona č. 315/2016 Z. z.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18336367"/>
      <w:docPartObj>
        <w:docPartGallery w:val="Page Numbers (Top of Page)"/>
        <w:docPartUnique/>
      </w:docPartObj>
    </w:sdtPr>
    <w:sdtContent>
      <w:p w14:paraId="7680CC4D" w14:textId="240680FF" w:rsidR="00DF2ACD" w:rsidRDefault="00DF2ACD" w:rsidP="00B55732">
        <w:pPr>
          <w:pStyle w:val="Hlavika"/>
          <w:tabs>
            <w:tab w:val="left" w:pos="7371"/>
          </w:tabs>
          <w:ind w:right="1844"/>
          <w:rPr>
            <w:rFonts w:cs="Arial"/>
          </w:rPr>
        </w:pPr>
        <w:r>
          <w:rPr>
            <w:sz w:val="18"/>
            <w:szCs w:val="18"/>
          </w:rPr>
          <w:t>V</w:t>
        </w:r>
        <w:r w:rsidRPr="00C6255B">
          <w:rPr>
            <w:sz w:val="18"/>
            <w:szCs w:val="18"/>
          </w:rPr>
          <w:t>ypracovanie dokumentácie stavebného zámeru (</w:t>
        </w:r>
        <w:r>
          <w:rPr>
            <w:sz w:val="18"/>
            <w:szCs w:val="18"/>
          </w:rPr>
          <w:t>DSZ</w:t>
        </w:r>
        <w:r w:rsidRPr="00C6255B">
          <w:rPr>
            <w:sz w:val="18"/>
            <w:szCs w:val="18"/>
          </w:rPr>
          <w:t xml:space="preserve">), dokumentácie pre </w:t>
        </w:r>
        <w:r>
          <w:rPr>
            <w:sz w:val="18"/>
            <w:szCs w:val="18"/>
          </w:rPr>
          <w:t xml:space="preserve">stavebné povolenie </w:t>
        </w:r>
        <w:r w:rsidRPr="00C6255B">
          <w:rPr>
            <w:sz w:val="18"/>
            <w:szCs w:val="18"/>
          </w:rPr>
          <w:t>(</w:t>
        </w:r>
        <w:r>
          <w:rPr>
            <w:sz w:val="18"/>
            <w:szCs w:val="18"/>
          </w:rPr>
          <w:t>DSP), O</w:t>
        </w:r>
        <w:r w:rsidRPr="00C6255B">
          <w:rPr>
            <w:sz w:val="18"/>
            <w:szCs w:val="18"/>
          </w:rPr>
          <w:t xml:space="preserve">známenia o zmene navrhovanej činnosti </w:t>
        </w:r>
        <w:r>
          <w:rPr>
            <w:sz w:val="18"/>
            <w:szCs w:val="18"/>
          </w:rPr>
          <w:t xml:space="preserve">8a </w:t>
        </w:r>
        <w:r w:rsidRPr="00C6255B">
          <w:rPr>
            <w:sz w:val="18"/>
            <w:szCs w:val="18"/>
          </w:rPr>
          <w:t xml:space="preserve">po vypracovaní </w:t>
        </w:r>
        <w:r>
          <w:rPr>
            <w:sz w:val="18"/>
            <w:szCs w:val="18"/>
          </w:rPr>
          <w:t>DSP</w:t>
        </w:r>
        <w:r w:rsidRPr="00C6255B">
          <w:rPr>
            <w:sz w:val="18"/>
            <w:szCs w:val="18"/>
          </w:rPr>
          <w:t xml:space="preserve"> (</w:t>
        </w:r>
        <w:r>
          <w:rPr>
            <w:sz w:val="18"/>
            <w:szCs w:val="18"/>
          </w:rPr>
          <w:t xml:space="preserve">Oznamenia </w:t>
        </w:r>
        <w:r w:rsidRPr="00C6255B">
          <w:rPr>
            <w:sz w:val="18"/>
            <w:szCs w:val="18"/>
          </w:rPr>
          <w:t>8a</w:t>
        </w:r>
        <w:r>
          <w:rPr>
            <w:sz w:val="18"/>
            <w:szCs w:val="18"/>
          </w:rPr>
          <w:t>) a auditu bezpečnosti pozemnej komunikácie stavby</w:t>
        </w:r>
      </w:p>
      <w:p w14:paraId="5A9BBB41" w14:textId="2C110F9B" w:rsidR="00DF2ACD" w:rsidRPr="00D51E07" w:rsidRDefault="00DF2ACD" w:rsidP="00B55732">
        <w:pPr>
          <w:pStyle w:val="Hlavika"/>
          <w:rPr>
            <w:rFonts w:ascii="Arial" w:hAnsi="Arial" w:cs="Arial"/>
            <w:sz w:val="18"/>
            <w:szCs w:val="18"/>
          </w:rPr>
        </w:pPr>
        <w:r>
          <w:rPr>
            <w:rFonts w:cs="Arial"/>
          </w:rPr>
          <w:t>DIAĽNICA D2 KRIŽOVATKA BRATISLAVA - ČUNOVO</w:t>
        </w:r>
        <w:r>
          <w:rPr>
            <w:rFonts w:ascii="Arial" w:hAnsi="Arial" w:cs="Arial"/>
            <w:sz w:val="18"/>
            <w:szCs w:val="18"/>
          </w:rPr>
          <w:tab/>
          <w:t xml:space="preserve">                                                                       </w:t>
        </w:r>
        <w:r w:rsidRPr="00D51E07">
          <w:rPr>
            <w:rFonts w:ascii="Arial" w:hAnsi="Arial" w:cs="Arial"/>
            <w:sz w:val="18"/>
            <w:szCs w:val="18"/>
          </w:rPr>
          <w:t xml:space="preserve">Strana </w:t>
        </w:r>
        <w:r w:rsidRPr="00D51E07">
          <w:rPr>
            <w:rFonts w:ascii="Arial" w:hAnsi="Arial" w:cs="Arial"/>
            <w:bCs/>
            <w:sz w:val="18"/>
            <w:szCs w:val="18"/>
          </w:rPr>
          <w:fldChar w:fldCharType="begin"/>
        </w:r>
        <w:r w:rsidRPr="00D51E07">
          <w:rPr>
            <w:rFonts w:ascii="Arial" w:hAnsi="Arial" w:cs="Arial"/>
            <w:bCs/>
            <w:sz w:val="18"/>
            <w:szCs w:val="18"/>
          </w:rPr>
          <w:instrText>PAGE</w:instrText>
        </w:r>
        <w:r w:rsidRPr="00D51E07">
          <w:rPr>
            <w:rFonts w:ascii="Arial" w:hAnsi="Arial" w:cs="Arial"/>
            <w:bCs/>
            <w:sz w:val="18"/>
            <w:szCs w:val="18"/>
          </w:rPr>
          <w:fldChar w:fldCharType="separate"/>
        </w:r>
        <w:r w:rsidR="002B6134">
          <w:rPr>
            <w:rFonts w:ascii="Arial" w:hAnsi="Arial" w:cs="Arial"/>
            <w:bCs/>
            <w:sz w:val="18"/>
            <w:szCs w:val="18"/>
          </w:rPr>
          <w:t>43</w:t>
        </w:r>
        <w:r w:rsidRPr="00D51E07">
          <w:rPr>
            <w:rFonts w:ascii="Arial" w:hAnsi="Arial" w:cs="Arial"/>
            <w:bCs/>
            <w:sz w:val="18"/>
            <w:szCs w:val="18"/>
          </w:rPr>
          <w:fldChar w:fldCharType="end"/>
        </w:r>
        <w:r w:rsidRPr="00D51E07">
          <w:rPr>
            <w:rFonts w:ascii="Arial" w:hAnsi="Arial" w:cs="Arial"/>
            <w:sz w:val="18"/>
            <w:szCs w:val="18"/>
          </w:rPr>
          <w:t xml:space="preserve"> z </w:t>
        </w:r>
        <w:r w:rsidRPr="00D51E07">
          <w:rPr>
            <w:rFonts w:ascii="Arial" w:hAnsi="Arial" w:cs="Arial"/>
            <w:bCs/>
            <w:sz w:val="18"/>
            <w:szCs w:val="18"/>
          </w:rPr>
          <w:fldChar w:fldCharType="begin"/>
        </w:r>
        <w:r w:rsidRPr="00D51E07">
          <w:rPr>
            <w:rFonts w:ascii="Arial" w:hAnsi="Arial" w:cs="Arial"/>
            <w:bCs/>
            <w:sz w:val="18"/>
            <w:szCs w:val="18"/>
          </w:rPr>
          <w:instrText>NUMPAGES</w:instrText>
        </w:r>
        <w:r w:rsidRPr="00D51E07">
          <w:rPr>
            <w:rFonts w:ascii="Arial" w:hAnsi="Arial" w:cs="Arial"/>
            <w:bCs/>
            <w:sz w:val="18"/>
            <w:szCs w:val="18"/>
          </w:rPr>
          <w:fldChar w:fldCharType="separate"/>
        </w:r>
        <w:r w:rsidR="002B6134">
          <w:rPr>
            <w:rFonts w:ascii="Arial" w:hAnsi="Arial" w:cs="Arial"/>
            <w:bCs/>
            <w:sz w:val="18"/>
            <w:szCs w:val="18"/>
          </w:rPr>
          <w:t>50</w:t>
        </w:r>
        <w:r w:rsidRPr="00D51E07">
          <w:rPr>
            <w:rFonts w:ascii="Arial" w:hAnsi="Arial" w:cs="Arial"/>
            <w:bCs/>
            <w:sz w:val="18"/>
            <w:szCs w:val="18"/>
          </w:rPr>
          <w:fldChar w:fldCharType="end"/>
        </w:r>
      </w:p>
    </w:sdtContent>
  </w:sdt>
  <w:p w14:paraId="5935C3F8" w14:textId="366C839A" w:rsidR="00DF2ACD" w:rsidRPr="0049121C" w:rsidRDefault="00DF2ACD" w:rsidP="00FB35CC">
    <w:pPr>
      <w:pStyle w:val="Hlavika"/>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1909"/>
        </w:tabs>
        <w:ind w:left="-1909"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039351A"/>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3FA4F20"/>
    <w:multiLevelType w:val="multilevel"/>
    <w:tmpl w:val="A93C1716"/>
    <w:lvl w:ilvl="0">
      <w:start w:val="25"/>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7" w15:restartNumberingAfterBreak="0">
    <w:nsid w:val="06E64A9C"/>
    <w:multiLevelType w:val="multilevel"/>
    <w:tmpl w:val="D5885BA4"/>
    <w:lvl w:ilvl="0">
      <w:start w:val="1"/>
      <w:numFmt w:val="decimal"/>
      <w:lvlText w:val="%1"/>
      <w:lvlJc w:val="left"/>
      <w:pPr>
        <w:ind w:left="570" w:hanging="570"/>
      </w:pPr>
      <w:rPr>
        <w:rFonts w:hint="default"/>
      </w:rPr>
    </w:lvl>
    <w:lvl w:ilvl="1">
      <w:start w:val="1"/>
      <w:numFmt w:val="decimal"/>
      <w:lvlText w:val="10.%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02775C"/>
    <w:multiLevelType w:val="hybridMultilevel"/>
    <w:tmpl w:val="C80CFBDC"/>
    <w:lvl w:ilvl="0" w:tplc="041B0017">
      <w:start w:val="1"/>
      <w:numFmt w:val="lowerLetter"/>
      <w:lvlText w:val="%1)"/>
      <w:lvlJc w:val="left"/>
      <w:pPr>
        <w:ind w:left="1003" w:hanging="360"/>
      </w:pPr>
    </w:lvl>
    <w:lvl w:ilvl="1" w:tplc="041B0019" w:tentative="1">
      <w:start w:val="1"/>
      <w:numFmt w:val="lowerLetter"/>
      <w:lvlText w:val="%2."/>
      <w:lvlJc w:val="left"/>
      <w:pPr>
        <w:ind w:left="1723" w:hanging="360"/>
      </w:pPr>
    </w:lvl>
    <w:lvl w:ilvl="2" w:tplc="041B001B">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9" w15:restartNumberingAfterBreak="0">
    <w:nsid w:val="08026D95"/>
    <w:multiLevelType w:val="hybridMultilevel"/>
    <w:tmpl w:val="7374B89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08641F40"/>
    <w:multiLevelType w:val="hybridMultilevel"/>
    <w:tmpl w:val="263A01F2"/>
    <w:lvl w:ilvl="0" w:tplc="E954CC9C">
      <w:start w:val="3"/>
      <w:numFmt w:val="decimal"/>
      <w:lvlText w:val="3.%1"/>
      <w:lvlJc w:val="left"/>
      <w:pPr>
        <w:ind w:left="1287" w:hanging="360"/>
      </w:pPr>
      <w:rPr>
        <w:rFonts w:hint="default"/>
        <w:b w:val="0"/>
        <w:strike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9041D98"/>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A190FB4"/>
    <w:multiLevelType w:val="multilevel"/>
    <w:tmpl w:val="EB76AB32"/>
    <w:lvl w:ilvl="0">
      <w:start w:val="20"/>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0E80027B"/>
    <w:multiLevelType w:val="multilevel"/>
    <w:tmpl w:val="A6DCDF8E"/>
    <w:styleLink w:val="tl6"/>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1E1078B"/>
    <w:multiLevelType w:val="multilevel"/>
    <w:tmpl w:val="9FF607BE"/>
    <w:styleLink w:val="tl7"/>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3C0C6D"/>
    <w:multiLevelType w:val="multilevel"/>
    <w:tmpl w:val="0354EC5A"/>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0"/>
        <w:szCs w:val="20"/>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6" w15:restartNumberingAfterBreak="0">
    <w:nsid w:val="14867EBE"/>
    <w:multiLevelType w:val="hybridMultilevel"/>
    <w:tmpl w:val="3D74E33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16171FAC"/>
    <w:multiLevelType w:val="hybridMultilevel"/>
    <w:tmpl w:val="81D08B32"/>
    <w:lvl w:ilvl="0" w:tplc="BE568B9C">
      <w:numFmt w:val="bullet"/>
      <w:lvlText w:val="-"/>
      <w:lvlJc w:val="left"/>
      <w:pPr>
        <w:ind w:left="1571" w:hanging="360"/>
      </w:pPr>
      <w:rPr>
        <w:rFonts w:ascii="Times New Roman" w:hAnsi="Times New Roman" w:cs="Times New Roman"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8" w15:restartNumberingAfterBreak="0">
    <w:nsid w:val="18023EB6"/>
    <w:multiLevelType w:val="hybridMultilevel"/>
    <w:tmpl w:val="90F817E6"/>
    <w:styleLink w:val="1111112"/>
    <w:lvl w:ilvl="0" w:tplc="AE2085A0">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5C0CB196">
      <w:numFmt w:val="bullet"/>
      <w:lvlText w:val="•"/>
      <w:lvlJc w:val="left"/>
      <w:pPr>
        <w:ind w:left="3506" w:hanging="495"/>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 w15:restartNumberingAfterBreak="0">
    <w:nsid w:val="18EF470E"/>
    <w:multiLevelType w:val="multilevel"/>
    <w:tmpl w:val="B7E8F640"/>
    <w:lvl w:ilvl="0">
      <w:start w:val="2"/>
      <w:numFmt w:val="decimal"/>
      <w:lvlText w:val="%1"/>
      <w:lvlJc w:val="left"/>
      <w:pPr>
        <w:ind w:left="644" w:hanging="360"/>
      </w:pPr>
      <w:rPr>
        <w:rFonts w:hint="default"/>
        <w:i w:val="0"/>
        <w:color w:val="auto"/>
      </w:rPr>
    </w:lvl>
    <w:lvl w:ilvl="1">
      <w:start w:val="1"/>
      <w:numFmt w:val="decimal"/>
      <w:lvlText w:val="%1.%2"/>
      <w:lvlJc w:val="left"/>
      <w:pPr>
        <w:ind w:left="644"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004" w:hanging="720"/>
      </w:pPr>
      <w:rPr>
        <w:rFonts w:hint="default"/>
        <w:color w:val="auto"/>
      </w:rPr>
    </w:lvl>
    <w:lvl w:ilvl="4">
      <w:start w:val="1"/>
      <w:numFmt w:val="decimal"/>
      <w:lvlText w:val="%1.%2.%3.%4.%5"/>
      <w:lvlJc w:val="left"/>
      <w:pPr>
        <w:ind w:left="1364" w:hanging="1080"/>
      </w:pPr>
      <w:rPr>
        <w:rFonts w:hint="default"/>
        <w:color w:val="auto"/>
      </w:rPr>
    </w:lvl>
    <w:lvl w:ilvl="5">
      <w:start w:val="1"/>
      <w:numFmt w:val="decimal"/>
      <w:lvlText w:val="%1.%2.%3.%4.%5.%6"/>
      <w:lvlJc w:val="left"/>
      <w:pPr>
        <w:ind w:left="1364" w:hanging="1080"/>
      </w:pPr>
      <w:rPr>
        <w:rFonts w:hint="default"/>
        <w:color w:val="auto"/>
      </w:rPr>
    </w:lvl>
    <w:lvl w:ilvl="6">
      <w:start w:val="1"/>
      <w:numFmt w:val="decimal"/>
      <w:lvlText w:val="%1.%2.%3.%4.%5.%6.%7"/>
      <w:lvlJc w:val="left"/>
      <w:pPr>
        <w:ind w:left="1724" w:hanging="1440"/>
      </w:pPr>
      <w:rPr>
        <w:rFonts w:hint="default"/>
        <w:color w:val="auto"/>
      </w:rPr>
    </w:lvl>
    <w:lvl w:ilvl="7">
      <w:start w:val="1"/>
      <w:numFmt w:val="decimal"/>
      <w:lvlText w:val="%1.%2.%3.%4.%5.%6.%7.%8"/>
      <w:lvlJc w:val="left"/>
      <w:pPr>
        <w:ind w:left="1724" w:hanging="1440"/>
      </w:pPr>
      <w:rPr>
        <w:rFonts w:hint="default"/>
        <w:color w:val="auto"/>
      </w:rPr>
    </w:lvl>
    <w:lvl w:ilvl="8">
      <w:start w:val="1"/>
      <w:numFmt w:val="decimal"/>
      <w:lvlText w:val="%1.%2.%3.%4.%5.%6.%7.%8.%9"/>
      <w:lvlJc w:val="left"/>
      <w:pPr>
        <w:ind w:left="2084" w:hanging="1800"/>
      </w:pPr>
      <w:rPr>
        <w:rFonts w:hint="default"/>
        <w:color w:val="auto"/>
      </w:rPr>
    </w:lvl>
  </w:abstractNum>
  <w:abstractNum w:abstractNumId="20" w15:restartNumberingAfterBreak="0">
    <w:nsid w:val="199B04FF"/>
    <w:multiLevelType w:val="multilevel"/>
    <w:tmpl w:val="960013C0"/>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1A4342A9"/>
    <w:multiLevelType w:val="multilevel"/>
    <w:tmpl w:val="A146732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A530D1D"/>
    <w:multiLevelType w:val="multilevel"/>
    <w:tmpl w:val="041B001F"/>
    <w:styleLink w:val="DPNumberingSlovakarticle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AF01F98"/>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1C7C0270"/>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1CED656C"/>
    <w:multiLevelType w:val="multilevel"/>
    <w:tmpl w:val="25E640F2"/>
    <w:lvl w:ilvl="0">
      <w:start w:val="16"/>
      <w:numFmt w:val="decimal"/>
      <w:lvlText w:val="%1"/>
      <w:lvlJc w:val="left"/>
      <w:pPr>
        <w:ind w:left="375" w:hanging="375"/>
      </w:pPr>
      <w:rPr>
        <w:rFonts w:hint="default"/>
        <w:b/>
      </w:rPr>
    </w:lvl>
    <w:lvl w:ilvl="1">
      <w:start w:val="9"/>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1D185E9A"/>
    <w:multiLevelType w:val="hybridMultilevel"/>
    <w:tmpl w:val="201C53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0225C0"/>
    <w:multiLevelType w:val="multilevel"/>
    <w:tmpl w:val="8DF6ACA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03C43EB"/>
    <w:multiLevelType w:val="multilevel"/>
    <w:tmpl w:val="B8423DB2"/>
    <w:lvl w:ilvl="0">
      <w:start w:val="24"/>
      <w:numFmt w:val="decimal"/>
      <w:lvlText w:val="%1"/>
      <w:lvlJc w:val="left"/>
      <w:pPr>
        <w:ind w:left="375" w:hanging="375"/>
      </w:pPr>
      <w:rPr>
        <w:rFonts w:hint="default"/>
      </w:rPr>
    </w:lvl>
    <w:lvl w:ilvl="1">
      <w:start w:val="2"/>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20E473B1"/>
    <w:multiLevelType w:val="hybridMultilevel"/>
    <w:tmpl w:val="3A10DDBA"/>
    <w:lvl w:ilvl="0" w:tplc="041B0001">
      <w:start w:val="1"/>
      <w:numFmt w:val="bullet"/>
      <w:lvlText w:val=""/>
      <w:lvlJc w:val="left"/>
      <w:pPr>
        <w:ind w:left="1101" w:hanging="360"/>
      </w:pPr>
      <w:rPr>
        <w:rFonts w:ascii="Symbol" w:hAnsi="Symbol" w:hint="default"/>
      </w:rPr>
    </w:lvl>
    <w:lvl w:ilvl="1" w:tplc="887467C6">
      <w:start w:val="1"/>
      <w:numFmt w:val="bullet"/>
      <w:lvlText w:val="-"/>
      <w:lvlJc w:val="left"/>
      <w:pPr>
        <w:ind w:left="1821" w:hanging="360"/>
      </w:pPr>
      <w:rPr>
        <w:rFonts w:ascii="Courier New" w:hAnsi="Courier New" w:hint="default"/>
      </w:rPr>
    </w:lvl>
    <w:lvl w:ilvl="2" w:tplc="041B0005" w:tentative="1">
      <w:start w:val="1"/>
      <w:numFmt w:val="bullet"/>
      <w:lvlText w:val=""/>
      <w:lvlJc w:val="left"/>
      <w:pPr>
        <w:ind w:left="2541" w:hanging="360"/>
      </w:pPr>
      <w:rPr>
        <w:rFonts w:ascii="Wingdings" w:hAnsi="Wingdings" w:hint="default"/>
      </w:rPr>
    </w:lvl>
    <w:lvl w:ilvl="3" w:tplc="041B0001" w:tentative="1">
      <w:start w:val="1"/>
      <w:numFmt w:val="bullet"/>
      <w:lvlText w:val=""/>
      <w:lvlJc w:val="left"/>
      <w:pPr>
        <w:ind w:left="3261" w:hanging="360"/>
      </w:pPr>
      <w:rPr>
        <w:rFonts w:ascii="Symbol" w:hAnsi="Symbol" w:hint="default"/>
      </w:rPr>
    </w:lvl>
    <w:lvl w:ilvl="4" w:tplc="041B0003" w:tentative="1">
      <w:start w:val="1"/>
      <w:numFmt w:val="bullet"/>
      <w:lvlText w:val="o"/>
      <w:lvlJc w:val="left"/>
      <w:pPr>
        <w:ind w:left="3981" w:hanging="360"/>
      </w:pPr>
      <w:rPr>
        <w:rFonts w:ascii="Courier New" w:hAnsi="Courier New" w:cs="Courier New" w:hint="default"/>
      </w:rPr>
    </w:lvl>
    <w:lvl w:ilvl="5" w:tplc="041B0005" w:tentative="1">
      <w:start w:val="1"/>
      <w:numFmt w:val="bullet"/>
      <w:lvlText w:val=""/>
      <w:lvlJc w:val="left"/>
      <w:pPr>
        <w:ind w:left="4701" w:hanging="360"/>
      </w:pPr>
      <w:rPr>
        <w:rFonts w:ascii="Wingdings" w:hAnsi="Wingdings" w:hint="default"/>
      </w:rPr>
    </w:lvl>
    <w:lvl w:ilvl="6" w:tplc="041B0001" w:tentative="1">
      <w:start w:val="1"/>
      <w:numFmt w:val="bullet"/>
      <w:lvlText w:val=""/>
      <w:lvlJc w:val="left"/>
      <w:pPr>
        <w:ind w:left="5421" w:hanging="360"/>
      </w:pPr>
      <w:rPr>
        <w:rFonts w:ascii="Symbol" w:hAnsi="Symbol" w:hint="default"/>
      </w:rPr>
    </w:lvl>
    <w:lvl w:ilvl="7" w:tplc="041B0003" w:tentative="1">
      <w:start w:val="1"/>
      <w:numFmt w:val="bullet"/>
      <w:lvlText w:val="o"/>
      <w:lvlJc w:val="left"/>
      <w:pPr>
        <w:ind w:left="6141" w:hanging="360"/>
      </w:pPr>
      <w:rPr>
        <w:rFonts w:ascii="Courier New" w:hAnsi="Courier New" w:cs="Courier New" w:hint="default"/>
      </w:rPr>
    </w:lvl>
    <w:lvl w:ilvl="8" w:tplc="041B0005" w:tentative="1">
      <w:start w:val="1"/>
      <w:numFmt w:val="bullet"/>
      <w:lvlText w:val=""/>
      <w:lvlJc w:val="left"/>
      <w:pPr>
        <w:ind w:left="6861" w:hanging="360"/>
      </w:pPr>
      <w:rPr>
        <w:rFonts w:ascii="Wingdings" w:hAnsi="Wingdings" w:hint="default"/>
      </w:rPr>
    </w:lvl>
  </w:abstractNum>
  <w:abstractNum w:abstractNumId="33" w15:restartNumberingAfterBreak="0">
    <w:nsid w:val="21305ECC"/>
    <w:multiLevelType w:val="multilevel"/>
    <w:tmpl w:val="5CDE1FB8"/>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34" w15:restartNumberingAfterBreak="0">
    <w:nsid w:val="224316B8"/>
    <w:multiLevelType w:val="multilevel"/>
    <w:tmpl w:val="0E90092C"/>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5" w15:restartNumberingAfterBreak="0">
    <w:nsid w:val="22681CB5"/>
    <w:multiLevelType w:val="multilevel"/>
    <w:tmpl w:val="CCBA83EC"/>
    <w:lvl w:ilvl="0">
      <w:start w:val="1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22AD0598"/>
    <w:multiLevelType w:val="multilevel"/>
    <w:tmpl w:val="2C2CFCA8"/>
    <w:lvl w:ilvl="0">
      <w:start w:val="2"/>
      <w:numFmt w:val="decimal"/>
      <w:lvlText w:val="%1"/>
      <w:lvlJc w:val="left"/>
      <w:pPr>
        <w:ind w:left="644" w:hanging="360"/>
      </w:pPr>
      <w:rPr>
        <w:rFonts w:hint="default"/>
        <w:i w:val="0"/>
        <w:color w:val="auto"/>
      </w:rPr>
    </w:lvl>
    <w:lvl w:ilvl="1">
      <w:start w:val="4"/>
      <w:numFmt w:val="decimal"/>
      <w:lvlText w:val="%1.%2"/>
      <w:lvlJc w:val="left"/>
      <w:pPr>
        <w:ind w:left="644"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004" w:hanging="720"/>
      </w:pPr>
      <w:rPr>
        <w:rFonts w:hint="default"/>
        <w:color w:val="auto"/>
      </w:rPr>
    </w:lvl>
    <w:lvl w:ilvl="4">
      <w:start w:val="1"/>
      <w:numFmt w:val="decimal"/>
      <w:lvlText w:val="%1.%2.%3.%4.%5"/>
      <w:lvlJc w:val="left"/>
      <w:pPr>
        <w:ind w:left="1364" w:hanging="1080"/>
      </w:pPr>
      <w:rPr>
        <w:rFonts w:hint="default"/>
        <w:color w:val="auto"/>
      </w:rPr>
    </w:lvl>
    <w:lvl w:ilvl="5">
      <w:start w:val="1"/>
      <w:numFmt w:val="decimal"/>
      <w:lvlText w:val="%1.%2.%3.%4.%5.%6"/>
      <w:lvlJc w:val="left"/>
      <w:pPr>
        <w:ind w:left="1364" w:hanging="1080"/>
      </w:pPr>
      <w:rPr>
        <w:rFonts w:hint="default"/>
        <w:color w:val="auto"/>
      </w:rPr>
    </w:lvl>
    <w:lvl w:ilvl="6">
      <w:start w:val="1"/>
      <w:numFmt w:val="decimal"/>
      <w:lvlText w:val="%1.%2.%3.%4.%5.%6.%7"/>
      <w:lvlJc w:val="left"/>
      <w:pPr>
        <w:ind w:left="1724" w:hanging="1440"/>
      </w:pPr>
      <w:rPr>
        <w:rFonts w:hint="default"/>
        <w:color w:val="auto"/>
      </w:rPr>
    </w:lvl>
    <w:lvl w:ilvl="7">
      <w:start w:val="1"/>
      <w:numFmt w:val="decimal"/>
      <w:lvlText w:val="%1.%2.%3.%4.%5.%6.%7.%8"/>
      <w:lvlJc w:val="left"/>
      <w:pPr>
        <w:ind w:left="1724" w:hanging="1440"/>
      </w:pPr>
      <w:rPr>
        <w:rFonts w:hint="default"/>
        <w:color w:val="auto"/>
      </w:rPr>
    </w:lvl>
    <w:lvl w:ilvl="8">
      <w:start w:val="1"/>
      <w:numFmt w:val="decimal"/>
      <w:lvlText w:val="%1.%2.%3.%4.%5.%6.%7.%8.%9"/>
      <w:lvlJc w:val="left"/>
      <w:pPr>
        <w:ind w:left="2084" w:hanging="1800"/>
      </w:pPr>
      <w:rPr>
        <w:rFonts w:hint="default"/>
        <w:color w:val="auto"/>
      </w:rPr>
    </w:lvl>
  </w:abstractNum>
  <w:abstractNum w:abstractNumId="37" w15:restartNumberingAfterBreak="0">
    <w:nsid w:val="239263A8"/>
    <w:multiLevelType w:val="multilevel"/>
    <w:tmpl w:val="C9E03CD8"/>
    <w:styleLink w:val="Style42"/>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8" w15:restartNumberingAfterBreak="0">
    <w:nsid w:val="247A1100"/>
    <w:multiLevelType w:val="hybridMultilevel"/>
    <w:tmpl w:val="9C62C72C"/>
    <w:lvl w:ilvl="0" w:tplc="8F901CAE">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9"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41"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2" w15:restartNumberingAfterBreak="0">
    <w:nsid w:val="29DF149B"/>
    <w:multiLevelType w:val="multilevel"/>
    <w:tmpl w:val="37CCF2C2"/>
    <w:styleLink w:val="tl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A8E4B5F"/>
    <w:multiLevelType w:val="multilevel"/>
    <w:tmpl w:val="0ACA345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2C36476B"/>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5" w15:restartNumberingAfterBreak="0">
    <w:nsid w:val="2EC86902"/>
    <w:multiLevelType w:val="multilevel"/>
    <w:tmpl w:val="4BB2648A"/>
    <w:lvl w:ilvl="0">
      <w:start w:val="27"/>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2FCD753B"/>
    <w:multiLevelType w:val="multilevel"/>
    <w:tmpl w:val="07E8BBBA"/>
    <w:lvl w:ilvl="0">
      <w:start w:val="31"/>
      <w:numFmt w:val="decimal"/>
      <w:lvlText w:val="%1"/>
      <w:lvlJc w:val="left"/>
      <w:pPr>
        <w:ind w:left="720" w:hanging="360"/>
      </w:pPr>
    </w:lvl>
    <w:lvl w:ilvl="1">
      <w:start w:val="1"/>
      <w:numFmt w:val="decimal"/>
      <w:isLgl/>
      <w:lvlText w:val="%1.%2"/>
      <w:lvlJc w:val="left"/>
      <w:pPr>
        <w:ind w:left="928" w:hanging="360"/>
      </w:pPr>
      <w:rPr>
        <w:rFonts w:eastAsia="Calibri"/>
      </w:rPr>
    </w:lvl>
    <w:lvl w:ilvl="2">
      <w:start w:val="1"/>
      <w:numFmt w:val="decimal"/>
      <w:isLgl/>
      <w:lvlText w:val="%1.%2.%3"/>
      <w:lvlJc w:val="left"/>
      <w:pPr>
        <w:ind w:left="1496" w:hanging="720"/>
      </w:pPr>
      <w:rPr>
        <w:rFonts w:eastAsia="Calibri"/>
      </w:rPr>
    </w:lvl>
    <w:lvl w:ilvl="3">
      <w:start w:val="1"/>
      <w:numFmt w:val="decimal"/>
      <w:isLgl/>
      <w:lvlText w:val="%1.%2.%3.%4"/>
      <w:lvlJc w:val="left"/>
      <w:pPr>
        <w:ind w:left="1704" w:hanging="720"/>
      </w:pPr>
      <w:rPr>
        <w:rFonts w:eastAsia="Calibri"/>
      </w:rPr>
    </w:lvl>
    <w:lvl w:ilvl="4">
      <w:start w:val="1"/>
      <w:numFmt w:val="decimal"/>
      <w:isLgl/>
      <w:lvlText w:val="%1.%2.%3.%4.%5"/>
      <w:lvlJc w:val="left"/>
      <w:pPr>
        <w:ind w:left="1912" w:hanging="720"/>
      </w:pPr>
      <w:rPr>
        <w:rFonts w:eastAsia="Calibri"/>
      </w:rPr>
    </w:lvl>
    <w:lvl w:ilvl="5">
      <w:start w:val="1"/>
      <w:numFmt w:val="decimal"/>
      <w:isLgl/>
      <w:lvlText w:val="%1.%2.%3.%4.%5.%6"/>
      <w:lvlJc w:val="left"/>
      <w:pPr>
        <w:ind w:left="2480" w:hanging="1080"/>
      </w:pPr>
      <w:rPr>
        <w:rFonts w:eastAsia="Calibri"/>
      </w:rPr>
    </w:lvl>
    <w:lvl w:ilvl="6">
      <w:start w:val="1"/>
      <w:numFmt w:val="decimal"/>
      <w:isLgl/>
      <w:lvlText w:val="%1.%2.%3.%4.%5.%6.%7"/>
      <w:lvlJc w:val="left"/>
      <w:pPr>
        <w:ind w:left="2688" w:hanging="1080"/>
      </w:pPr>
      <w:rPr>
        <w:rFonts w:eastAsia="Calibri"/>
      </w:rPr>
    </w:lvl>
    <w:lvl w:ilvl="7">
      <w:start w:val="1"/>
      <w:numFmt w:val="decimal"/>
      <w:isLgl/>
      <w:lvlText w:val="%1.%2.%3.%4.%5.%6.%7.%8"/>
      <w:lvlJc w:val="left"/>
      <w:pPr>
        <w:ind w:left="3256" w:hanging="1440"/>
      </w:pPr>
      <w:rPr>
        <w:rFonts w:eastAsia="Calibri"/>
      </w:rPr>
    </w:lvl>
    <w:lvl w:ilvl="8">
      <w:start w:val="1"/>
      <w:numFmt w:val="decimal"/>
      <w:isLgl/>
      <w:lvlText w:val="%1.%2.%3.%4.%5.%6.%7.%8.%9"/>
      <w:lvlJc w:val="left"/>
      <w:pPr>
        <w:ind w:left="3464" w:hanging="1440"/>
      </w:pPr>
      <w:rPr>
        <w:rFonts w:eastAsia="Calibri"/>
      </w:rPr>
    </w:lvl>
  </w:abstractNum>
  <w:abstractNum w:abstractNumId="47" w15:restartNumberingAfterBreak="0">
    <w:nsid w:val="30602055"/>
    <w:multiLevelType w:val="multilevel"/>
    <w:tmpl w:val="4A8C45BE"/>
    <w:lvl w:ilvl="0">
      <w:start w:val="17"/>
      <w:numFmt w:val="decimal"/>
      <w:lvlText w:val="%1"/>
      <w:lvlJc w:val="left"/>
      <w:pPr>
        <w:ind w:left="540" w:hanging="540"/>
      </w:pPr>
      <w:rPr>
        <w:rFonts w:hint="default"/>
      </w:rPr>
    </w:lvl>
    <w:lvl w:ilvl="1">
      <w:start w:val="1"/>
      <w:numFmt w:val="decimal"/>
      <w:lvlText w:val="%1.%2"/>
      <w:lvlJc w:val="left"/>
      <w:pPr>
        <w:ind w:left="682" w:hanging="540"/>
      </w:pPr>
      <w:rPr>
        <w:rFonts w:ascii="Arial" w:hAnsi="Arial" w:cs="Arial" w:hint="default"/>
        <w:b w:val="0"/>
        <w:color w:val="auto"/>
        <w:sz w:val="20"/>
        <w:szCs w:val="20"/>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15:restartNumberingAfterBreak="0">
    <w:nsid w:val="321D4209"/>
    <w:multiLevelType w:val="multilevel"/>
    <w:tmpl w:val="26F255C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3E10960"/>
    <w:multiLevelType w:val="multilevel"/>
    <w:tmpl w:val="EFAA085A"/>
    <w:lvl w:ilvl="0">
      <w:start w:val="8"/>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0" w15:restartNumberingAfterBreak="0">
    <w:nsid w:val="34A3131E"/>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D45F57"/>
    <w:multiLevelType w:val="hybridMultilevel"/>
    <w:tmpl w:val="AE687AA8"/>
    <w:lvl w:ilvl="0" w:tplc="BE568B9C">
      <w:numFmt w:val="bullet"/>
      <w:lvlText w:val="-"/>
      <w:lvlJc w:val="left"/>
      <w:pPr>
        <w:ind w:left="1571" w:hanging="360"/>
      </w:pPr>
      <w:rPr>
        <w:rFonts w:ascii="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2" w15:restartNumberingAfterBreak="0">
    <w:nsid w:val="353D3245"/>
    <w:multiLevelType w:val="multilevel"/>
    <w:tmpl w:val="A71EABC6"/>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5497A8C"/>
    <w:multiLevelType w:val="multilevel"/>
    <w:tmpl w:val="FA042790"/>
    <w:styleLink w:val="HBHOdrkovseznam"/>
    <w:lvl w:ilvl="0">
      <w:start w:val="1"/>
      <w:numFmt w:val="decimal"/>
      <w:lvlText w:val="8.%1"/>
      <w:lvlJc w:val="left"/>
      <w:pPr>
        <w:ind w:left="1353" w:hanging="360"/>
      </w:pPr>
      <w:rPr>
        <w:rFonts w:hint="default"/>
        <w:color w:val="1E3273"/>
      </w:rPr>
    </w:lvl>
    <w:lvl w:ilvl="1">
      <w:start w:val="1"/>
      <w:numFmt w:val="bullet"/>
      <w:lvlText w:val=""/>
      <w:lvlJc w:val="left"/>
      <w:pPr>
        <w:ind w:left="720" w:hanging="360"/>
      </w:pPr>
      <w:rPr>
        <w:rFonts w:ascii="Wingdings" w:hAnsi="Wingdings" w:hint="default"/>
        <w:color w:val="1E3273"/>
      </w:rPr>
    </w:lvl>
    <w:lvl w:ilvl="2">
      <w:start w:val="1"/>
      <w:numFmt w:val="bullet"/>
      <w:lvlText w:val=""/>
      <w:lvlJc w:val="left"/>
      <w:pPr>
        <w:ind w:left="1080" w:hanging="360"/>
      </w:pPr>
      <w:rPr>
        <w:rFonts w:ascii="Wingdings" w:hAnsi="Wingdings" w:hint="default"/>
        <w:color w:val="1E3273"/>
      </w:rPr>
    </w:lvl>
    <w:lvl w:ilvl="3">
      <w:start w:val="1"/>
      <w:numFmt w:val="bullet"/>
      <w:lvlText w:val=""/>
      <w:lvlJc w:val="left"/>
      <w:pPr>
        <w:ind w:left="1440" w:hanging="360"/>
      </w:pPr>
      <w:rPr>
        <w:rFonts w:ascii="Wingdings" w:hAnsi="Wingdings" w:hint="default"/>
        <w:color w:val="1E3273"/>
      </w:rPr>
    </w:lvl>
    <w:lvl w:ilvl="4">
      <w:start w:val="1"/>
      <w:numFmt w:val="bullet"/>
      <w:lvlText w:val=""/>
      <w:lvlJc w:val="left"/>
      <w:pPr>
        <w:ind w:left="1800" w:hanging="360"/>
      </w:pPr>
      <w:rPr>
        <w:rFonts w:ascii="Wingdings" w:hAnsi="Wingdings" w:hint="default"/>
        <w:color w:val="1E3273"/>
      </w:r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4" w15:restartNumberingAfterBreak="0">
    <w:nsid w:val="35B52256"/>
    <w:multiLevelType w:val="hybridMultilevel"/>
    <w:tmpl w:val="C59EBB38"/>
    <w:lvl w:ilvl="0" w:tplc="05922AE2">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62D20F5"/>
    <w:multiLevelType w:val="multilevel"/>
    <w:tmpl w:val="52C008CE"/>
    <w:lvl w:ilvl="0">
      <w:start w:val="28"/>
      <w:numFmt w:val="decimal"/>
      <w:lvlText w:val="%1"/>
      <w:lvlJc w:val="left"/>
      <w:pPr>
        <w:ind w:left="384" w:hanging="384"/>
      </w:pPr>
      <w:rPr>
        <w:rFonts w:hint="default"/>
      </w:rPr>
    </w:lvl>
    <w:lvl w:ilvl="1">
      <w:start w:val="1"/>
      <w:numFmt w:val="decimal"/>
      <w:lvlText w:val="%1.%2"/>
      <w:lvlJc w:val="left"/>
      <w:pPr>
        <w:ind w:left="336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6" w15:restartNumberingAfterBreak="0">
    <w:nsid w:val="3A800F8D"/>
    <w:multiLevelType w:val="hybridMultilevel"/>
    <w:tmpl w:val="3822D0F0"/>
    <w:lvl w:ilvl="0" w:tplc="A8ECF5C2">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3AAE66A6"/>
    <w:multiLevelType w:val="multilevel"/>
    <w:tmpl w:val="1294273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6.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B9D42B2"/>
    <w:multiLevelType w:val="multilevel"/>
    <w:tmpl w:val="1514122C"/>
    <w:lvl w:ilvl="0">
      <w:start w:val="3"/>
      <w:numFmt w:val="decimal"/>
      <w:pStyle w:val="Nadpis3"/>
      <w:lvlText w:val="%1"/>
      <w:lvlJc w:val="left"/>
      <w:pPr>
        <w:ind w:left="5889"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2771"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BD35405"/>
    <w:multiLevelType w:val="hybridMultilevel"/>
    <w:tmpl w:val="CC485F0A"/>
    <w:lvl w:ilvl="0" w:tplc="C6123CC6">
      <w:numFmt w:val="bullet"/>
      <w:lvlText w:val="-"/>
      <w:lvlJc w:val="left"/>
      <w:pPr>
        <w:ind w:left="720" w:hanging="360"/>
      </w:pPr>
      <w:rPr>
        <w:rFonts w:ascii="Arial" w:eastAsia="Calibri" w:hAnsi="Arial" w:cs="Arial"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EDA01B7"/>
    <w:multiLevelType w:val="multilevel"/>
    <w:tmpl w:val="391072E4"/>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F5E2E10"/>
    <w:multiLevelType w:val="hybridMultilevel"/>
    <w:tmpl w:val="9B4C5D86"/>
    <w:lvl w:ilvl="0" w:tplc="CABAECFE">
      <w:start w:val="1"/>
      <w:numFmt w:val="lowerLetter"/>
      <w:lvlText w:val="%1)"/>
      <w:lvlJc w:val="left"/>
      <w:pPr>
        <w:ind w:left="720" w:hanging="360"/>
      </w:pPr>
    </w:lvl>
    <w:lvl w:ilvl="1" w:tplc="52B435A6" w:tentative="1">
      <w:start w:val="1"/>
      <w:numFmt w:val="lowerLetter"/>
      <w:lvlText w:val="%2."/>
      <w:lvlJc w:val="left"/>
      <w:pPr>
        <w:ind w:left="1440" w:hanging="360"/>
      </w:pPr>
    </w:lvl>
    <w:lvl w:ilvl="2" w:tplc="79FC2220" w:tentative="1">
      <w:start w:val="1"/>
      <w:numFmt w:val="lowerRoman"/>
      <w:lvlText w:val="%3."/>
      <w:lvlJc w:val="right"/>
      <w:pPr>
        <w:ind w:left="2160" w:hanging="180"/>
      </w:pPr>
    </w:lvl>
    <w:lvl w:ilvl="3" w:tplc="9AFA0702" w:tentative="1">
      <w:start w:val="1"/>
      <w:numFmt w:val="decimal"/>
      <w:lvlText w:val="%4."/>
      <w:lvlJc w:val="left"/>
      <w:pPr>
        <w:ind w:left="2880" w:hanging="360"/>
      </w:pPr>
    </w:lvl>
    <w:lvl w:ilvl="4" w:tplc="59A4693A" w:tentative="1">
      <w:start w:val="1"/>
      <w:numFmt w:val="lowerLetter"/>
      <w:lvlText w:val="%5."/>
      <w:lvlJc w:val="left"/>
      <w:pPr>
        <w:ind w:left="3600" w:hanging="360"/>
      </w:pPr>
    </w:lvl>
    <w:lvl w:ilvl="5" w:tplc="59102586" w:tentative="1">
      <w:start w:val="1"/>
      <w:numFmt w:val="lowerRoman"/>
      <w:lvlText w:val="%6."/>
      <w:lvlJc w:val="right"/>
      <w:pPr>
        <w:ind w:left="4320" w:hanging="180"/>
      </w:pPr>
    </w:lvl>
    <w:lvl w:ilvl="6" w:tplc="0CFA5090" w:tentative="1">
      <w:start w:val="1"/>
      <w:numFmt w:val="decimal"/>
      <w:lvlText w:val="%7."/>
      <w:lvlJc w:val="left"/>
      <w:pPr>
        <w:ind w:left="5040" w:hanging="360"/>
      </w:pPr>
    </w:lvl>
    <w:lvl w:ilvl="7" w:tplc="F5CAE592" w:tentative="1">
      <w:start w:val="1"/>
      <w:numFmt w:val="lowerLetter"/>
      <w:lvlText w:val="%8."/>
      <w:lvlJc w:val="left"/>
      <w:pPr>
        <w:ind w:left="5760" w:hanging="360"/>
      </w:pPr>
    </w:lvl>
    <w:lvl w:ilvl="8" w:tplc="CD54CC2C" w:tentative="1">
      <w:start w:val="1"/>
      <w:numFmt w:val="lowerRoman"/>
      <w:lvlText w:val="%9."/>
      <w:lvlJc w:val="right"/>
      <w:pPr>
        <w:ind w:left="6480" w:hanging="180"/>
      </w:pPr>
    </w:lvl>
  </w:abstractNum>
  <w:abstractNum w:abstractNumId="62" w15:restartNumberingAfterBreak="0">
    <w:nsid w:val="410D41AE"/>
    <w:multiLevelType w:val="hybridMultilevel"/>
    <w:tmpl w:val="6CF6A296"/>
    <w:lvl w:ilvl="0" w:tplc="041B0001">
      <w:start w:val="1"/>
      <w:numFmt w:val="bullet"/>
      <w:lvlText w:val=""/>
      <w:lvlJc w:val="left"/>
      <w:pPr>
        <w:ind w:left="1003" w:hanging="360"/>
      </w:pPr>
      <w:rPr>
        <w:rFonts w:ascii="Symbol" w:hAnsi="Symbol" w:hint="default"/>
      </w:rPr>
    </w:lvl>
    <w:lvl w:ilvl="1" w:tplc="041B0019" w:tentative="1">
      <w:start w:val="1"/>
      <w:numFmt w:val="lowerLetter"/>
      <w:lvlText w:val="%2."/>
      <w:lvlJc w:val="left"/>
      <w:pPr>
        <w:ind w:left="1723" w:hanging="360"/>
      </w:pPr>
    </w:lvl>
    <w:lvl w:ilvl="2" w:tplc="041B001B">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63" w15:restartNumberingAfterBreak="0">
    <w:nsid w:val="41A9293E"/>
    <w:multiLevelType w:val="multilevel"/>
    <w:tmpl w:val="A6FA6566"/>
    <w:lvl w:ilvl="0">
      <w:start w:val="14"/>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4" w15:restartNumberingAfterBreak="0">
    <w:nsid w:val="426026FC"/>
    <w:multiLevelType w:val="hybridMultilevel"/>
    <w:tmpl w:val="1326E19A"/>
    <w:lvl w:ilvl="0" w:tplc="F54E548C">
      <w:start w:val="1"/>
      <w:numFmt w:val="bullet"/>
      <w:lvlText w:val="-"/>
      <w:lvlJc w:val="left"/>
      <w:pPr>
        <w:ind w:left="1494" w:hanging="360"/>
      </w:pPr>
      <w:rPr>
        <w:rFonts w:ascii="Arial" w:eastAsia="Times New Roman"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65" w15:restartNumberingAfterBreak="0">
    <w:nsid w:val="448F6FFF"/>
    <w:multiLevelType w:val="singleLevel"/>
    <w:tmpl w:val="D1C64D4A"/>
    <w:styleLink w:val="tl12"/>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6" w15:restartNumberingAfterBreak="0">
    <w:nsid w:val="44F11003"/>
    <w:multiLevelType w:val="hybridMultilevel"/>
    <w:tmpl w:val="6E46DDB0"/>
    <w:lvl w:ilvl="0" w:tplc="1D12848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7" w15:restartNumberingAfterBreak="0">
    <w:nsid w:val="450B72B1"/>
    <w:multiLevelType w:val="multilevel"/>
    <w:tmpl w:val="18165782"/>
    <w:lvl w:ilvl="0">
      <w:start w:val="10"/>
      <w:numFmt w:val="decimal"/>
      <w:lvlText w:val="%1"/>
      <w:lvlJc w:val="left"/>
      <w:pPr>
        <w:ind w:left="720" w:hanging="360"/>
      </w:pPr>
      <w:rPr>
        <w:rFonts w:hint="default"/>
      </w:rPr>
    </w:lvl>
    <w:lvl w:ilvl="1">
      <w:start w:val="3"/>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8" w15:restartNumberingAfterBreak="0">
    <w:nsid w:val="45F46518"/>
    <w:multiLevelType w:val="multilevel"/>
    <w:tmpl w:val="FFCE348C"/>
    <w:lvl w:ilvl="0">
      <w:start w:val="18"/>
      <w:numFmt w:val="decimal"/>
      <w:lvlText w:val="%1"/>
      <w:lvlJc w:val="left"/>
      <w:pPr>
        <w:ind w:left="375" w:hanging="375"/>
      </w:pPr>
      <w:rPr>
        <w:rFonts w:hint="default"/>
      </w:rPr>
    </w:lvl>
    <w:lvl w:ilvl="1">
      <w:start w:val="2"/>
      <w:numFmt w:val="decimal"/>
      <w:lvlText w:val="%1.%2"/>
      <w:lvlJc w:val="left"/>
      <w:pPr>
        <w:ind w:left="517" w:hanging="375"/>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9" w15:restartNumberingAfterBreak="0">
    <w:nsid w:val="473A4C61"/>
    <w:multiLevelType w:val="multilevel"/>
    <w:tmpl w:val="CD90A60E"/>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70"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48C440BE"/>
    <w:multiLevelType w:val="multilevel"/>
    <w:tmpl w:val="C870F718"/>
    <w:styleLink w:val="Style12"/>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73" w15:restartNumberingAfterBreak="0">
    <w:nsid w:val="4A304F6F"/>
    <w:multiLevelType w:val="multilevel"/>
    <w:tmpl w:val="019AE37E"/>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74" w15:restartNumberingAfterBreak="0">
    <w:nsid w:val="4E7C2D20"/>
    <w:multiLevelType w:val="multilevel"/>
    <w:tmpl w:val="16C4C22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8.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4F54162E"/>
    <w:multiLevelType w:val="hybridMultilevel"/>
    <w:tmpl w:val="495A69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68C0958"/>
    <w:multiLevelType w:val="multilevel"/>
    <w:tmpl w:val="C9E03CD8"/>
    <w:styleLink w:val="Style3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8" w15:restartNumberingAfterBreak="0">
    <w:nsid w:val="57314A17"/>
    <w:multiLevelType w:val="multilevel"/>
    <w:tmpl w:val="ED849126"/>
    <w:lvl w:ilvl="0">
      <w:start w:val="7"/>
      <w:numFmt w:val="decimal"/>
      <w:lvlText w:val="%1"/>
      <w:lvlJc w:val="left"/>
      <w:pPr>
        <w:ind w:left="644" w:hanging="360"/>
      </w:pPr>
      <w:rPr>
        <w:rFonts w:hint="default"/>
      </w:rPr>
    </w:lvl>
    <w:lvl w:ilvl="1">
      <w:start w:val="2"/>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5810380E"/>
    <w:multiLevelType w:val="multilevel"/>
    <w:tmpl w:val="774288DA"/>
    <w:lvl w:ilvl="0">
      <w:start w:val="17"/>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0"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A972183"/>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D943156"/>
    <w:multiLevelType w:val="multilevel"/>
    <w:tmpl w:val="EC3EBF84"/>
    <w:lvl w:ilvl="0">
      <w:start w:val="29"/>
      <w:numFmt w:val="decimal"/>
      <w:lvlText w:val="%1"/>
      <w:lvlJc w:val="left"/>
      <w:pPr>
        <w:ind w:left="480" w:hanging="480"/>
      </w:pPr>
      <w:rPr>
        <w:rFonts w:hint="default"/>
      </w:rPr>
    </w:lvl>
    <w:lvl w:ilvl="1">
      <w:start w:val="12"/>
      <w:numFmt w:val="decimal"/>
      <w:lvlText w:val="%1.%2"/>
      <w:lvlJc w:val="left"/>
      <w:pPr>
        <w:ind w:left="622" w:hanging="480"/>
      </w:pPr>
      <w:rPr>
        <w:rFonts w:ascii="Arial" w:hAnsi="Arial" w:cs="Arial" w:hint="default"/>
        <w:b w:val="0"/>
        <w:color w:val="auto"/>
      </w:rPr>
    </w:lvl>
    <w:lvl w:ilvl="2">
      <w:start w:val="1"/>
      <w:numFmt w:val="decimal"/>
      <w:lvlText w:val="%1.%2.%3"/>
      <w:lvlJc w:val="left"/>
      <w:pPr>
        <w:ind w:left="3562" w:hanging="720"/>
      </w:pPr>
      <w:rPr>
        <w:rFonts w:hint="default"/>
      </w:rPr>
    </w:lvl>
    <w:lvl w:ilvl="3">
      <w:start w:val="1"/>
      <w:numFmt w:val="decimal"/>
      <w:lvlText w:val="%1.%2.%3.%4"/>
      <w:lvlJc w:val="left"/>
      <w:pPr>
        <w:ind w:left="4983" w:hanging="720"/>
      </w:pPr>
      <w:rPr>
        <w:rFonts w:hint="default"/>
      </w:rPr>
    </w:lvl>
    <w:lvl w:ilvl="4">
      <w:start w:val="1"/>
      <w:numFmt w:val="decimal"/>
      <w:lvlText w:val="%1.%2.%3.%4.%5"/>
      <w:lvlJc w:val="left"/>
      <w:pPr>
        <w:ind w:left="6764" w:hanging="1080"/>
      </w:pPr>
      <w:rPr>
        <w:rFonts w:hint="default"/>
      </w:rPr>
    </w:lvl>
    <w:lvl w:ilvl="5">
      <w:start w:val="1"/>
      <w:numFmt w:val="decimal"/>
      <w:lvlText w:val="%1.%2.%3.%4.%5.%6"/>
      <w:lvlJc w:val="left"/>
      <w:pPr>
        <w:ind w:left="8185" w:hanging="1080"/>
      </w:pPr>
      <w:rPr>
        <w:rFonts w:hint="default"/>
      </w:rPr>
    </w:lvl>
    <w:lvl w:ilvl="6">
      <w:start w:val="1"/>
      <w:numFmt w:val="decimal"/>
      <w:lvlText w:val="%1.%2.%3.%4.%5.%6.%7"/>
      <w:lvlJc w:val="left"/>
      <w:pPr>
        <w:ind w:left="9966" w:hanging="1440"/>
      </w:pPr>
      <w:rPr>
        <w:rFonts w:hint="default"/>
      </w:rPr>
    </w:lvl>
    <w:lvl w:ilvl="7">
      <w:start w:val="1"/>
      <w:numFmt w:val="decimal"/>
      <w:lvlText w:val="%1.%2.%3.%4.%5.%6.%7.%8"/>
      <w:lvlJc w:val="left"/>
      <w:pPr>
        <w:ind w:left="11387" w:hanging="1440"/>
      </w:pPr>
      <w:rPr>
        <w:rFonts w:hint="default"/>
      </w:rPr>
    </w:lvl>
    <w:lvl w:ilvl="8">
      <w:start w:val="1"/>
      <w:numFmt w:val="decimal"/>
      <w:lvlText w:val="%1.%2.%3.%4.%5.%6.%7.%8.%9"/>
      <w:lvlJc w:val="left"/>
      <w:pPr>
        <w:ind w:left="13168" w:hanging="1800"/>
      </w:pPr>
      <w:rPr>
        <w:rFonts w:hint="default"/>
      </w:rPr>
    </w:lvl>
  </w:abstractNum>
  <w:abstractNum w:abstractNumId="83" w15:restartNumberingAfterBreak="0">
    <w:nsid w:val="5E081637"/>
    <w:multiLevelType w:val="multilevel"/>
    <w:tmpl w:val="7C261DB8"/>
    <w:styleLink w:val="tl21"/>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0AB4EFA"/>
    <w:multiLevelType w:val="multilevel"/>
    <w:tmpl w:val="37EA61C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430"/>
        </w:tabs>
        <w:ind w:left="143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1704A0F"/>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25C3B06"/>
    <w:multiLevelType w:val="hybridMultilevel"/>
    <w:tmpl w:val="BD54DAF6"/>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87" w15:restartNumberingAfterBreak="0">
    <w:nsid w:val="62A9487C"/>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3CA0311"/>
    <w:multiLevelType w:val="hybridMultilevel"/>
    <w:tmpl w:val="A8D22720"/>
    <w:lvl w:ilvl="0" w:tplc="34A89C4C">
      <w:start w:val="1"/>
      <w:numFmt w:val="decimal"/>
      <w:lvlText w:val="%1."/>
      <w:lvlJc w:val="left"/>
      <w:pPr>
        <w:ind w:left="720" w:hanging="360"/>
      </w:pPr>
      <w:rPr>
        <w:rFonts w:hint="default"/>
      </w:rPr>
    </w:lvl>
    <w:lvl w:ilvl="1" w:tplc="6B5E6B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669E7F95"/>
    <w:multiLevelType w:val="hybridMultilevel"/>
    <w:tmpl w:val="961073D6"/>
    <w:lvl w:ilvl="0" w:tplc="7D9E997C">
      <w:start w:val="1"/>
      <w:numFmt w:val="decimal"/>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7AE5A08"/>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8D17A7E"/>
    <w:multiLevelType w:val="multilevel"/>
    <w:tmpl w:val="041B001D"/>
    <w:styleLink w:val="Style52"/>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3" w15:restartNumberingAfterBreak="0">
    <w:nsid w:val="6A434E68"/>
    <w:multiLevelType w:val="hybridMultilevel"/>
    <w:tmpl w:val="4AFAB4B0"/>
    <w:lvl w:ilvl="0" w:tplc="3072D3FE">
      <w:start w:val="1"/>
      <w:numFmt w:val="decimal"/>
      <w:lvlText w:val="6.%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94" w15:restartNumberingAfterBreak="0">
    <w:nsid w:val="6BFC0321"/>
    <w:multiLevelType w:val="multilevel"/>
    <w:tmpl w:val="59E2A496"/>
    <w:lvl w:ilvl="0">
      <w:start w:val="1"/>
      <w:numFmt w:val="decimal"/>
      <w:lvlText w:val="%1"/>
      <w:lvlJc w:val="left"/>
      <w:pPr>
        <w:ind w:left="570" w:hanging="570"/>
      </w:pPr>
      <w:rPr>
        <w:rFonts w:hint="default"/>
      </w:rPr>
    </w:lvl>
    <w:lvl w:ilvl="1">
      <w:start w:val="1"/>
      <w:numFmt w:val="decimal"/>
      <w:lvlText w:val="8.%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C0C5481"/>
    <w:multiLevelType w:val="multilevel"/>
    <w:tmpl w:val="C9E03CD8"/>
    <w:styleLink w:val="Style22"/>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6" w15:restartNumberingAfterBreak="0">
    <w:nsid w:val="6C280B59"/>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D581A45"/>
    <w:multiLevelType w:val="hybridMultilevel"/>
    <w:tmpl w:val="26A6F332"/>
    <w:lvl w:ilvl="0" w:tplc="3042E3E8">
      <w:start w:val="1"/>
      <w:numFmt w:val="decimal"/>
      <w:lvlText w:val="%1)"/>
      <w:lvlJc w:val="left"/>
      <w:pPr>
        <w:ind w:left="720" w:hanging="360"/>
      </w:pPr>
      <w:rPr>
        <w:rFonts w:hint="default"/>
      </w:rPr>
    </w:lvl>
    <w:lvl w:ilvl="1" w:tplc="AD3ED87A">
      <w:start w:val="1"/>
      <w:numFmt w:val="lowerLetter"/>
      <w:lvlText w:val="%2)"/>
      <w:lvlJc w:val="left"/>
      <w:pPr>
        <w:ind w:left="1440" w:hanging="360"/>
      </w:pPr>
      <w:rPr>
        <w:rFonts w:hint="default"/>
      </w:rPr>
    </w:lvl>
    <w:lvl w:ilvl="2" w:tplc="A8ECF5C2">
      <w:start w:val="1"/>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6DD96E78"/>
    <w:multiLevelType w:val="hybridMultilevel"/>
    <w:tmpl w:val="85EE853C"/>
    <w:lvl w:ilvl="0" w:tplc="80F0E81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E212BED"/>
    <w:multiLevelType w:val="multilevel"/>
    <w:tmpl w:val="62A8480C"/>
    <w:lvl w:ilvl="0">
      <w:start w:val="1"/>
      <w:numFmt w:val="decimal"/>
      <w:lvlText w:val="3.2.%1"/>
      <w:lvlJc w:val="left"/>
      <w:pPr>
        <w:ind w:left="1705" w:hanging="570"/>
      </w:pPr>
      <w:rPr>
        <w:rFonts w:hint="default"/>
        <w:b w:val="0"/>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EDF3996"/>
    <w:multiLevelType w:val="multilevel"/>
    <w:tmpl w:val="041B001D"/>
    <w:styleLink w:val="tl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6F63786E"/>
    <w:multiLevelType w:val="hybridMultilevel"/>
    <w:tmpl w:val="F47E0B9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3" w15:restartNumberingAfterBreak="0">
    <w:nsid w:val="72190011"/>
    <w:multiLevelType w:val="multilevel"/>
    <w:tmpl w:val="87C8938E"/>
    <w:lvl w:ilvl="0">
      <w:start w:val="14"/>
      <w:numFmt w:val="decimal"/>
      <w:lvlText w:val="%1"/>
      <w:lvlJc w:val="left"/>
      <w:pPr>
        <w:ind w:left="540" w:hanging="540"/>
      </w:pPr>
      <w:rPr>
        <w:rFonts w:hint="default"/>
      </w:rPr>
    </w:lvl>
    <w:lvl w:ilvl="1">
      <w:start w:val="5"/>
      <w:numFmt w:val="decimal"/>
      <w:lvlText w:val="%1.%2"/>
      <w:lvlJc w:val="left"/>
      <w:pPr>
        <w:ind w:left="966"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4" w15:restartNumberingAfterBreak="0">
    <w:nsid w:val="7265615F"/>
    <w:multiLevelType w:val="multilevel"/>
    <w:tmpl w:val="CF9E89DC"/>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5" w15:restartNumberingAfterBreak="0">
    <w:nsid w:val="72B42C99"/>
    <w:multiLevelType w:val="multilevel"/>
    <w:tmpl w:val="F822D004"/>
    <w:styleLink w:val="tl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73165247"/>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8"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9" w15:restartNumberingAfterBreak="0">
    <w:nsid w:val="77BF3163"/>
    <w:multiLevelType w:val="multilevel"/>
    <w:tmpl w:val="ACEE9598"/>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10"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11"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9F1635B"/>
    <w:multiLevelType w:val="hybridMultilevel"/>
    <w:tmpl w:val="BAA8558C"/>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13" w15:restartNumberingAfterBreak="0">
    <w:nsid w:val="7B3E4B66"/>
    <w:multiLevelType w:val="multilevel"/>
    <w:tmpl w:val="D460DE10"/>
    <w:lvl w:ilvl="0">
      <w:start w:val="1"/>
      <w:numFmt w:val="decimal"/>
      <w:lvlText w:val="%1"/>
      <w:lvlJc w:val="left"/>
      <w:pPr>
        <w:ind w:left="570" w:hanging="570"/>
      </w:pPr>
      <w:rPr>
        <w:rFonts w:hint="default"/>
      </w:rPr>
    </w:lvl>
    <w:lvl w:ilvl="1">
      <w:start w:val="1"/>
      <w:numFmt w:val="decimal"/>
      <w:lvlText w:val="9.%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C66182B"/>
    <w:multiLevelType w:val="multilevel"/>
    <w:tmpl w:val="D796256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7C730930"/>
    <w:multiLevelType w:val="multilevel"/>
    <w:tmpl w:val="F9082FCE"/>
    <w:lvl w:ilvl="0">
      <w:start w:val="21"/>
      <w:numFmt w:val="decimal"/>
      <w:lvlText w:val="%1"/>
      <w:lvlJc w:val="left"/>
      <w:pPr>
        <w:ind w:left="659" w:hanging="375"/>
      </w:pPr>
      <w:rPr>
        <w:rFonts w:hint="default"/>
        <w:color w:val="auto"/>
      </w:rPr>
    </w:lvl>
    <w:lvl w:ilvl="1">
      <w:start w:val="1"/>
      <w:numFmt w:val="decimal"/>
      <w:lvlText w:val="%1.%2"/>
      <w:lvlJc w:val="left"/>
      <w:pPr>
        <w:ind w:left="801"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074" w:hanging="1080"/>
      </w:pPr>
      <w:rPr>
        <w:rFonts w:hint="default"/>
      </w:rPr>
    </w:lvl>
    <w:lvl w:ilvl="6">
      <w:start w:val="1"/>
      <w:numFmt w:val="decimal"/>
      <w:lvlText w:val="%1.%2.%3.%4.%5.%6.%7"/>
      <w:lvlJc w:val="left"/>
      <w:pPr>
        <w:ind w:left="2576" w:hanging="1440"/>
      </w:pPr>
      <w:rPr>
        <w:rFonts w:hint="default"/>
      </w:rPr>
    </w:lvl>
    <w:lvl w:ilvl="7">
      <w:start w:val="1"/>
      <w:numFmt w:val="decimal"/>
      <w:lvlText w:val="%1.%2.%3.%4.%5.%6.%7.%8"/>
      <w:lvlJc w:val="left"/>
      <w:pPr>
        <w:ind w:left="2718" w:hanging="1440"/>
      </w:pPr>
      <w:rPr>
        <w:rFonts w:hint="default"/>
      </w:rPr>
    </w:lvl>
    <w:lvl w:ilvl="8">
      <w:start w:val="1"/>
      <w:numFmt w:val="decimal"/>
      <w:lvlText w:val="%1.%2.%3.%4.%5.%6.%7.%8.%9"/>
      <w:lvlJc w:val="left"/>
      <w:pPr>
        <w:ind w:left="3220" w:hanging="1800"/>
      </w:pPr>
      <w:rPr>
        <w:rFonts w:hint="default"/>
      </w:rPr>
    </w:lvl>
  </w:abstractNum>
  <w:num w:numId="1">
    <w:abstractNumId w:val="3"/>
  </w:num>
  <w:num w:numId="2">
    <w:abstractNumId w:val="2"/>
  </w:num>
  <w:num w:numId="3">
    <w:abstractNumId w:val="0"/>
  </w:num>
  <w:num w:numId="4">
    <w:abstractNumId w:val="1"/>
  </w:num>
  <w:num w:numId="5">
    <w:abstractNumId w:val="18"/>
  </w:num>
  <w:num w:numId="6">
    <w:abstractNumId w:val="22"/>
  </w:num>
  <w:num w:numId="7">
    <w:abstractNumId w:val="39"/>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65"/>
  </w:num>
  <w:num w:numId="9">
    <w:abstractNumId w:val="71"/>
  </w:num>
  <w:num w:numId="10">
    <w:abstractNumId w:val="95"/>
  </w:num>
  <w:num w:numId="11">
    <w:abstractNumId w:val="77"/>
  </w:num>
  <w:num w:numId="12">
    <w:abstractNumId w:val="37"/>
  </w:num>
  <w:num w:numId="13">
    <w:abstractNumId w:val="92"/>
  </w:num>
  <w:num w:numId="14">
    <w:abstractNumId w:val="108"/>
  </w:num>
  <w:num w:numId="15">
    <w:abstractNumId w:val="72"/>
  </w:num>
  <w:num w:numId="16">
    <w:abstractNumId w:val="40"/>
  </w:num>
  <w:num w:numId="17">
    <w:abstractNumId w:val="80"/>
  </w:num>
  <w:num w:numId="1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8"/>
  </w:num>
  <w:num w:numId="20">
    <w:abstractNumId w:val="19"/>
  </w:num>
  <w:num w:numId="21">
    <w:abstractNumId w:val="15"/>
  </w:num>
  <w:num w:numId="22">
    <w:abstractNumId w:val="58"/>
  </w:num>
  <w:num w:numId="23">
    <w:abstractNumId w:val="61"/>
  </w:num>
  <w:num w:numId="24">
    <w:abstractNumId w:val="110"/>
  </w:num>
  <w:num w:numId="25">
    <w:abstractNumId w:val="82"/>
  </w:num>
  <w:num w:numId="26">
    <w:abstractNumId w:val="47"/>
  </w:num>
  <w:num w:numId="27">
    <w:abstractNumId w:val="109"/>
  </w:num>
  <w:num w:numId="28">
    <w:abstractNumId w:val="69"/>
  </w:num>
  <w:num w:numId="29">
    <w:abstractNumId w:val="34"/>
  </w:num>
  <w:num w:numId="30">
    <w:abstractNumId w:val="55"/>
  </w:num>
  <w:num w:numId="31">
    <w:abstractNumId w:val="39"/>
  </w:num>
  <w:num w:numId="32">
    <w:abstractNumId w:val="20"/>
  </w:num>
  <w:num w:numId="33">
    <w:abstractNumId w:val="58"/>
    <w:lvlOverride w:ilvl="0">
      <w:startOverride w:val="16"/>
    </w:lvlOverride>
    <w:lvlOverride w:ilvl="1">
      <w:startOverride w:val="1"/>
    </w:lvlOverride>
  </w:num>
  <w:num w:numId="34">
    <w:abstractNumId w:val="5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9"/>
  </w:num>
  <w:num w:numId="36">
    <w:abstractNumId w:val="68"/>
  </w:num>
  <w:num w:numId="37">
    <w:abstractNumId w:val="12"/>
  </w:num>
  <w:num w:numId="38">
    <w:abstractNumId w:val="115"/>
  </w:num>
  <w:num w:numId="39">
    <w:abstractNumId w:val="33"/>
  </w:num>
  <w:num w:numId="40">
    <w:abstractNumId w:val="30"/>
  </w:num>
  <w:num w:numId="41">
    <w:abstractNumId w:val="6"/>
  </w:num>
  <w:num w:numId="42">
    <w:abstractNumId w:val="49"/>
  </w:num>
  <w:num w:numId="43">
    <w:abstractNumId w:val="102"/>
  </w:num>
  <w:num w:numId="44">
    <w:abstractNumId w:val="104"/>
  </w:num>
  <w:num w:numId="45">
    <w:abstractNumId w:val="105"/>
  </w:num>
  <w:num w:numId="46">
    <w:abstractNumId w:val="86"/>
  </w:num>
  <w:num w:numId="47">
    <w:abstractNumId w:val="4"/>
  </w:num>
  <w:num w:numId="48">
    <w:abstractNumId w:val="42"/>
  </w:num>
  <w:num w:numId="49">
    <w:abstractNumId w:val="28"/>
  </w:num>
  <w:num w:numId="50">
    <w:abstractNumId w:val="76"/>
  </w:num>
  <w:num w:numId="51">
    <w:abstractNumId w:val="13"/>
  </w:num>
  <w:num w:numId="52">
    <w:abstractNumId w:val="14"/>
  </w:num>
  <w:num w:numId="53">
    <w:abstractNumId w:val="111"/>
  </w:num>
  <w:num w:numId="54">
    <w:abstractNumId w:val="36"/>
  </w:num>
  <w:num w:numId="55">
    <w:abstractNumId w:val="43"/>
  </w:num>
  <w:num w:numId="56">
    <w:abstractNumId w:val="31"/>
  </w:num>
  <w:num w:numId="57">
    <w:abstractNumId w:val="89"/>
  </w:num>
  <w:num w:numId="58">
    <w:abstractNumId w:val="10"/>
  </w:num>
  <w:num w:numId="59">
    <w:abstractNumId w:val="73"/>
  </w:num>
  <w:num w:numId="60">
    <w:abstractNumId w:val="41"/>
  </w:num>
  <w:num w:numId="61">
    <w:abstractNumId w:val="107"/>
  </w:num>
  <w:num w:numId="62">
    <w:abstractNumId w:val="83"/>
  </w:num>
  <w:num w:numId="63">
    <w:abstractNumId w:val="26"/>
  </w:num>
  <w:num w:numId="64">
    <w:abstractNumId w:val="53"/>
  </w:num>
  <w:num w:numId="65">
    <w:abstractNumId w:val="84"/>
  </w:num>
  <w:num w:numId="66">
    <w:abstractNumId w:val="35"/>
  </w:num>
  <w:num w:numId="67">
    <w:abstractNumId w:val="29"/>
  </w:num>
  <w:num w:numId="68">
    <w:abstractNumId w:val="24"/>
  </w:num>
  <w:num w:numId="69">
    <w:abstractNumId w:val="100"/>
  </w:num>
  <w:num w:numId="70">
    <w:abstractNumId w:val="67"/>
  </w:num>
  <w:num w:numId="71">
    <w:abstractNumId w:val="63"/>
  </w:num>
  <w:num w:numId="72">
    <w:abstractNumId w:val="103"/>
  </w:num>
  <w:num w:numId="73">
    <w:abstractNumId w:val="114"/>
  </w:num>
  <w:num w:numId="74">
    <w:abstractNumId w:val="45"/>
  </w:num>
  <w:num w:numId="75">
    <w:abstractNumId w:val="101"/>
  </w:num>
  <w:num w:numId="76">
    <w:abstractNumId w:val="90"/>
  </w:num>
  <w:num w:numId="77">
    <w:abstractNumId w:val="8"/>
  </w:num>
  <w:num w:numId="78">
    <w:abstractNumId w:val="112"/>
  </w:num>
  <w:num w:numId="79">
    <w:abstractNumId w:val="32"/>
  </w:num>
  <w:num w:numId="80">
    <w:abstractNumId w:val="17"/>
  </w:num>
  <w:num w:numId="81">
    <w:abstractNumId w:val="51"/>
  </w:num>
  <w:num w:numId="82">
    <w:abstractNumId w:val="88"/>
  </w:num>
  <w:num w:numId="83">
    <w:abstractNumId w:val="66"/>
  </w:num>
  <w:num w:numId="84">
    <w:abstractNumId w:val="97"/>
  </w:num>
  <w:num w:numId="85">
    <w:abstractNumId w:val="62"/>
  </w:num>
  <w:num w:numId="86">
    <w:abstractNumId w:val="27"/>
  </w:num>
  <w:num w:numId="87">
    <w:abstractNumId w:val="48"/>
  </w:num>
  <w:num w:numId="88">
    <w:abstractNumId w:val="60"/>
  </w:num>
  <w:num w:numId="89">
    <w:abstractNumId w:val="85"/>
  </w:num>
  <w:num w:numId="90">
    <w:abstractNumId w:val="87"/>
  </w:num>
  <w:num w:numId="91">
    <w:abstractNumId w:val="23"/>
  </w:num>
  <w:num w:numId="92">
    <w:abstractNumId w:val="96"/>
  </w:num>
  <w:num w:numId="93">
    <w:abstractNumId w:val="11"/>
  </w:num>
  <w:num w:numId="94">
    <w:abstractNumId w:val="21"/>
  </w:num>
  <w:num w:numId="95">
    <w:abstractNumId w:val="52"/>
  </w:num>
  <w:num w:numId="96">
    <w:abstractNumId w:val="91"/>
  </w:num>
  <w:num w:numId="97">
    <w:abstractNumId w:val="106"/>
  </w:num>
  <w:num w:numId="98">
    <w:abstractNumId w:val="50"/>
  </w:num>
  <w:num w:numId="99">
    <w:abstractNumId w:val="25"/>
  </w:num>
  <w:num w:numId="100">
    <w:abstractNumId w:val="81"/>
  </w:num>
  <w:num w:numId="101">
    <w:abstractNumId w:val="57"/>
  </w:num>
  <w:num w:numId="102">
    <w:abstractNumId w:val="38"/>
  </w:num>
  <w:num w:numId="103">
    <w:abstractNumId w:val="5"/>
  </w:num>
  <w:num w:numId="104">
    <w:abstractNumId w:val="94"/>
  </w:num>
  <w:num w:numId="105">
    <w:abstractNumId w:val="44"/>
  </w:num>
  <w:num w:numId="106">
    <w:abstractNumId w:val="74"/>
  </w:num>
  <w:num w:numId="107">
    <w:abstractNumId w:val="113"/>
  </w:num>
  <w:num w:numId="108">
    <w:abstractNumId w:val="7"/>
  </w:num>
  <w:num w:numId="109">
    <w:abstractNumId w:val="64"/>
  </w:num>
  <w:num w:numId="110">
    <w:abstractNumId w:val="99"/>
  </w:num>
  <w:num w:numId="111">
    <w:abstractNumId w:val="56"/>
  </w:num>
  <w:num w:numId="112">
    <w:abstractNumId w:val="59"/>
  </w:num>
  <w:num w:numId="113">
    <w:abstractNumId w:val="54"/>
  </w:num>
  <w:num w:numId="114">
    <w:abstractNumId w:val="16"/>
  </w:num>
  <w:num w:numId="115">
    <w:abstractNumId w:val="93"/>
  </w:num>
  <w:num w:numId="116">
    <w:abstractNumId w:val="98"/>
  </w:num>
  <w:num w:numId="117">
    <w:abstractNumId w:val="9"/>
  </w:num>
  <w:num w:numId="118">
    <w:abstractNumId w:val="75"/>
  </w:num>
  <w:num w:numId="119">
    <w:abstractNumId w:val="46"/>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13DE"/>
    <w:rsid w:val="000013F8"/>
    <w:rsid w:val="000016CF"/>
    <w:rsid w:val="000019AD"/>
    <w:rsid w:val="00001A71"/>
    <w:rsid w:val="00001CF1"/>
    <w:rsid w:val="00002578"/>
    <w:rsid w:val="000025D6"/>
    <w:rsid w:val="00003627"/>
    <w:rsid w:val="00003786"/>
    <w:rsid w:val="00003889"/>
    <w:rsid w:val="000041B7"/>
    <w:rsid w:val="00004324"/>
    <w:rsid w:val="0000457C"/>
    <w:rsid w:val="000049DE"/>
    <w:rsid w:val="00004A77"/>
    <w:rsid w:val="00004D53"/>
    <w:rsid w:val="00004D97"/>
    <w:rsid w:val="000059B2"/>
    <w:rsid w:val="00006362"/>
    <w:rsid w:val="00007086"/>
    <w:rsid w:val="00007679"/>
    <w:rsid w:val="00007690"/>
    <w:rsid w:val="0000778C"/>
    <w:rsid w:val="00007D9F"/>
    <w:rsid w:val="0001069B"/>
    <w:rsid w:val="00010BA1"/>
    <w:rsid w:val="00011894"/>
    <w:rsid w:val="000122F2"/>
    <w:rsid w:val="000128AF"/>
    <w:rsid w:val="000128B1"/>
    <w:rsid w:val="000136A7"/>
    <w:rsid w:val="00014ADE"/>
    <w:rsid w:val="0001579B"/>
    <w:rsid w:val="00015D84"/>
    <w:rsid w:val="00016FD2"/>
    <w:rsid w:val="0001725C"/>
    <w:rsid w:val="00020ADB"/>
    <w:rsid w:val="00020C00"/>
    <w:rsid w:val="000210CD"/>
    <w:rsid w:val="000217AF"/>
    <w:rsid w:val="00021AC2"/>
    <w:rsid w:val="00022431"/>
    <w:rsid w:val="00022811"/>
    <w:rsid w:val="0002297B"/>
    <w:rsid w:val="00022B12"/>
    <w:rsid w:val="00022B87"/>
    <w:rsid w:val="00023346"/>
    <w:rsid w:val="00023753"/>
    <w:rsid w:val="00023777"/>
    <w:rsid w:val="00023F3E"/>
    <w:rsid w:val="00023F6D"/>
    <w:rsid w:val="00024B2A"/>
    <w:rsid w:val="000255A9"/>
    <w:rsid w:val="00025CC7"/>
    <w:rsid w:val="00026900"/>
    <w:rsid w:val="00030842"/>
    <w:rsid w:val="00030AD6"/>
    <w:rsid w:val="00030CBE"/>
    <w:rsid w:val="00030F0B"/>
    <w:rsid w:val="00030F96"/>
    <w:rsid w:val="0003127A"/>
    <w:rsid w:val="00031A09"/>
    <w:rsid w:val="00032D83"/>
    <w:rsid w:val="0003315E"/>
    <w:rsid w:val="000335C5"/>
    <w:rsid w:val="0003382E"/>
    <w:rsid w:val="00033E8C"/>
    <w:rsid w:val="00033F97"/>
    <w:rsid w:val="00034CB1"/>
    <w:rsid w:val="00034CB6"/>
    <w:rsid w:val="00034FAD"/>
    <w:rsid w:val="000353D2"/>
    <w:rsid w:val="00035B43"/>
    <w:rsid w:val="00036093"/>
    <w:rsid w:val="00036B21"/>
    <w:rsid w:val="00036C55"/>
    <w:rsid w:val="000378D5"/>
    <w:rsid w:val="000400EE"/>
    <w:rsid w:val="00040D14"/>
    <w:rsid w:val="0004185C"/>
    <w:rsid w:val="00041D29"/>
    <w:rsid w:val="00042B25"/>
    <w:rsid w:val="00043843"/>
    <w:rsid w:val="00045030"/>
    <w:rsid w:val="0004533C"/>
    <w:rsid w:val="00045F0C"/>
    <w:rsid w:val="00046236"/>
    <w:rsid w:val="000464B1"/>
    <w:rsid w:val="000466AB"/>
    <w:rsid w:val="00046842"/>
    <w:rsid w:val="0004717F"/>
    <w:rsid w:val="00047180"/>
    <w:rsid w:val="00050066"/>
    <w:rsid w:val="0005079D"/>
    <w:rsid w:val="00051BB5"/>
    <w:rsid w:val="00053010"/>
    <w:rsid w:val="00053578"/>
    <w:rsid w:val="000535C1"/>
    <w:rsid w:val="000539EA"/>
    <w:rsid w:val="00053F0A"/>
    <w:rsid w:val="00054122"/>
    <w:rsid w:val="00055081"/>
    <w:rsid w:val="00056630"/>
    <w:rsid w:val="00056703"/>
    <w:rsid w:val="00057FC8"/>
    <w:rsid w:val="00061079"/>
    <w:rsid w:val="000610B9"/>
    <w:rsid w:val="000610C4"/>
    <w:rsid w:val="00061701"/>
    <w:rsid w:val="00061881"/>
    <w:rsid w:val="00061A00"/>
    <w:rsid w:val="00061BBF"/>
    <w:rsid w:val="00061EDA"/>
    <w:rsid w:val="000621B0"/>
    <w:rsid w:val="0006234E"/>
    <w:rsid w:val="00062C90"/>
    <w:rsid w:val="000636BD"/>
    <w:rsid w:val="00063795"/>
    <w:rsid w:val="00063F41"/>
    <w:rsid w:val="0006428F"/>
    <w:rsid w:val="000646AF"/>
    <w:rsid w:val="00065060"/>
    <w:rsid w:val="00065352"/>
    <w:rsid w:val="000656A5"/>
    <w:rsid w:val="00066124"/>
    <w:rsid w:val="00066887"/>
    <w:rsid w:val="00067DC1"/>
    <w:rsid w:val="00070724"/>
    <w:rsid w:val="000714D7"/>
    <w:rsid w:val="00071CF2"/>
    <w:rsid w:val="00071D5F"/>
    <w:rsid w:val="000720F4"/>
    <w:rsid w:val="0007279E"/>
    <w:rsid w:val="00072F49"/>
    <w:rsid w:val="000731F3"/>
    <w:rsid w:val="000733FB"/>
    <w:rsid w:val="0007369E"/>
    <w:rsid w:val="0007393F"/>
    <w:rsid w:val="00073A4E"/>
    <w:rsid w:val="00073C5F"/>
    <w:rsid w:val="000743BD"/>
    <w:rsid w:val="00075621"/>
    <w:rsid w:val="00075A09"/>
    <w:rsid w:val="00075F8D"/>
    <w:rsid w:val="00077BFC"/>
    <w:rsid w:val="00077C60"/>
    <w:rsid w:val="00077DB8"/>
    <w:rsid w:val="000804C5"/>
    <w:rsid w:val="000805FA"/>
    <w:rsid w:val="00080DFB"/>
    <w:rsid w:val="00081B6E"/>
    <w:rsid w:val="00082090"/>
    <w:rsid w:val="000829C2"/>
    <w:rsid w:val="00084DE9"/>
    <w:rsid w:val="000860F2"/>
    <w:rsid w:val="00086144"/>
    <w:rsid w:val="00087207"/>
    <w:rsid w:val="00090BB8"/>
    <w:rsid w:val="00090C54"/>
    <w:rsid w:val="00092178"/>
    <w:rsid w:val="0009407E"/>
    <w:rsid w:val="0009408D"/>
    <w:rsid w:val="000947AA"/>
    <w:rsid w:val="00094B6F"/>
    <w:rsid w:val="00095066"/>
    <w:rsid w:val="00095672"/>
    <w:rsid w:val="00096242"/>
    <w:rsid w:val="0009646D"/>
    <w:rsid w:val="000965BD"/>
    <w:rsid w:val="00096B13"/>
    <w:rsid w:val="000979DB"/>
    <w:rsid w:val="00097DB4"/>
    <w:rsid w:val="000A0A85"/>
    <w:rsid w:val="000A0A9B"/>
    <w:rsid w:val="000A0AFB"/>
    <w:rsid w:val="000A0C58"/>
    <w:rsid w:val="000A2409"/>
    <w:rsid w:val="000A2EA6"/>
    <w:rsid w:val="000A3A01"/>
    <w:rsid w:val="000A5040"/>
    <w:rsid w:val="000A536E"/>
    <w:rsid w:val="000A53BE"/>
    <w:rsid w:val="000A62F8"/>
    <w:rsid w:val="000A7AE3"/>
    <w:rsid w:val="000B0238"/>
    <w:rsid w:val="000B0BA4"/>
    <w:rsid w:val="000B0BF2"/>
    <w:rsid w:val="000B1083"/>
    <w:rsid w:val="000B1090"/>
    <w:rsid w:val="000B18F6"/>
    <w:rsid w:val="000B1993"/>
    <w:rsid w:val="000B1C00"/>
    <w:rsid w:val="000B292F"/>
    <w:rsid w:val="000B2A3D"/>
    <w:rsid w:val="000B2F04"/>
    <w:rsid w:val="000B33A8"/>
    <w:rsid w:val="000B4277"/>
    <w:rsid w:val="000B452D"/>
    <w:rsid w:val="000B45C8"/>
    <w:rsid w:val="000B4FCE"/>
    <w:rsid w:val="000B590D"/>
    <w:rsid w:val="000B627D"/>
    <w:rsid w:val="000B68F9"/>
    <w:rsid w:val="000B75D8"/>
    <w:rsid w:val="000B7893"/>
    <w:rsid w:val="000B7D14"/>
    <w:rsid w:val="000B7FCB"/>
    <w:rsid w:val="000C0291"/>
    <w:rsid w:val="000C090B"/>
    <w:rsid w:val="000C0A25"/>
    <w:rsid w:val="000C0B09"/>
    <w:rsid w:val="000C0B2D"/>
    <w:rsid w:val="000C16AB"/>
    <w:rsid w:val="000C183D"/>
    <w:rsid w:val="000C1A71"/>
    <w:rsid w:val="000C1B0B"/>
    <w:rsid w:val="000C20B8"/>
    <w:rsid w:val="000C3A30"/>
    <w:rsid w:val="000C3B6A"/>
    <w:rsid w:val="000C5EE0"/>
    <w:rsid w:val="000C61A5"/>
    <w:rsid w:val="000C648B"/>
    <w:rsid w:val="000C754E"/>
    <w:rsid w:val="000C7C9B"/>
    <w:rsid w:val="000D1532"/>
    <w:rsid w:val="000D1DE7"/>
    <w:rsid w:val="000D1FAE"/>
    <w:rsid w:val="000D29D4"/>
    <w:rsid w:val="000D3650"/>
    <w:rsid w:val="000D3833"/>
    <w:rsid w:val="000D3987"/>
    <w:rsid w:val="000D45DC"/>
    <w:rsid w:val="000D5435"/>
    <w:rsid w:val="000D64C9"/>
    <w:rsid w:val="000D77C3"/>
    <w:rsid w:val="000D7AB9"/>
    <w:rsid w:val="000E21A7"/>
    <w:rsid w:val="000E2207"/>
    <w:rsid w:val="000E25D9"/>
    <w:rsid w:val="000E2861"/>
    <w:rsid w:val="000E2F46"/>
    <w:rsid w:val="000E3989"/>
    <w:rsid w:val="000E407D"/>
    <w:rsid w:val="000E47AB"/>
    <w:rsid w:val="000E4EFF"/>
    <w:rsid w:val="000E56D2"/>
    <w:rsid w:val="000E5997"/>
    <w:rsid w:val="000E71E5"/>
    <w:rsid w:val="000E7F50"/>
    <w:rsid w:val="000F042F"/>
    <w:rsid w:val="000F0662"/>
    <w:rsid w:val="000F08A8"/>
    <w:rsid w:val="000F107C"/>
    <w:rsid w:val="000F1555"/>
    <w:rsid w:val="000F201B"/>
    <w:rsid w:val="000F22A2"/>
    <w:rsid w:val="000F281B"/>
    <w:rsid w:val="000F293B"/>
    <w:rsid w:val="000F296E"/>
    <w:rsid w:val="000F2FCD"/>
    <w:rsid w:val="000F3140"/>
    <w:rsid w:val="000F3A3C"/>
    <w:rsid w:val="000F3C42"/>
    <w:rsid w:val="000F3FF8"/>
    <w:rsid w:val="000F4C35"/>
    <w:rsid w:val="000F5192"/>
    <w:rsid w:val="000F519E"/>
    <w:rsid w:val="000F521D"/>
    <w:rsid w:val="000F5730"/>
    <w:rsid w:val="000F6E42"/>
    <w:rsid w:val="000F76BC"/>
    <w:rsid w:val="000F7C62"/>
    <w:rsid w:val="0010123B"/>
    <w:rsid w:val="00102937"/>
    <w:rsid w:val="00103C92"/>
    <w:rsid w:val="0010430E"/>
    <w:rsid w:val="00105016"/>
    <w:rsid w:val="00107FAA"/>
    <w:rsid w:val="0011052E"/>
    <w:rsid w:val="00110A54"/>
    <w:rsid w:val="00110E29"/>
    <w:rsid w:val="001116C8"/>
    <w:rsid w:val="0011170A"/>
    <w:rsid w:val="00111B05"/>
    <w:rsid w:val="0011329B"/>
    <w:rsid w:val="0011340D"/>
    <w:rsid w:val="00115160"/>
    <w:rsid w:val="0011538D"/>
    <w:rsid w:val="00116359"/>
    <w:rsid w:val="0011719C"/>
    <w:rsid w:val="00120140"/>
    <w:rsid w:val="001209D8"/>
    <w:rsid w:val="00121521"/>
    <w:rsid w:val="001216F5"/>
    <w:rsid w:val="00121D33"/>
    <w:rsid w:val="00123A20"/>
    <w:rsid w:val="001250B1"/>
    <w:rsid w:val="00126B3A"/>
    <w:rsid w:val="00127544"/>
    <w:rsid w:val="00130F9A"/>
    <w:rsid w:val="00131F67"/>
    <w:rsid w:val="001326D1"/>
    <w:rsid w:val="0013333F"/>
    <w:rsid w:val="00135051"/>
    <w:rsid w:val="00135E3D"/>
    <w:rsid w:val="00136890"/>
    <w:rsid w:val="00137228"/>
    <w:rsid w:val="00137FBE"/>
    <w:rsid w:val="001407DF"/>
    <w:rsid w:val="00140DAB"/>
    <w:rsid w:val="00141926"/>
    <w:rsid w:val="00142A08"/>
    <w:rsid w:val="00142BDC"/>
    <w:rsid w:val="00143100"/>
    <w:rsid w:val="001436BB"/>
    <w:rsid w:val="001438BC"/>
    <w:rsid w:val="0014539E"/>
    <w:rsid w:val="00145C2D"/>
    <w:rsid w:val="0014660A"/>
    <w:rsid w:val="00147275"/>
    <w:rsid w:val="0015050F"/>
    <w:rsid w:val="0015282F"/>
    <w:rsid w:val="00153770"/>
    <w:rsid w:val="00153AAE"/>
    <w:rsid w:val="00153CB4"/>
    <w:rsid w:val="001545E1"/>
    <w:rsid w:val="00156E2C"/>
    <w:rsid w:val="001571FA"/>
    <w:rsid w:val="00157EFC"/>
    <w:rsid w:val="0016004B"/>
    <w:rsid w:val="001603AC"/>
    <w:rsid w:val="00160694"/>
    <w:rsid w:val="0016081E"/>
    <w:rsid w:val="00160DF2"/>
    <w:rsid w:val="0016136E"/>
    <w:rsid w:val="00161DAA"/>
    <w:rsid w:val="001623F0"/>
    <w:rsid w:val="00162AA8"/>
    <w:rsid w:val="00163592"/>
    <w:rsid w:val="0016482F"/>
    <w:rsid w:val="00164F6F"/>
    <w:rsid w:val="001654EF"/>
    <w:rsid w:val="00165E0E"/>
    <w:rsid w:val="00167E58"/>
    <w:rsid w:val="0017029B"/>
    <w:rsid w:val="00170381"/>
    <w:rsid w:val="0017117E"/>
    <w:rsid w:val="00172185"/>
    <w:rsid w:val="001725EB"/>
    <w:rsid w:val="00173F5D"/>
    <w:rsid w:val="00173FA3"/>
    <w:rsid w:val="00174102"/>
    <w:rsid w:val="00175037"/>
    <w:rsid w:val="00175431"/>
    <w:rsid w:val="00175EA0"/>
    <w:rsid w:val="00176A18"/>
    <w:rsid w:val="0018009B"/>
    <w:rsid w:val="00180E7F"/>
    <w:rsid w:val="00181485"/>
    <w:rsid w:val="00181834"/>
    <w:rsid w:val="00181DA2"/>
    <w:rsid w:val="0018214C"/>
    <w:rsid w:val="00183A7C"/>
    <w:rsid w:val="00185338"/>
    <w:rsid w:val="0018648B"/>
    <w:rsid w:val="00187027"/>
    <w:rsid w:val="00187661"/>
    <w:rsid w:val="00187E25"/>
    <w:rsid w:val="001900EB"/>
    <w:rsid w:val="00190552"/>
    <w:rsid w:val="00190995"/>
    <w:rsid w:val="00190A7D"/>
    <w:rsid w:val="00191856"/>
    <w:rsid w:val="00192EB9"/>
    <w:rsid w:val="00193226"/>
    <w:rsid w:val="001937DC"/>
    <w:rsid w:val="00193AB4"/>
    <w:rsid w:val="00193B53"/>
    <w:rsid w:val="00193D10"/>
    <w:rsid w:val="00194829"/>
    <w:rsid w:val="00194838"/>
    <w:rsid w:val="0019507B"/>
    <w:rsid w:val="001953B2"/>
    <w:rsid w:val="00195511"/>
    <w:rsid w:val="0019560C"/>
    <w:rsid w:val="00195DAD"/>
    <w:rsid w:val="001969AD"/>
    <w:rsid w:val="00196BC4"/>
    <w:rsid w:val="001975F9"/>
    <w:rsid w:val="0019767E"/>
    <w:rsid w:val="001A058C"/>
    <w:rsid w:val="001A074F"/>
    <w:rsid w:val="001A0932"/>
    <w:rsid w:val="001A0BEE"/>
    <w:rsid w:val="001A0CC1"/>
    <w:rsid w:val="001A0D5C"/>
    <w:rsid w:val="001A0F37"/>
    <w:rsid w:val="001A1B59"/>
    <w:rsid w:val="001A1C95"/>
    <w:rsid w:val="001A23A8"/>
    <w:rsid w:val="001A2F9B"/>
    <w:rsid w:val="001A3B4F"/>
    <w:rsid w:val="001A4B8A"/>
    <w:rsid w:val="001A5B9A"/>
    <w:rsid w:val="001A5CBD"/>
    <w:rsid w:val="001A67BD"/>
    <w:rsid w:val="001A6916"/>
    <w:rsid w:val="001A70F4"/>
    <w:rsid w:val="001A757E"/>
    <w:rsid w:val="001B0034"/>
    <w:rsid w:val="001B08D6"/>
    <w:rsid w:val="001B0CAE"/>
    <w:rsid w:val="001B0FF2"/>
    <w:rsid w:val="001B2C65"/>
    <w:rsid w:val="001B39B4"/>
    <w:rsid w:val="001B47E2"/>
    <w:rsid w:val="001B4D30"/>
    <w:rsid w:val="001B5552"/>
    <w:rsid w:val="001B5B97"/>
    <w:rsid w:val="001B618A"/>
    <w:rsid w:val="001B6720"/>
    <w:rsid w:val="001B782B"/>
    <w:rsid w:val="001C07C5"/>
    <w:rsid w:val="001C0B02"/>
    <w:rsid w:val="001C1013"/>
    <w:rsid w:val="001C2049"/>
    <w:rsid w:val="001C27B8"/>
    <w:rsid w:val="001C298C"/>
    <w:rsid w:val="001C3574"/>
    <w:rsid w:val="001C3EC3"/>
    <w:rsid w:val="001C42F7"/>
    <w:rsid w:val="001C4425"/>
    <w:rsid w:val="001C4BAE"/>
    <w:rsid w:val="001C5DE0"/>
    <w:rsid w:val="001C5F63"/>
    <w:rsid w:val="001C653D"/>
    <w:rsid w:val="001C6A83"/>
    <w:rsid w:val="001C6DE8"/>
    <w:rsid w:val="001C74A1"/>
    <w:rsid w:val="001C7AD4"/>
    <w:rsid w:val="001C7E61"/>
    <w:rsid w:val="001C7F2C"/>
    <w:rsid w:val="001D0761"/>
    <w:rsid w:val="001D0DB9"/>
    <w:rsid w:val="001D119E"/>
    <w:rsid w:val="001D23AD"/>
    <w:rsid w:val="001D2A8F"/>
    <w:rsid w:val="001D2B1B"/>
    <w:rsid w:val="001D3226"/>
    <w:rsid w:val="001D35C7"/>
    <w:rsid w:val="001D4565"/>
    <w:rsid w:val="001D4862"/>
    <w:rsid w:val="001D4D62"/>
    <w:rsid w:val="001D5149"/>
    <w:rsid w:val="001D590C"/>
    <w:rsid w:val="001D5F70"/>
    <w:rsid w:val="001D5F7B"/>
    <w:rsid w:val="001D6248"/>
    <w:rsid w:val="001D73D0"/>
    <w:rsid w:val="001D773F"/>
    <w:rsid w:val="001D77FD"/>
    <w:rsid w:val="001D7E2D"/>
    <w:rsid w:val="001D7F83"/>
    <w:rsid w:val="001E032B"/>
    <w:rsid w:val="001E04E7"/>
    <w:rsid w:val="001E06C4"/>
    <w:rsid w:val="001E0C1E"/>
    <w:rsid w:val="001E1391"/>
    <w:rsid w:val="001E1D8C"/>
    <w:rsid w:val="001E1DF8"/>
    <w:rsid w:val="001E23D6"/>
    <w:rsid w:val="001E2411"/>
    <w:rsid w:val="001E2936"/>
    <w:rsid w:val="001E2974"/>
    <w:rsid w:val="001E3B08"/>
    <w:rsid w:val="001E3E47"/>
    <w:rsid w:val="001E3E71"/>
    <w:rsid w:val="001E41F4"/>
    <w:rsid w:val="001E49F2"/>
    <w:rsid w:val="001E4DBD"/>
    <w:rsid w:val="001E51C1"/>
    <w:rsid w:val="001E51D0"/>
    <w:rsid w:val="001E5BB3"/>
    <w:rsid w:val="001E6602"/>
    <w:rsid w:val="001E6DA0"/>
    <w:rsid w:val="001E7798"/>
    <w:rsid w:val="001F014B"/>
    <w:rsid w:val="001F0A62"/>
    <w:rsid w:val="001F11D9"/>
    <w:rsid w:val="001F376D"/>
    <w:rsid w:val="001F3B98"/>
    <w:rsid w:val="001F433F"/>
    <w:rsid w:val="001F44E8"/>
    <w:rsid w:val="001F4B4E"/>
    <w:rsid w:val="001F4DA9"/>
    <w:rsid w:val="001F4E07"/>
    <w:rsid w:val="001F5254"/>
    <w:rsid w:val="001F563A"/>
    <w:rsid w:val="001F7921"/>
    <w:rsid w:val="001F79E0"/>
    <w:rsid w:val="001F7A0B"/>
    <w:rsid w:val="001F7B5F"/>
    <w:rsid w:val="001F7E48"/>
    <w:rsid w:val="00201623"/>
    <w:rsid w:val="0020173B"/>
    <w:rsid w:val="00201D71"/>
    <w:rsid w:val="00201E49"/>
    <w:rsid w:val="0020297C"/>
    <w:rsid w:val="00202E04"/>
    <w:rsid w:val="002033D5"/>
    <w:rsid w:val="002104F9"/>
    <w:rsid w:val="00210B55"/>
    <w:rsid w:val="00210CAC"/>
    <w:rsid w:val="00211707"/>
    <w:rsid w:val="00211AE1"/>
    <w:rsid w:val="00211D4D"/>
    <w:rsid w:val="002121AB"/>
    <w:rsid w:val="002129B0"/>
    <w:rsid w:val="002130C7"/>
    <w:rsid w:val="002141BF"/>
    <w:rsid w:val="002146A4"/>
    <w:rsid w:val="00214874"/>
    <w:rsid w:val="00215510"/>
    <w:rsid w:val="002158AB"/>
    <w:rsid w:val="00217996"/>
    <w:rsid w:val="002179E9"/>
    <w:rsid w:val="00217B7B"/>
    <w:rsid w:val="00217BB6"/>
    <w:rsid w:val="0022056D"/>
    <w:rsid w:val="0022057C"/>
    <w:rsid w:val="002214C6"/>
    <w:rsid w:val="00222530"/>
    <w:rsid w:val="00223EBC"/>
    <w:rsid w:val="00224CEA"/>
    <w:rsid w:val="00226783"/>
    <w:rsid w:val="002277D5"/>
    <w:rsid w:val="00230594"/>
    <w:rsid w:val="0023130E"/>
    <w:rsid w:val="0023153A"/>
    <w:rsid w:val="002323E4"/>
    <w:rsid w:val="002331D6"/>
    <w:rsid w:val="002334E4"/>
    <w:rsid w:val="00233DBD"/>
    <w:rsid w:val="00233E34"/>
    <w:rsid w:val="00233E90"/>
    <w:rsid w:val="00235802"/>
    <w:rsid w:val="0023585F"/>
    <w:rsid w:val="00236A79"/>
    <w:rsid w:val="00237DF0"/>
    <w:rsid w:val="00237ED5"/>
    <w:rsid w:val="00240668"/>
    <w:rsid w:val="00241415"/>
    <w:rsid w:val="002417AF"/>
    <w:rsid w:val="00242B16"/>
    <w:rsid w:val="00242EAB"/>
    <w:rsid w:val="00244142"/>
    <w:rsid w:val="0024415C"/>
    <w:rsid w:val="00244668"/>
    <w:rsid w:val="0024509A"/>
    <w:rsid w:val="002457CC"/>
    <w:rsid w:val="00245D4E"/>
    <w:rsid w:val="00245D8D"/>
    <w:rsid w:val="00245E45"/>
    <w:rsid w:val="00245FB6"/>
    <w:rsid w:val="00247E1C"/>
    <w:rsid w:val="0025135C"/>
    <w:rsid w:val="00251AD9"/>
    <w:rsid w:val="00251C3C"/>
    <w:rsid w:val="0025215C"/>
    <w:rsid w:val="00252203"/>
    <w:rsid w:val="002526A6"/>
    <w:rsid w:val="00252783"/>
    <w:rsid w:val="00252CE3"/>
    <w:rsid w:val="00253997"/>
    <w:rsid w:val="002541D0"/>
    <w:rsid w:val="00254721"/>
    <w:rsid w:val="00254A03"/>
    <w:rsid w:val="00254F9C"/>
    <w:rsid w:val="00255817"/>
    <w:rsid w:val="002560CD"/>
    <w:rsid w:val="002570E1"/>
    <w:rsid w:val="002573AF"/>
    <w:rsid w:val="00257E01"/>
    <w:rsid w:val="00260206"/>
    <w:rsid w:val="002602FC"/>
    <w:rsid w:val="00260914"/>
    <w:rsid w:val="0026091D"/>
    <w:rsid w:val="00260E20"/>
    <w:rsid w:val="002610A9"/>
    <w:rsid w:val="002625B8"/>
    <w:rsid w:val="00262A47"/>
    <w:rsid w:val="00263E82"/>
    <w:rsid w:val="00264CAE"/>
    <w:rsid w:val="00265546"/>
    <w:rsid w:val="0026564F"/>
    <w:rsid w:val="00265AB3"/>
    <w:rsid w:val="00265B94"/>
    <w:rsid w:val="00265DB5"/>
    <w:rsid w:val="00265ECE"/>
    <w:rsid w:val="00265F69"/>
    <w:rsid w:val="002669E2"/>
    <w:rsid w:val="00267150"/>
    <w:rsid w:val="00267C54"/>
    <w:rsid w:val="002700E7"/>
    <w:rsid w:val="002711E4"/>
    <w:rsid w:val="0027132D"/>
    <w:rsid w:val="00271AA8"/>
    <w:rsid w:val="00272F47"/>
    <w:rsid w:val="00273CC7"/>
    <w:rsid w:val="002743A9"/>
    <w:rsid w:val="002743C6"/>
    <w:rsid w:val="00274B86"/>
    <w:rsid w:val="00275E57"/>
    <w:rsid w:val="00276656"/>
    <w:rsid w:val="002766BE"/>
    <w:rsid w:val="00276802"/>
    <w:rsid w:val="0027689F"/>
    <w:rsid w:val="00277279"/>
    <w:rsid w:val="00277438"/>
    <w:rsid w:val="00277CB2"/>
    <w:rsid w:val="00280F9D"/>
    <w:rsid w:val="00281732"/>
    <w:rsid w:val="002820C3"/>
    <w:rsid w:val="00282D01"/>
    <w:rsid w:val="00283DE7"/>
    <w:rsid w:val="00283E36"/>
    <w:rsid w:val="00284A24"/>
    <w:rsid w:val="00285746"/>
    <w:rsid w:val="002905C4"/>
    <w:rsid w:val="0029086F"/>
    <w:rsid w:val="00290C78"/>
    <w:rsid w:val="002925F1"/>
    <w:rsid w:val="00292AC6"/>
    <w:rsid w:val="00293B68"/>
    <w:rsid w:val="00293C4B"/>
    <w:rsid w:val="002940DB"/>
    <w:rsid w:val="00294B93"/>
    <w:rsid w:val="00294C21"/>
    <w:rsid w:val="0029525B"/>
    <w:rsid w:val="002955E9"/>
    <w:rsid w:val="00295CDF"/>
    <w:rsid w:val="0029606E"/>
    <w:rsid w:val="00296591"/>
    <w:rsid w:val="00297001"/>
    <w:rsid w:val="00297E4B"/>
    <w:rsid w:val="002A01FB"/>
    <w:rsid w:val="002A1613"/>
    <w:rsid w:val="002A1966"/>
    <w:rsid w:val="002A1C11"/>
    <w:rsid w:val="002A2AFC"/>
    <w:rsid w:val="002A2D3B"/>
    <w:rsid w:val="002A3E8B"/>
    <w:rsid w:val="002A502B"/>
    <w:rsid w:val="002A5995"/>
    <w:rsid w:val="002A7375"/>
    <w:rsid w:val="002A77EC"/>
    <w:rsid w:val="002A7C5E"/>
    <w:rsid w:val="002B097B"/>
    <w:rsid w:val="002B1B84"/>
    <w:rsid w:val="002B2065"/>
    <w:rsid w:val="002B2886"/>
    <w:rsid w:val="002B2A39"/>
    <w:rsid w:val="002B3B12"/>
    <w:rsid w:val="002B4174"/>
    <w:rsid w:val="002B47A5"/>
    <w:rsid w:val="002B5497"/>
    <w:rsid w:val="002B5720"/>
    <w:rsid w:val="002B6089"/>
    <w:rsid w:val="002B6134"/>
    <w:rsid w:val="002B67D9"/>
    <w:rsid w:val="002B6EF1"/>
    <w:rsid w:val="002C05A8"/>
    <w:rsid w:val="002C0790"/>
    <w:rsid w:val="002C1197"/>
    <w:rsid w:val="002C15FE"/>
    <w:rsid w:val="002C1A4A"/>
    <w:rsid w:val="002C23BE"/>
    <w:rsid w:val="002C295F"/>
    <w:rsid w:val="002C2CAB"/>
    <w:rsid w:val="002C2FEC"/>
    <w:rsid w:val="002C3295"/>
    <w:rsid w:val="002C381C"/>
    <w:rsid w:val="002C3894"/>
    <w:rsid w:val="002C3B56"/>
    <w:rsid w:val="002C3FF6"/>
    <w:rsid w:val="002C4E5C"/>
    <w:rsid w:val="002C56B6"/>
    <w:rsid w:val="002C60FD"/>
    <w:rsid w:val="002C6486"/>
    <w:rsid w:val="002C6DB5"/>
    <w:rsid w:val="002C6F2A"/>
    <w:rsid w:val="002C7078"/>
    <w:rsid w:val="002C750F"/>
    <w:rsid w:val="002D07B8"/>
    <w:rsid w:val="002D0957"/>
    <w:rsid w:val="002D0CFE"/>
    <w:rsid w:val="002D2287"/>
    <w:rsid w:val="002D2A52"/>
    <w:rsid w:val="002D2C45"/>
    <w:rsid w:val="002D30C2"/>
    <w:rsid w:val="002D35BB"/>
    <w:rsid w:val="002D3614"/>
    <w:rsid w:val="002D371F"/>
    <w:rsid w:val="002D3BEE"/>
    <w:rsid w:val="002D4453"/>
    <w:rsid w:val="002D4E43"/>
    <w:rsid w:val="002D68C7"/>
    <w:rsid w:val="002D6B75"/>
    <w:rsid w:val="002D70DF"/>
    <w:rsid w:val="002D7F90"/>
    <w:rsid w:val="002E04CB"/>
    <w:rsid w:val="002E0A10"/>
    <w:rsid w:val="002E0D5D"/>
    <w:rsid w:val="002E109A"/>
    <w:rsid w:val="002E20FF"/>
    <w:rsid w:val="002E2B20"/>
    <w:rsid w:val="002E44AD"/>
    <w:rsid w:val="002E4B61"/>
    <w:rsid w:val="002E66E5"/>
    <w:rsid w:val="002E6E72"/>
    <w:rsid w:val="002E6FBE"/>
    <w:rsid w:val="002F0582"/>
    <w:rsid w:val="002F190A"/>
    <w:rsid w:val="002F190E"/>
    <w:rsid w:val="002F1ED2"/>
    <w:rsid w:val="002F3DEE"/>
    <w:rsid w:val="002F3F18"/>
    <w:rsid w:val="002F44B4"/>
    <w:rsid w:val="002F45C2"/>
    <w:rsid w:val="002F483A"/>
    <w:rsid w:val="002F5141"/>
    <w:rsid w:val="002F5584"/>
    <w:rsid w:val="002F5E4E"/>
    <w:rsid w:val="002F5F9C"/>
    <w:rsid w:val="002F74FB"/>
    <w:rsid w:val="002F7CBA"/>
    <w:rsid w:val="00300096"/>
    <w:rsid w:val="00300921"/>
    <w:rsid w:val="003011FC"/>
    <w:rsid w:val="003016A1"/>
    <w:rsid w:val="0030253B"/>
    <w:rsid w:val="00302AD7"/>
    <w:rsid w:val="003037BA"/>
    <w:rsid w:val="0030471E"/>
    <w:rsid w:val="00304AD4"/>
    <w:rsid w:val="00304EE8"/>
    <w:rsid w:val="00305153"/>
    <w:rsid w:val="003054FE"/>
    <w:rsid w:val="00305AE1"/>
    <w:rsid w:val="00305C67"/>
    <w:rsid w:val="0030640E"/>
    <w:rsid w:val="003069F3"/>
    <w:rsid w:val="00306C08"/>
    <w:rsid w:val="00306C1E"/>
    <w:rsid w:val="00306F4D"/>
    <w:rsid w:val="0030777F"/>
    <w:rsid w:val="00307C4D"/>
    <w:rsid w:val="003102EF"/>
    <w:rsid w:val="0031045F"/>
    <w:rsid w:val="00310D3B"/>
    <w:rsid w:val="00311CBB"/>
    <w:rsid w:val="00312546"/>
    <w:rsid w:val="00312DEE"/>
    <w:rsid w:val="00313878"/>
    <w:rsid w:val="00313E8E"/>
    <w:rsid w:val="00314413"/>
    <w:rsid w:val="00314C36"/>
    <w:rsid w:val="00320AC6"/>
    <w:rsid w:val="00320DC9"/>
    <w:rsid w:val="00320F3E"/>
    <w:rsid w:val="0032112D"/>
    <w:rsid w:val="0032197F"/>
    <w:rsid w:val="003220FD"/>
    <w:rsid w:val="003232E6"/>
    <w:rsid w:val="00323900"/>
    <w:rsid w:val="00323928"/>
    <w:rsid w:val="00324DE1"/>
    <w:rsid w:val="0032598B"/>
    <w:rsid w:val="00326FBF"/>
    <w:rsid w:val="00327017"/>
    <w:rsid w:val="00327778"/>
    <w:rsid w:val="0032784F"/>
    <w:rsid w:val="00327CC7"/>
    <w:rsid w:val="00330154"/>
    <w:rsid w:val="0033196D"/>
    <w:rsid w:val="00332699"/>
    <w:rsid w:val="00332E1F"/>
    <w:rsid w:val="003337AC"/>
    <w:rsid w:val="00334C86"/>
    <w:rsid w:val="00335130"/>
    <w:rsid w:val="0033529F"/>
    <w:rsid w:val="00335999"/>
    <w:rsid w:val="00336686"/>
    <w:rsid w:val="003378E0"/>
    <w:rsid w:val="0034004D"/>
    <w:rsid w:val="00340B0F"/>
    <w:rsid w:val="0034196F"/>
    <w:rsid w:val="00342140"/>
    <w:rsid w:val="0034267E"/>
    <w:rsid w:val="00343885"/>
    <w:rsid w:val="00343C24"/>
    <w:rsid w:val="00343DBD"/>
    <w:rsid w:val="003459C3"/>
    <w:rsid w:val="00345B41"/>
    <w:rsid w:val="00345D1C"/>
    <w:rsid w:val="00347189"/>
    <w:rsid w:val="00350AEF"/>
    <w:rsid w:val="00351073"/>
    <w:rsid w:val="0035116C"/>
    <w:rsid w:val="003516AA"/>
    <w:rsid w:val="003517C4"/>
    <w:rsid w:val="00351EF3"/>
    <w:rsid w:val="0035259C"/>
    <w:rsid w:val="00352C78"/>
    <w:rsid w:val="00353016"/>
    <w:rsid w:val="003533AE"/>
    <w:rsid w:val="00353A5F"/>
    <w:rsid w:val="00353CB9"/>
    <w:rsid w:val="00353DD7"/>
    <w:rsid w:val="0035579A"/>
    <w:rsid w:val="003568F4"/>
    <w:rsid w:val="00357EBD"/>
    <w:rsid w:val="00360A55"/>
    <w:rsid w:val="00360D05"/>
    <w:rsid w:val="003622D4"/>
    <w:rsid w:val="00362DF7"/>
    <w:rsid w:val="00363315"/>
    <w:rsid w:val="00364385"/>
    <w:rsid w:val="00364B3F"/>
    <w:rsid w:val="0036502C"/>
    <w:rsid w:val="003665A0"/>
    <w:rsid w:val="00367D21"/>
    <w:rsid w:val="00370199"/>
    <w:rsid w:val="00370E5C"/>
    <w:rsid w:val="003712C7"/>
    <w:rsid w:val="00371923"/>
    <w:rsid w:val="00371A8D"/>
    <w:rsid w:val="00372B6B"/>
    <w:rsid w:val="00372D5F"/>
    <w:rsid w:val="00373229"/>
    <w:rsid w:val="003732D7"/>
    <w:rsid w:val="003733C5"/>
    <w:rsid w:val="003734EF"/>
    <w:rsid w:val="00373F08"/>
    <w:rsid w:val="00374806"/>
    <w:rsid w:val="00374BD0"/>
    <w:rsid w:val="003757E9"/>
    <w:rsid w:val="00376342"/>
    <w:rsid w:val="003763F7"/>
    <w:rsid w:val="0037711D"/>
    <w:rsid w:val="003774EB"/>
    <w:rsid w:val="0037775A"/>
    <w:rsid w:val="00377A4F"/>
    <w:rsid w:val="00377A63"/>
    <w:rsid w:val="00380224"/>
    <w:rsid w:val="003810E6"/>
    <w:rsid w:val="00381D7C"/>
    <w:rsid w:val="00384203"/>
    <w:rsid w:val="0038506D"/>
    <w:rsid w:val="00385EFC"/>
    <w:rsid w:val="0038610C"/>
    <w:rsid w:val="00386F7A"/>
    <w:rsid w:val="00387998"/>
    <w:rsid w:val="00390AFF"/>
    <w:rsid w:val="00390C04"/>
    <w:rsid w:val="003910E2"/>
    <w:rsid w:val="00391301"/>
    <w:rsid w:val="00391D0C"/>
    <w:rsid w:val="00392E75"/>
    <w:rsid w:val="00393A75"/>
    <w:rsid w:val="00393C95"/>
    <w:rsid w:val="00396259"/>
    <w:rsid w:val="003964A9"/>
    <w:rsid w:val="00396573"/>
    <w:rsid w:val="00396E2C"/>
    <w:rsid w:val="00397501"/>
    <w:rsid w:val="003A00BA"/>
    <w:rsid w:val="003A0242"/>
    <w:rsid w:val="003A1075"/>
    <w:rsid w:val="003A15CE"/>
    <w:rsid w:val="003A2130"/>
    <w:rsid w:val="003A2388"/>
    <w:rsid w:val="003A2839"/>
    <w:rsid w:val="003A2E73"/>
    <w:rsid w:val="003A32D6"/>
    <w:rsid w:val="003A3ECF"/>
    <w:rsid w:val="003A4F20"/>
    <w:rsid w:val="003A56C6"/>
    <w:rsid w:val="003A76F1"/>
    <w:rsid w:val="003A7920"/>
    <w:rsid w:val="003A7FF1"/>
    <w:rsid w:val="003B0DC4"/>
    <w:rsid w:val="003B122E"/>
    <w:rsid w:val="003B154F"/>
    <w:rsid w:val="003B1943"/>
    <w:rsid w:val="003B2336"/>
    <w:rsid w:val="003B3744"/>
    <w:rsid w:val="003B381F"/>
    <w:rsid w:val="003B3A45"/>
    <w:rsid w:val="003B3E15"/>
    <w:rsid w:val="003B40AC"/>
    <w:rsid w:val="003B4F80"/>
    <w:rsid w:val="003B5631"/>
    <w:rsid w:val="003B5DC6"/>
    <w:rsid w:val="003B6990"/>
    <w:rsid w:val="003C1067"/>
    <w:rsid w:val="003C10E8"/>
    <w:rsid w:val="003C202D"/>
    <w:rsid w:val="003C3140"/>
    <w:rsid w:val="003C3964"/>
    <w:rsid w:val="003C4D36"/>
    <w:rsid w:val="003C4D78"/>
    <w:rsid w:val="003C5038"/>
    <w:rsid w:val="003C5200"/>
    <w:rsid w:val="003C54A3"/>
    <w:rsid w:val="003C5BD3"/>
    <w:rsid w:val="003C7F30"/>
    <w:rsid w:val="003D010B"/>
    <w:rsid w:val="003D095D"/>
    <w:rsid w:val="003D0B80"/>
    <w:rsid w:val="003D25AA"/>
    <w:rsid w:val="003D27B8"/>
    <w:rsid w:val="003D4220"/>
    <w:rsid w:val="003D4482"/>
    <w:rsid w:val="003D5060"/>
    <w:rsid w:val="003D5FEF"/>
    <w:rsid w:val="003D6065"/>
    <w:rsid w:val="003D6175"/>
    <w:rsid w:val="003D773E"/>
    <w:rsid w:val="003D7DD7"/>
    <w:rsid w:val="003E0401"/>
    <w:rsid w:val="003E057B"/>
    <w:rsid w:val="003E09A8"/>
    <w:rsid w:val="003E0FE9"/>
    <w:rsid w:val="003E1BB2"/>
    <w:rsid w:val="003E1E69"/>
    <w:rsid w:val="003E1E94"/>
    <w:rsid w:val="003E24C3"/>
    <w:rsid w:val="003E2B30"/>
    <w:rsid w:val="003E34F0"/>
    <w:rsid w:val="003E3F9D"/>
    <w:rsid w:val="003E5D59"/>
    <w:rsid w:val="003E724B"/>
    <w:rsid w:val="003F100D"/>
    <w:rsid w:val="003F2304"/>
    <w:rsid w:val="003F2F05"/>
    <w:rsid w:val="003F358F"/>
    <w:rsid w:val="003F36A0"/>
    <w:rsid w:val="003F3FC9"/>
    <w:rsid w:val="003F5E0A"/>
    <w:rsid w:val="003F5EA4"/>
    <w:rsid w:val="003F692D"/>
    <w:rsid w:val="003F7987"/>
    <w:rsid w:val="003F7F31"/>
    <w:rsid w:val="00400012"/>
    <w:rsid w:val="0040072D"/>
    <w:rsid w:val="00401648"/>
    <w:rsid w:val="0040178E"/>
    <w:rsid w:val="00401939"/>
    <w:rsid w:val="004021C5"/>
    <w:rsid w:val="00402838"/>
    <w:rsid w:val="00402978"/>
    <w:rsid w:val="00402C8F"/>
    <w:rsid w:val="00403F3B"/>
    <w:rsid w:val="00404DDE"/>
    <w:rsid w:val="00404E76"/>
    <w:rsid w:val="004066E6"/>
    <w:rsid w:val="00406C85"/>
    <w:rsid w:val="00406F4B"/>
    <w:rsid w:val="00410663"/>
    <w:rsid w:val="00410957"/>
    <w:rsid w:val="00410CA4"/>
    <w:rsid w:val="00410CE1"/>
    <w:rsid w:val="004116C4"/>
    <w:rsid w:val="00412135"/>
    <w:rsid w:val="004138DA"/>
    <w:rsid w:val="00414111"/>
    <w:rsid w:val="0041669C"/>
    <w:rsid w:val="00416C24"/>
    <w:rsid w:val="004172FF"/>
    <w:rsid w:val="0041747B"/>
    <w:rsid w:val="00420288"/>
    <w:rsid w:val="0042078F"/>
    <w:rsid w:val="00420CD9"/>
    <w:rsid w:val="004219AD"/>
    <w:rsid w:val="004222D0"/>
    <w:rsid w:val="00422431"/>
    <w:rsid w:val="00424678"/>
    <w:rsid w:val="00424A60"/>
    <w:rsid w:val="00424C63"/>
    <w:rsid w:val="00427210"/>
    <w:rsid w:val="00427509"/>
    <w:rsid w:val="00427CBB"/>
    <w:rsid w:val="0043095F"/>
    <w:rsid w:val="00430E17"/>
    <w:rsid w:val="00430E65"/>
    <w:rsid w:val="00431BB4"/>
    <w:rsid w:val="00431C7E"/>
    <w:rsid w:val="00431CF7"/>
    <w:rsid w:val="00431E52"/>
    <w:rsid w:val="00432F5A"/>
    <w:rsid w:val="00433D62"/>
    <w:rsid w:val="00434559"/>
    <w:rsid w:val="00434F2F"/>
    <w:rsid w:val="0043512E"/>
    <w:rsid w:val="00435187"/>
    <w:rsid w:val="004356A7"/>
    <w:rsid w:val="00435D88"/>
    <w:rsid w:val="00436315"/>
    <w:rsid w:val="004367F1"/>
    <w:rsid w:val="004375A9"/>
    <w:rsid w:val="00437A00"/>
    <w:rsid w:val="004403C4"/>
    <w:rsid w:val="00440C27"/>
    <w:rsid w:val="004415E8"/>
    <w:rsid w:val="004424AB"/>
    <w:rsid w:val="00443302"/>
    <w:rsid w:val="004442BA"/>
    <w:rsid w:val="00444980"/>
    <w:rsid w:val="004449EB"/>
    <w:rsid w:val="00445188"/>
    <w:rsid w:val="00445D55"/>
    <w:rsid w:val="004463C6"/>
    <w:rsid w:val="004464EF"/>
    <w:rsid w:val="00446E70"/>
    <w:rsid w:val="004500EF"/>
    <w:rsid w:val="00450670"/>
    <w:rsid w:val="004508E7"/>
    <w:rsid w:val="004516AB"/>
    <w:rsid w:val="0045245A"/>
    <w:rsid w:val="00452658"/>
    <w:rsid w:val="00452BFE"/>
    <w:rsid w:val="004530B9"/>
    <w:rsid w:val="00454595"/>
    <w:rsid w:val="004548A6"/>
    <w:rsid w:val="00455431"/>
    <w:rsid w:val="00455D1A"/>
    <w:rsid w:val="00456BDC"/>
    <w:rsid w:val="00456C26"/>
    <w:rsid w:val="004571B4"/>
    <w:rsid w:val="004571C4"/>
    <w:rsid w:val="00457875"/>
    <w:rsid w:val="00457C21"/>
    <w:rsid w:val="00457ED0"/>
    <w:rsid w:val="00457EE6"/>
    <w:rsid w:val="00460396"/>
    <w:rsid w:val="00460662"/>
    <w:rsid w:val="0046195C"/>
    <w:rsid w:val="00461FBE"/>
    <w:rsid w:val="0046233B"/>
    <w:rsid w:val="004627D6"/>
    <w:rsid w:val="00462E3F"/>
    <w:rsid w:val="00463E75"/>
    <w:rsid w:val="004640DD"/>
    <w:rsid w:val="004647DB"/>
    <w:rsid w:val="00464A8C"/>
    <w:rsid w:val="00465996"/>
    <w:rsid w:val="00466650"/>
    <w:rsid w:val="0047006B"/>
    <w:rsid w:val="00470C35"/>
    <w:rsid w:val="00471E3D"/>
    <w:rsid w:val="00472661"/>
    <w:rsid w:val="004734F5"/>
    <w:rsid w:val="00473CD5"/>
    <w:rsid w:val="00474D79"/>
    <w:rsid w:val="004759AE"/>
    <w:rsid w:val="00475C9A"/>
    <w:rsid w:val="00476536"/>
    <w:rsid w:val="00477DA4"/>
    <w:rsid w:val="004808C7"/>
    <w:rsid w:val="00480E5D"/>
    <w:rsid w:val="00481E57"/>
    <w:rsid w:val="00482C93"/>
    <w:rsid w:val="004845BF"/>
    <w:rsid w:val="00485180"/>
    <w:rsid w:val="004859C7"/>
    <w:rsid w:val="00485A32"/>
    <w:rsid w:val="00490298"/>
    <w:rsid w:val="004903CF"/>
    <w:rsid w:val="0049121C"/>
    <w:rsid w:val="004915A3"/>
    <w:rsid w:val="004921B1"/>
    <w:rsid w:val="004924B6"/>
    <w:rsid w:val="00492E09"/>
    <w:rsid w:val="004941D1"/>
    <w:rsid w:val="004944AE"/>
    <w:rsid w:val="00497703"/>
    <w:rsid w:val="0049788A"/>
    <w:rsid w:val="004A0407"/>
    <w:rsid w:val="004A057E"/>
    <w:rsid w:val="004A1F22"/>
    <w:rsid w:val="004A35DC"/>
    <w:rsid w:val="004A462E"/>
    <w:rsid w:val="004A4695"/>
    <w:rsid w:val="004A4FAA"/>
    <w:rsid w:val="004A5225"/>
    <w:rsid w:val="004A59F6"/>
    <w:rsid w:val="004A5A29"/>
    <w:rsid w:val="004A5F46"/>
    <w:rsid w:val="004A6370"/>
    <w:rsid w:val="004A71DD"/>
    <w:rsid w:val="004A7298"/>
    <w:rsid w:val="004A7CC6"/>
    <w:rsid w:val="004B01C7"/>
    <w:rsid w:val="004B0B31"/>
    <w:rsid w:val="004B0BDB"/>
    <w:rsid w:val="004B0EBE"/>
    <w:rsid w:val="004B0FB1"/>
    <w:rsid w:val="004B140C"/>
    <w:rsid w:val="004B1519"/>
    <w:rsid w:val="004B17CE"/>
    <w:rsid w:val="004B38AD"/>
    <w:rsid w:val="004B4D01"/>
    <w:rsid w:val="004B5DB2"/>
    <w:rsid w:val="004B5E69"/>
    <w:rsid w:val="004B679D"/>
    <w:rsid w:val="004B6BB7"/>
    <w:rsid w:val="004B77DA"/>
    <w:rsid w:val="004C064B"/>
    <w:rsid w:val="004C1002"/>
    <w:rsid w:val="004C15FD"/>
    <w:rsid w:val="004C3681"/>
    <w:rsid w:val="004C3B85"/>
    <w:rsid w:val="004C47A5"/>
    <w:rsid w:val="004C50E7"/>
    <w:rsid w:val="004C51A0"/>
    <w:rsid w:val="004C653F"/>
    <w:rsid w:val="004C6595"/>
    <w:rsid w:val="004C6675"/>
    <w:rsid w:val="004C6D3A"/>
    <w:rsid w:val="004D020F"/>
    <w:rsid w:val="004D026A"/>
    <w:rsid w:val="004D04DC"/>
    <w:rsid w:val="004D07AF"/>
    <w:rsid w:val="004D0DCD"/>
    <w:rsid w:val="004D11EF"/>
    <w:rsid w:val="004D2600"/>
    <w:rsid w:val="004D3E94"/>
    <w:rsid w:val="004D426E"/>
    <w:rsid w:val="004D42FE"/>
    <w:rsid w:val="004D5037"/>
    <w:rsid w:val="004D5972"/>
    <w:rsid w:val="004D61C4"/>
    <w:rsid w:val="004D713E"/>
    <w:rsid w:val="004E016A"/>
    <w:rsid w:val="004E0449"/>
    <w:rsid w:val="004E0A60"/>
    <w:rsid w:val="004E1DBA"/>
    <w:rsid w:val="004E32F7"/>
    <w:rsid w:val="004E385B"/>
    <w:rsid w:val="004E3946"/>
    <w:rsid w:val="004E39FC"/>
    <w:rsid w:val="004E46A4"/>
    <w:rsid w:val="004E4BA0"/>
    <w:rsid w:val="004E6F7D"/>
    <w:rsid w:val="004E7828"/>
    <w:rsid w:val="004E78CA"/>
    <w:rsid w:val="004E7A46"/>
    <w:rsid w:val="004E7C19"/>
    <w:rsid w:val="004E7EEC"/>
    <w:rsid w:val="004F0AF2"/>
    <w:rsid w:val="004F0E29"/>
    <w:rsid w:val="004F15BE"/>
    <w:rsid w:val="004F1733"/>
    <w:rsid w:val="004F1A87"/>
    <w:rsid w:val="004F1D2D"/>
    <w:rsid w:val="004F1DCE"/>
    <w:rsid w:val="004F27C9"/>
    <w:rsid w:val="004F3A62"/>
    <w:rsid w:val="004F3D98"/>
    <w:rsid w:val="004F3EB3"/>
    <w:rsid w:val="004F4B51"/>
    <w:rsid w:val="004F4EDD"/>
    <w:rsid w:val="004F585C"/>
    <w:rsid w:val="004F5BA9"/>
    <w:rsid w:val="004F65E4"/>
    <w:rsid w:val="004F6A34"/>
    <w:rsid w:val="004F6CB2"/>
    <w:rsid w:val="004F7DE6"/>
    <w:rsid w:val="004F7E63"/>
    <w:rsid w:val="005009A7"/>
    <w:rsid w:val="00501D3F"/>
    <w:rsid w:val="00502271"/>
    <w:rsid w:val="00502631"/>
    <w:rsid w:val="005026E5"/>
    <w:rsid w:val="005033A1"/>
    <w:rsid w:val="00503B1C"/>
    <w:rsid w:val="0050400F"/>
    <w:rsid w:val="00505B67"/>
    <w:rsid w:val="005069EA"/>
    <w:rsid w:val="00506A25"/>
    <w:rsid w:val="00506B46"/>
    <w:rsid w:val="00510FC7"/>
    <w:rsid w:val="0051108A"/>
    <w:rsid w:val="0051156F"/>
    <w:rsid w:val="0051321A"/>
    <w:rsid w:val="005132CF"/>
    <w:rsid w:val="00513512"/>
    <w:rsid w:val="00513D17"/>
    <w:rsid w:val="00514953"/>
    <w:rsid w:val="0051529B"/>
    <w:rsid w:val="005155BD"/>
    <w:rsid w:val="00516127"/>
    <w:rsid w:val="00516B5C"/>
    <w:rsid w:val="00517396"/>
    <w:rsid w:val="005179B4"/>
    <w:rsid w:val="00521C6C"/>
    <w:rsid w:val="0052220B"/>
    <w:rsid w:val="00522A5C"/>
    <w:rsid w:val="00523E41"/>
    <w:rsid w:val="005243E1"/>
    <w:rsid w:val="005244A5"/>
    <w:rsid w:val="00524734"/>
    <w:rsid w:val="00524F30"/>
    <w:rsid w:val="005250F5"/>
    <w:rsid w:val="005269BB"/>
    <w:rsid w:val="005277B7"/>
    <w:rsid w:val="00530949"/>
    <w:rsid w:val="00531450"/>
    <w:rsid w:val="00534976"/>
    <w:rsid w:val="00536BFC"/>
    <w:rsid w:val="00537658"/>
    <w:rsid w:val="00537B6A"/>
    <w:rsid w:val="00537C7E"/>
    <w:rsid w:val="0054048F"/>
    <w:rsid w:val="00541AD1"/>
    <w:rsid w:val="00541C03"/>
    <w:rsid w:val="0054269A"/>
    <w:rsid w:val="0054352F"/>
    <w:rsid w:val="00543A80"/>
    <w:rsid w:val="00543F83"/>
    <w:rsid w:val="00544254"/>
    <w:rsid w:val="00544B07"/>
    <w:rsid w:val="00544D68"/>
    <w:rsid w:val="0054520F"/>
    <w:rsid w:val="00545A07"/>
    <w:rsid w:val="00545BF4"/>
    <w:rsid w:val="00546540"/>
    <w:rsid w:val="0054758F"/>
    <w:rsid w:val="005476CA"/>
    <w:rsid w:val="00547818"/>
    <w:rsid w:val="00547E6E"/>
    <w:rsid w:val="00550587"/>
    <w:rsid w:val="005508E7"/>
    <w:rsid w:val="00550D21"/>
    <w:rsid w:val="005514AD"/>
    <w:rsid w:val="0055163E"/>
    <w:rsid w:val="00551B8D"/>
    <w:rsid w:val="00551CCB"/>
    <w:rsid w:val="0055270A"/>
    <w:rsid w:val="005528D0"/>
    <w:rsid w:val="00552AB3"/>
    <w:rsid w:val="005531F4"/>
    <w:rsid w:val="0055433A"/>
    <w:rsid w:val="00554DC7"/>
    <w:rsid w:val="00555D9D"/>
    <w:rsid w:val="00556C1E"/>
    <w:rsid w:val="00557238"/>
    <w:rsid w:val="00557AA5"/>
    <w:rsid w:val="00560077"/>
    <w:rsid w:val="00561662"/>
    <w:rsid w:val="00561FA7"/>
    <w:rsid w:val="005622E4"/>
    <w:rsid w:val="005627A5"/>
    <w:rsid w:val="0056491D"/>
    <w:rsid w:val="00566A14"/>
    <w:rsid w:val="00566D4E"/>
    <w:rsid w:val="00567435"/>
    <w:rsid w:val="00567C65"/>
    <w:rsid w:val="00570064"/>
    <w:rsid w:val="0057047B"/>
    <w:rsid w:val="005711C6"/>
    <w:rsid w:val="00571671"/>
    <w:rsid w:val="0057198F"/>
    <w:rsid w:val="00571BB9"/>
    <w:rsid w:val="005723CC"/>
    <w:rsid w:val="00572E7D"/>
    <w:rsid w:val="0057413E"/>
    <w:rsid w:val="005742A7"/>
    <w:rsid w:val="00575889"/>
    <w:rsid w:val="005802F3"/>
    <w:rsid w:val="00580A91"/>
    <w:rsid w:val="00580B25"/>
    <w:rsid w:val="00580B7A"/>
    <w:rsid w:val="005816EE"/>
    <w:rsid w:val="0058185A"/>
    <w:rsid w:val="00581B8F"/>
    <w:rsid w:val="00582A4F"/>
    <w:rsid w:val="005833FD"/>
    <w:rsid w:val="00583465"/>
    <w:rsid w:val="00583AFE"/>
    <w:rsid w:val="00584C77"/>
    <w:rsid w:val="00584D2B"/>
    <w:rsid w:val="00585A45"/>
    <w:rsid w:val="00585A4F"/>
    <w:rsid w:val="00585DB4"/>
    <w:rsid w:val="005862C3"/>
    <w:rsid w:val="005869EF"/>
    <w:rsid w:val="00587294"/>
    <w:rsid w:val="0058790F"/>
    <w:rsid w:val="00590BB7"/>
    <w:rsid w:val="00590F95"/>
    <w:rsid w:val="005910E4"/>
    <w:rsid w:val="00592486"/>
    <w:rsid w:val="0059289E"/>
    <w:rsid w:val="00592D5A"/>
    <w:rsid w:val="0059392E"/>
    <w:rsid w:val="005943B9"/>
    <w:rsid w:val="005952FB"/>
    <w:rsid w:val="0059537E"/>
    <w:rsid w:val="0059610F"/>
    <w:rsid w:val="00596A98"/>
    <w:rsid w:val="00597C80"/>
    <w:rsid w:val="005A0C39"/>
    <w:rsid w:val="005A1AC9"/>
    <w:rsid w:val="005A1B1B"/>
    <w:rsid w:val="005A1E16"/>
    <w:rsid w:val="005A2250"/>
    <w:rsid w:val="005A2731"/>
    <w:rsid w:val="005A2978"/>
    <w:rsid w:val="005A4BEC"/>
    <w:rsid w:val="005A5471"/>
    <w:rsid w:val="005A60D8"/>
    <w:rsid w:val="005A7B7D"/>
    <w:rsid w:val="005A7FA2"/>
    <w:rsid w:val="005B05C5"/>
    <w:rsid w:val="005B1DF5"/>
    <w:rsid w:val="005B210E"/>
    <w:rsid w:val="005B2248"/>
    <w:rsid w:val="005B2375"/>
    <w:rsid w:val="005B2FD3"/>
    <w:rsid w:val="005B57D8"/>
    <w:rsid w:val="005B592B"/>
    <w:rsid w:val="005B59A3"/>
    <w:rsid w:val="005B5B29"/>
    <w:rsid w:val="005B5D94"/>
    <w:rsid w:val="005B69F0"/>
    <w:rsid w:val="005B721D"/>
    <w:rsid w:val="005B7C99"/>
    <w:rsid w:val="005B7CA7"/>
    <w:rsid w:val="005B7F29"/>
    <w:rsid w:val="005C017B"/>
    <w:rsid w:val="005C0487"/>
    <w:rsid w:val="005C073D"/>
    <w:rsid w:val="005C0DB7"/>
    <w:rsid w:val="005C2072"/>
    <w:rsid w:val="005C2873"/>
    <w:rsid w:val="005C288C"/>
    <w:rsid w:val="005C33F5"/>
    <w:rsid w:val="005C3BD5"/>
    <w:rsid w:val="005C3E36"/>
    <w:rsid w:val="005C5277"/>
    <w:rsid w:val="005C73B7"/>
    <w:rsid w:val="005C7782"/>
    <w:rsid w:val="005C7BB0"/>
    <w:rsid w:val="005D00D8"/>
    <w:rsid w:val="005D0E3B"/>
    <w:rsid w:val="005D144F"/>
    <w:rsid w:val="005D1578"/>
    <w:rsid w:val="005D22F7"/>
    <w:rsid w:val="005D30B2"/>
    <w:rsid w:val="005D511B"/>
    <w:rsid w:val="005D5556"/>
    <w:rsid w:val="005D55FD"/>
    <w:rsid w:val="005D5C40"/>
    <w:rsid w:val="005D60AD"/>
    <w:rsid w:val="005D74BB"/>
    <w:rsid w:val="005E1C84"/>
    <w:rsid w:val="005E24B3"/>
    <w:rsid w:val="005E2D07"/>
    <w:rsid w:val="005E2D0C"/>
    <w:rsid w:val="005E2DEF"/>
    <w:rsid w:val="005E2EFC"/>
    <w:rsid w:val="005E31DB"/>
    <w:rsid w:val="005E3ED8"/>
    <w:rsid w:val="005E48F4"/>
    <w:rsid w:val="005E4D8D"/>
    <w:rsid w:val="005E50F4"/>
    <w:rsid w:val="005E516B"/>
    <w:rsid w:val="005E554C"/>
    <w:rsid w:val="005E608F"/>
    <w:rsid w:val="005E6AF5"/>
    <w:rsid w:val="005E7324"/>
    <w:rsid w:val="005E74D7"/>
    <w:rsid w:val="005F047C"/>
    <w:rsid w:val="005F2CAD"/>
    <w:rsid w:val="005F2E72"/>
    <w:rsid w:val="005F4FBC"/>
    <w:rsid w:val="005F6143"/>
    <w:rsid w:val="005F620C"/>
    <w:rsid w:val="005F66DA"/>
    <w:rsid w:val="005F6A36"/>
    <w:rsid w:val="005F6F0B"/>
    <w:rsid w:val="005F78CA"/>
    <w:rsid w:val="0060035F"/>
    <w:rsid w:val="00601478"/>
    <w:rsid w:val="00601B17"/>
    <w:rsid w:val="00601B5D"/>
    <w:rsid w:val="0060200A"/>
    <w:rsid w:val="0060238D"/>
    <w:rsid w:val="006028ED"/>
    <w:rsid w:val="0060346E"/>
    <w:rsid w:val="00603F2D"/>
    <w:rsid w:val="00604A2A"/>
    <w:rsid w:val="00604BC6"/>
    <w:rsid w:val="00604FA1"/>
    <w:rsid w:val="00605728"/>
    <w:rsid w:val="006057E3"/>
    <w:rsid w:val="00605947"/>
    <w:rsid w:val="00605A73"/>
    <w:rsid w:val="00605DAE"/>
    <w:rsid w:val="006060F5"/>
    <w:rsid w:val="006066B1"/>
    <w:rsid w:val="0060672F"/>
    <w:rsid w:val="00607759"/>
    <w:rsid w:val="006079A5"/>
    <w:rsid w:val="00607FD7"/>
    <w:rsid w:val="0061005E"/>
    <w:rsid w:val="00611002"/>
    <w:rsid w:val="006110B7"/>
    <w:rsid w:val="00611165"/>
    <w:rsid w:val="00611CAE"/>
    <w:rsid w:val="006121B0"/>
    <w:rsid w:val="0061251D"/>
    <w:rsid w:val="00612937"/>
    <w:rsid w:val="00612DBD"/>
    <w:rsid w:val="00613634"/>
    <w:rsid w:val="006136B6"/>
    <w:rsid w:val="00613A29"/>
    <w:rsid w:val="00613ADA"/>
    <w:rsid w:val="006143E3"/>
    <w:rsid w:val="0061682C"/>
    <w:rsid w:val="00616DEC"/>
    <w:rsid w:val="00621C82"/>
    <w:rsid w:val="00622778"/>
    <w:rsid w:val="0062384D"/>
    <w:rsid w:val="0062393D"/>
    <w:rsid w:val="00623FAA"/>
    <w:rsid w:val="006261BB"/>
    <w:rsid w:val="00626CA3"/>
    <w:rsid w:val="00626DE3"/>
    <w:rsid w:val="0062727B"/>
    <w:rsid w:val="006276FC"/>
    <w:rsid w:val="00630D79"/>
    <w:rsid w:val="0063131E"/>
    <w:rsid w:val="00631A92"/>
    <w:rsid w:val="00633654"/>
    <w:rsid w:val="006342BF"/>
    <w:rsid w:val="00636013"/>
    <w:rsid w:val="00636F2F"/>
    <w:rsid w:val="006378D2"/>
    <w:rsid w:val="00640210"/>
    <w:rsid w:val="0064036D"/>
    <w:rsid w:val="00640D38"/>
    <w:rsid w:val="006423E6"/>
    <w:rsid w:val="00642B39"/>
    <w:rsid w:val="00642FF8"/>
    <w:rsid w:val="006439B7"/>
    <w:rsid w:val="00644E2C"/>
    <w:rsid w:val="0064589C"/>
    <w:rsid w:val="006467B1"/>
    <w:rsid w:val="00646BF2"/>
    <w:rsid w:val="00647509"/>
    <w:rsid w:val="00647C75"/>
    <w:rsid w:val="00650A3C"/>
    <w:rsid w:val="00650E35"/>
    <w:rsid w:val="006517CE"/>
    <w:rsid w:val="00651CFD"/>
    <w:rsid w:val="00652662"/>
    <w:rsid w:val="00653BC3"/>
    <w:rsid w:val="00653DD0"/>
    <w:rsid w:val="00654019"/>
    <w:rsid w:val="00654B8A"/>
    <w:rsid w:val="00655DB4"/>
    <w:rsid w:val="00655EDF"/>
    <w:rsid w:val="006573BE"/>
    <w:rsid w:val="006579BF"/>
    <w:rsid w:val="0066006F"/>
    <w:rsid w:val="00660C70"/>
    <w:rsid w:val="00660F17"/>
    <w:rsid w:val="00661329"/>
    <w:rsid w:val="006617D8"/>
    <w:rsid w:val="00662C37"/>
    <w:rsid w:val="00663879"/>
    <w:rsid w:val="006656E6"/>
    <w:rsid w:val="006657A5"/>
    <w:rsid w:val="00665DAF"/>
    <w:rsid w:val="0066674C"/>
    <w:rsid w:val="006667CA"/>
    <w:rsid w:val="0066752B"/>
    <w:rsid w:val="00667B43"/>
    <w:rsid w:val="00670913"/>
    <w:rsid w:val="00670995"/>
    <w:rsid w:val="00671176"/>
    <w:rsid w:val="006715C2"/>
    <w:rsid w:val="00671FCE"/>
    <w:rsid w:val="00672655"/>
    <w:rsid w:val="00672D53"/>
    <w:rsid w:val="006735EA"/>
    <w:rsid w:val="006748EA"/>
    <w:rsid w:val="006752D5"/>
    <w:rsid w:val="006757BB"/>
    <w:rsid w:val="00675F25"/>
    <w:rsid w:val="00675FC6"/>
    <w:rsid w:val="00676021"/>
    <w:rsid w:val="00676E80"/>
    <w:rsid w:val="00677690"/>
    <w:rsid w:val="00681796"/>
    <w:rsid w:val="006834AD"/>
    <w:rsid w:val="0068354D"/>
    <w:rsid w:val="0068376A"/>
    <w:rsid w:val="00686534"/>
    <w:rsid w:val="006866C0"/>
    <w:rsid w:val="006909BB"/>
    <w:rsid w:val="00691367"/>
    <w:rsid w:val="00692156"/>
    <w:rsid w:val="00692206"/>
    <w:rsid w:val="006926F4"/>
    <w:rsid w:val="00692AA8"/>
    <w:rsid w:val="00692FCD"/>
    <w:rsid w:val="006933C0"/>
    <w:rsid w:val="006945CD"/>
    <w:rsid w:val="00694810"/>
    <w:rsid w:val="0069635C"/>
    <w:rsid w:val="0069752B"/>
    <w:rsid w:val="006A1592"/>
    <w:rsid w:val="006A15E0"/>
    <w:rsid w:val="006A1F29"/>
    <w:rsid w:val="006A208C"/>
    <w:rsid w:val="006A255D"/>
    <w:rsid w:val="006A25EF"/>
    <w:rsid w:val="006A2917"/>
    <w:rsid w:val="006A3DC6"/>
    <w:rsid w:val="006A5F48"/>
    <w:rsid w:val="006A7151"/>
    <w:rsid w:val="006A7BFD"/>
    <w:rsid w:val="006A7C29"/>
    <w:rsid w:val="006A7E10"/>
    <w:rsid w:val="006B000A"/>
    <w:rsid w:val="006B01E9"/>
    <w:rsid w:val="006B0265"/>
    <w:rsid w:val="006B0267"/>
    <w:rsid w:val="006B0A38"/>
    <w:rsid w:val="006B0F7D"/>
    <w:rsid w:val="006B0FF2"/>
    <w:rsid w:val="006B2738"/>
    <w:rsid w:val="006B30DE"/>
    <w:rsid w:val="006B384E"/>
    <w:rsid w:val="006B45B2"/>
    <w:rsid w:val="006B61F4"/>
    <w:rsid w:val="006B67D0"/>
    <w:rsid w:val="006B6DBF"/>
    <w:rsid w:val="006B6F71"/>
    <w:rsid w:val="006B7092"/>
    <w:rsid w:val="006C0E8F"/>
    <w:rsid w:val="006C10B4"/>
    <w:rsid w:val="006C283D"/>
    <w:rsid w:val="006C2E67"/>
    <w:rsid w:val="006C3538"/>
    <w:rsid w:val="006C43A3"/>
    <w:rsid w:val="006C471C"/>
    <w:rsid w:val="006C4A78"/>
    <w:rsid w:val="006C4E5F"/>
    <w:rsid w:val="006C583E"/>
    <w:rsid w:val="006C643C"/>
    <w:rsid w:val="006C6889"/>
    <w:rsid w:val="006C69E0"/>
    <w:rsid w:val="006C6F46"/>
    <w:rsid w:val="006C7322"/>
    <w:rsid w:val="006D0D47"/>
    <w:rsid w:val="006D24E0"/>
    <w:rsid w:val="006D2C33"/>
    <w:rsid w:val="006D3469"/>
    <w:rsid w:val="006D359A"/>
    <w:rsid w:val="006D40C6"/>
    <w:rsid w:val="006D4FD8"/>
    <w:rsid w:val="006D5300"/>
    <w:rsid w:val="006D65A7"/>
    <w:rsid w:val="006D7056"/>
    <w:rsid w:val="006D72B4"/>
    <w:rsid w:val="006E00DA"/>
    <w:rsid w:val="006E01E2"/>
    <w:rsid w:val="006E033B"/>
    <w:rsid w:val="006E118A"/>
    <w:rsid w:val="006E15A4"/>
    <w:rsid w:val="006E1626"/>
    <w:rsid w:val="006E2AB9"/>
    <w:rsid w:val="006E2C6E"/>
    <w:rsid w:val="006E3405"/>
    <w:rsid w:val="006E412A"/>
    <w:rsid w:val="006E47F5"/>
    <w:rsid w:val="006E5B5A"/>
    <w:rsid w:val="006E5E57"/>
    <w:rsid w:val="006E5F9B"/>
    <w:rsid w:val="006E70D6"/>
    <w:rsid w:val="006E739B"/>
    <w:rsid w:val="006E7973"/>
    <w:rsid w:val="006E79E3"/>
    <w:rsid w:val="006E7E97"/>
    <w:rsid w:val="006F06C0"/>
    <w:rsid w:val="006F1BF7"/>
    <w:rsid w:val="006F277E"/>
    <w:rsid w:val="006F2B65"/>
    <w:rsid w:val="006F2D78"/>
    <w:rsid w:val="006F318B"/>
    <w:rsid w:val="006F34E3"/>
    <w:rsid w:val="006F362B"/>
    <w:rsid w:val="006F3803"/>
    <w:rsid w:val="006F3C98"/>
    <w:rsid w:val="006F51F1"/>
    <w:rsid w:val="006F627B"/>
    <w:rsid w:val="006F6316"/>
    <w:rsid w:val="006F661C"/>
    <w:rsid w:val="006F6699"/>
    <w:rsid w:val="006F6DEF"/>
    <w:rsid w:val="006F711C"/>
    <w:rsid w:val="00700258"/>
    <w:rsid w:val="00700C2B"/>
    <w:rsid w:val="00700E81"/>
    <w:rsid w:val="00701148"/>
    <w:rsid w:val="0070168D"/>
    <w:rsid w:val="0070198C"/>
    <w:rsid w:val="0070205E"/>
    <w:rsid w:val="00702C43"/>
    <w:rsid w:val="00703262"/>
    <w:rsid w:val="0070437B"/>
    <w:rsid w:val="00704F4C"/>
    <w:rsid w:val="007051ED"/>
    <w:rsid w:val="00705969"/>
    <w:rsid w:val="007061A5"/>
    <w:rsid w:val="007069ED"/>
    <w:rsid w:val="0070719B"/>
    <w:rsid w:val="00707646"/>
    <w:rsid w:val="00707698"/>
    <w:rsid w:val="007078F6"/>
    <w:rsid w:val="00707ACF"/>
    <w:rsid w:val="007100B7"/>
    <w:rsid w:val="00710337"/>
    <w:rsid w:val="0071133B"/>
    <w:rsid w:val="00711A1E"/>
    <w:rsid w:val="00711FFC"/>
    <w:rsid w:val="0071205F"/>
    <w:rsid w:val="0071252A"/>
    <w:rsid w:val="00712B9B"/>
    <w:rsid w:val="00712FF8"/>
    <w:rsid w:val="007132D7"/>
    <w:rsid w:val="0071330E"/>
    <w:rsid w:val="007146FB"/>
    <w:rsid w:val="00716693"/>
    <w:rsid w:val="00717DB5"/>
    <w:rsid w:val="0072062C"/>
    <w:rsid w:val="007207D4"/>
    <w:rsid w:val="00720FF3"/>
    <w:rsid w:val="007216CE"/>
    <w:rsid w:val="007219E1"/>
    <w:rsid w:val="0072286B"/>
    <w:rsid w:val="0072291C"/>
    <w:rsid w:val="00723018"/>
    <w:rsid w:val="0072309A"/>
    <w:rsid w:val="007236D0"/>
    <w:rsid w:val="0072393D"/>
    <w:rsid w:val="00724720"/>
    <w:rsid w:val="00724BA4"/>
    <w:rsid w:val="00724D15"/>
    <w:rsid w:val="007253A9"/>
    <w:rsid w:val="007255B9"/>
    <w:rsid w:val="00725A31"/>
    <w:rsid w:val="007265E7"/>
    <w:rsid w:val="0072699E"/>
    <w:rsid w:val="00726C47"/>
    <w:rsid w:val="00727608"/>
    <w:rsid w:val="007304E6"/>
    <w:rsid w:val="00730B5B"/>
    <w:rsid w:val="00730B68"/>
    <w:rsid w:val="007310C6"/>
    <w:rsid w:val="0073178A"/>
    <w:rsid w:val="0073191B"/>
    <w:rsid w:val="007321F1"/>
    <w:rsid w:val="0073254C"/>
    <w:rsid w:val="00732C3F"/>
    <w:rsid w:val="00732F54"/>
    <w:rsid w:val="00733E3E"/>
    <w:rsid w:val="00733FCE"/>
    <w:rsid w:val="00734E69"/>
    <w:rsid w:val="00734EF2"/>
    <w:rsid w:val="007351D8"/>
    <w:rsid w:val="007355C9"/>
    <w:rsid w:val="00735EA0"/>
    <w:rsid w:val="00736229"/>
    <w:rsid w:val="00736BEE"/>
    <w:rsid w:val="007375C8"/>
    <w:rsid w:val="00737943"/>
    <w:rsid w:val="00740D8A"/>
    <w:rsid w:val="00740E90"/>
    <w:rsid w:val="00741829"/>
    <w:rsid w:val="00741B6F"/>
    <w:rsid w:val="00742059"/>
    <w:rsid w:val="0074232C"/>
    <w:rsid w:val="00742F2A"/>
    <w:rsid w:val="00744514"/>
    <w:rsid w:val="00744943"/>
    <w:rsid w:val="00745562"/>
    <w:rsid w:val="00745835"/>
    <w:rsid w:val="00746618"/>
    <w:rsid w:val="00746EF8"/>
    <w:rsid w:val="00747A00"/>
    <w:rsid w:val="00747A86"/>
    <w:rsid w:val="00750DCA"/>
    <w:rsid w:val="007522A4"/>
    <w:rsid w:val="00752C40"/>
    <w:rsid w:val="0075373C"/>
    <w:rsid w:val="007544AF"/>
    <w:rsid w:val="00754881"/>
    <w:rsid w:val="00755D86"/>
    <w:rsid w:val="00756C99"/>
    <w:rsid w:val="007574CC"/>
    <w:rsid w:val="00757706"/>
    <w:rsid w:val="00757E82"/>
    <w:rsid w:val="0076048D"/>
    <w:rsid w:val="007612C6"/>
    <w:rsid w:val="00762518"/>
    <w:rsid w:val="00764048"/>
    <w:rsid w:val="007640D5"/>
    <w:rsid w:val="00764F07"/>
    <w:rsid w:val="007666DA"/>
    <w:rsid w:val="00766F40"/>
    <w:rsid w:val="00767C9F"/>
    <w:rsid w:val="00767E3B"/>
    <w:rsid w:val="00770144"/>
    <w:rsid w:val="00770912"/>
    <w:rsid w:val="00770B29"/>
    <w:rsid w:val="00771010"/>
    <w:rsid w:val="00771748"/>
    <w:rsid w:val="00771A20"/>
    <w:rsid w:val="007740CC"/>
    <w:rsid w:val="00774651"/>
    <w:rsid w:val="007747AF"/>
    <w:rsid w:val="007748D9"/>
    <w:rsid w:val="00774B2A"/>
    <w:rsid w:val="00774E07"/>
    <w:rsid w:val="00774E7C"/>
    <w:rsid w:val="00775B7C"/>
    <w:rsid w:val="0077601E"/>
    <w:rsid w:val="00776DED"/>
    <w:rsid w:val="00777761"/>
    <w:rsid w:val="00777F9A"/>
    <w:rsid w:val="00780CDB"/>
    <w:rsid w:val="00780EFF"/>
    <w:rsid w:val="00780FED"/>
    <w:rsid w:val="00781009"/>
    <w:rsid w:val="00782520"/>
    <w:rsid w:val="007825AD"/>
    <w:rsid w:val="007828AA"/>
    <w:rsid w:val="00783071"/>
    <w:rsid w:val="00783DBC"/>
    <w:rsid w:val="00784237"/>
    <w:rsid w:val="0078451D"/>
    <w:rsid w:val="00784781"/>
    <w:rsid w:val="00784FFC"/>
    <w:rsid w:val="00785B0E"/>
    <w:rsid w:val="007861B9"/>
    <w:rsid w:val="00786528"/>
    <w:rsid w:val="00786AA7"/>
    <w:rsid w:val="00787635"/>
    <w:rsid w:val="007911C5"/>
    <w:rsid w:val="00791256"/>
    <w:rsid w:val="00793AF6"/>
    <w:rsid w:val="00794363"/>
    <w:rsid w:val="00794A2A"/>
    <w:rsid w:val="00794F33"/>
    <w:rsid w:val="00795F58"/>
    <w:rsid w:val="00796571"/>
    <w:rsid w:val="00796CF2"/>
    <w:rsid w:val="007971FC"/>
    <w:rsid w:val="00797A8C"/>
    <w:rsid w:val="00797AA0"/>
    <w:rsid w:val="007A0A15"/>
    <w:rsid w:val="007A0A5C"/>
    <w:rsid w:val="007A0DFA"/>
    <w:rsid w:val="007A174B"/>
    <w:rsid w:val="007A25D8"/>
    <w:rsid w:val="007A3973"/>
    <w:rsid w:val="007A4740"/>
    <w:rsid w:val="007A4832"/>
    <w:rsid w:val="007A4B9D"/>
    <w:rsid w:val="007A4E98"/>
    <w:rsid w:val="007A52BB"/>
    <w:rsid w:val="007A5D64"/>
    <w:rsid w:val="007A704A"/>
    <w:rsid w:val="007B00D1"/>
    <w:rsid w:val="007B2047"/>
    <w:rsid w:val="007B3BC4"/>
    <w:rsid w:val="007B4210"/>
    <w:rsid w:val="007B46A1"/>
    <w:rsid w:val="007B619B"/>
    <w:rsid w:val="007B69B2"/>
    <w:rsid w:val="007B6B74"/>
    <w:rsid w:val="007B7328"/>
    <w:rsid w:val="007B7428"/>
    <w:rsid w:val="007B7C53"/>
    <w:rsid w:val="007B7CE9"/>
    <w:rsid w:val="007C01CA"/>
    <w:rsid w:val="007C09AC"/>
    <w:rsid w:val="007C1575"/>
    <w:rsid w:val="007C2315"/>
    <w:rsid w:val="007C2C08"/>
    <w:rsid w:val="007C2EF2"/>
    <w:rsid w:val="007C2FE7"/>
    <w:rsid w:val="007C4345"/>
    <w:rsid w:val="007C53B9"/>
    <w:rsid w:val="007C5E7E"/>
    <w:rsid w:val="007C6AC2"/>
    <w:rsid w:val="007C7FC1"/>
    <w:rsid w:val="007D12F1"/>
    <w:rsid w:val="007D43F5"/>
    <w:rsid w:val="007D4603"/>
    <w:rsid w:val="007D4CA1"/>
    <w:rsid w:val="007D51EB"/>
    <w:rsid w:val="007D521A"/>
    <w:rsid w:val="007D55AB"/>
    <w:rsid w:val="007D56A9"/>
    <w:rsid w:val="007D5E26"/>
    <w:rsid w:val="007D5E59"/>
    <w:rsid w:val="007D765B"/>
    <w:rsid w:val="007D7C90"/>
    <w:rsid w:val="007E054A"/>
    <w:rsid w:val="007E1056"/>
    <w:rsid w:val="007E1DB6"/>
    <w:rsid w:val="007E206F"/>
    <w:rsid w:val="007E269F"/>
    <w:rsid w:val="007E274B"/>
    <w:rsid w:val="007E38A9"/>
    <w:rsid w:val="007E4040"/>
    <w:rsid w:val="007E5353"/>
    <w:rsid w:val="007E6002"/>
    <w:rsid w:val="007E78B3"/>
    <w:rsid w:val="007E7B12"/>
    <w:rsid w:val="007E7CC5"/>
    <w:rsid w:val="007E7D0F"/>
    <w:rsid w:val="007F0CCF"/>
    <w:rsid w:val="007F1FA7"/>
    <w:rsid w:val="007F271E"/>
    <w:rsid w:val="007F3201"/>
    <w:rsid w:val="007F39B4"/>
    <w:rsid w:val="007F5014"/>
    <w:rsid w:val="007F5173"/>
    <w:rsid w:val="007F538A"/>
    <w:rsid w:val="007F7F84"/>
    <w:rsid w:val="007F7FD9"/>
    <w:rsid w:val="00800F4E"/>
    <w:rsid w:val="00801597"/>
    <w:rsid w:val="0080226A"/>
    <w:rsid w:val="00802D17"/>
    <w:rsid w:val="00803122"/>
    <w:rsid w:val="0080393C"/>
    <w:rsid w:val="00804BAD"/>
    <w:rsid w:val="00804E6C"/>
    <w:rsid w:val="00805A08"/>
    <w:rsid w:val="0080666E"/>
    <w:rsid w:val="00806825"/>
    <w:rsid w:val="00806C17"/>
    <w:rsid w:val="00807704"/>
    <w:rsid w:val="008109CA"/>
    <w:rsid w:val="00811536"/>
    <w:rsid w:val="00812023"/>
    <w:rsid w:val="00812D63"/>
    <w:rsid w:val="00813516"/>
    <w:rsid w:val="00813FC8"/>
    <w:rsid w:val="00814006"/>
    <w:rsid w:val="008143E5"/>
    <w:rsid w:val="00814B36"/>
    <w:rsid w:val="00815B22"/>
    <w:rsid w:val="00816825"/>
    <w:rsid w:val="00816CAF"/>
    <w:rsid w:val="00817A79"/>
    <w:rsid w:val="00817CEC"/>
    <w:rsid w:val="00820455"/>
    <w:rsid w:val="008205CD"/>
    <w:rsid w:val="00820BF9"/>
    <w:rsid w:val="00820E95"/>
    <w:rsid w:val="008214DA"/>
    <w:rsid w:val="00822A95"/>
    <w:rsid w:val="00823841"/>
    <w:rsid w:val="00824CDE"/>
    <w:rsid w:val="0082524A"/>
    <w:rsid w:val="00825AE1"/>
    <w:rsid w:val="008269C7"/>
    <w:rsid w:val="00826BD2"/>
    <w:rsid w:val="00826CD6"/>
    <w:rsid w:val="00826F2B"/>
    <w:rsid w:val="00827169"/>
    <w:rsid w:val="008273C7"/>
    <w:rsid w:val="00827EC2"/>
    <w:rsid w:val="008303A8"/>
    <w:rsid w:val="00830887"/>
    <w:rsid w:val="00830B1E"/>
    <w:rsid w:val="00831787"/>
    <w:rsid w:val="00832013"/>
    <w:rsid w:val="0083275F"/>
    <w:rsid w:val="008329C6"/>
    <w:rsid w:val="00832C9F"/>
    <w:rsid w:val="0083377A"/>
    <w:rsid w:val="00834ECD"/>
    <w:rsid w:val="0083545E"/>
    <w:rsid w:val="00836306"/>
    <w:rsid w:val="0083653E"/>
    <w:rsid w:val="00836934"/>
    <w:rsid w:val="00836B72"/>
    <w:rsid w:val="00837195"/>
    <w:rsid w:val="008402FD"/>
    <w:rsid w:val="008409A8"/>
    <w:rsid w:val="00840A6A"/>
    <w:rsid w:val="00841B8C"/>
    <w:rsid w:val="008420F8"/>
    <w:rsid w:val="00842C35"/>
    <w:rsid w:val="0084324E"/>
    <w:rsid w:val="00843A9F"/>
    <w:rsid w:val="00843D36"/>
    <w:rsid w:val="00843D74"/>
    <w:rsid w:val="00843E92"/>
    <w:rsid w:val="00844654"/>
    <w:rsid w:val="008446A7"/>
    <w:rsid w:val="008454BA"/>
    <w:rsid w:val="00845946"/>
    <w:rsid w:val="00845A6C"/>
    <w:rsid w:val="00845F11"/>
    <w:rsid w:val="008469AA"/>
    <w:rsid w:val="00847412"/>
    <w:rsid w:val="00847C8B"/>
    <w:rsid w:val="0085070D"/>
    <w:rsid w:val="00851526"/>
    <w:rsid w:val="00851D42"/>
    <w:rsid w:val="008525FE"/>
    <w:rsid w:val="00853458"/>
    <w:rsid w:val="00853787"/>
    <w:rsid w:val="00854CEC"/>
    <w:rsid w:val="00854F79"/>
    <w:rsid w:val="00854FA7"/>
    <w:rsid w:val="00854FF2"/>
    <w:rsid w:val="00855277"/>
    <w:rsid w:val="008553C5"/>
    <w:rsid w:val="00855E25"/>
    <w:rsid w:val="00855FF7"/>
    <w:rsid w:val="00856287"/>
    <w:rsid w:val="008565BF"/>
    <w:rsid w:val="008602B8"/>
    <w:rsid w:val="0086073D"/>
    <w:rsid w:val="008607BD"/>
    <w:rsid w:val="008609FA"/>
    <w:rsid w:val="00860A01"/>
    <w:rsid w:val="00861554"/>
    <w:rsid w:val="00861963"/>
    <w:rsid w:val="008619CA"/>
    <w:rsid w:val="0086203E"/>
    <w:rsid w:val="00863059"/>
    <w:rsid w:val="008632C0"/>
    <w:rsid w:val="00863902"/>
    <w:rsid w:val="00863EDC"/>
    <w:rsid w:val="00864151"/>
    <w:rsid w:val="00864638"/>
    <w:rsid w:val="00864B33"/>
    <w:rsid w:val="00864E1D"/>
    <w:rsid w:val="0086502D"/>
    <w:rsid w:val="00865608"/>
    <w:rsid w:val="008662A0"/>
    <w:rsid w:val="008666DA"/>
    <w:rsid w:val="00871557"/>
    <w:rsid w:val="00872082"/>
    <w:rsid w:val="00872111"/>
    <w:rsid w:val="00872EB3"/>
    <w:rsid w:val="008730E6"/>
    <w:rsid w:val="00873168"/>
    <w:rsid w:val="0087394F"/>
    <w:rsid w:val="00873962"/>
    <w:rsid w:val="008744D3"/>
    <w:rsid w:val="00875D01"/>
    <w:rsid w:val="00877159"/>
    <w:rsid w:val="00877566"/>
    <w:rsid w:val="00877C1C"/>
    <w:rsid w:val="00880D4C"/>
    <w:rsid w:val="00880FD8"/>
    <w:rsid w:val="00881A38"/>
    <w:rsid w:val="008826A0"/>
    <w:rsid w:val="00882B87"/>
    <w:rsid w:val="008835A6"/>
    <w:rsid w:val="00883D18"/>
    <w:rsid w:val="00884635"/>
    <w:rsid w:val="008852A6"/>
    <w:rsid w:val="0088531E"/>
    <w:rsid w:val="008858F6"/>
    <w:rsid w:val="00885DCC"/>
    <w:rsid w:val="0088666A"/>
    <w:rsid w:val="00886673"/>
    <w:rsid w:val="00887684"/>
    <w:rsid w:val="008876F7"/>
    <w:rsid w:val="00887CC0"/>
    <w:rsid w:val="008919F8"/>
    <w:rsid w:val="00891C76"/>
    <w:rsid w:val="008930EC"/>
    <w:rsid w:val="0089349D"/>
    <w:rsid w:val="008936DD"/>
    <w:rsid w:val="00895255"/>
    <w:rsid w:val="00895459"/>
    <w:rsid w:val="00895EF6"/>
    <w:rsid w:val="00896418"/>
    <w:rsid w:val="00896E06"/>
    <w:rsid w:val="00896E36"/>
    <w:rsid w:val="008974C6"/>
    <w:rsid w:val="00897AC5"/>
    <w:rsid w:val="00897E1F"/>
    <w:rsid w:val="00897E3D"/>
    <w:rsid w:val="008A0A4B"/>
    <w:rsid w:val="008A0B47"/>
    <w:rsid w:val="008A12CE"/>
    <w:rsid w:val="008A140D"/>
    <w:rsid w:val="008A2991"/>
    <w:rsid w:val="008A2FFA"/>
    <w:rsid w:val="008A351D"/>
    <w:rsid w:val="008A456C"/>
    <w:rsid w:val="008A4BDC"/>
    <w:rsid w:val="008A4DA8"/>
    <w:rsid w:val="008A4EF1"/>
    <w:rsid w:val="008A52E2"/>
    <w:rsid w:val="008A58A1"/>
    <w:rsid w:val="008A7541"/>
    <w:rsid w:val="008A7A47"/>
    <w:rsid w:val="008A7E1C"/>
    <w:rsid w:val="008B15F5"/>
    <w:rsid w:val="008B1D5F"/>
    <w:rsid w:val="008B1EBF"/>
    <w:rsid w:val="008B253A"/>
    <w:rsid w:val="008B2E47"/>
    <w:rsid w:val="008B3F58"/>
    <w:rsid w:val="008B4736"/>
    <w:rsid w:val="008B53E5"/>
    <w:rsid w:val="008B547C"/>
    <w:rsid w:val="008B571A"/>
    <w:rsid w:val="008B5F53"/>
    <w:rsid w:val="008B63A7"/>
    <w:rsid w:val="008B649A"/>
    <w:rsid w:val="008C0C57"/>
    <w:rsid w:val="008C2B92"/>
    <w:rsid w:val="008C3600"/>
    <w:rsid w:val="008C37F9"/>
    <w:rsid w:val="008C4426"/>
    <w:rsid w:val="008C45B4"/>
    <w:rsid w:val="008C640D"/>
    <w:rsid w:val="008C7A38"/>
    <w:rsid w:val="008C7B14"/>
    <w:rsid w:val="008D00DE"/>
    <w:rsid w:val="008D00F5"/>
    <w:rsid w:val="008D01DB"/>
    <w:rsid w:val="008D05A4"/>
    <w:rsid w:val="008D073A"/>
    <w:rsid w:val="008D10A2"/>
    <w:rsid w:val="008D13EE"/>
    <w:rsid w:val="008D1EA2"/>
    <w:rsid w:val="008D26C9"/>
    <w:rsid w:val="008D2C9C"/>
    <w:rsid w:val="008D3349"/>
    <w:rsid w:val="008D4292"/>
    <w:rsid w:val="008D53C2"/>
    <w:rsid w:val="008D58B1"/>
    <w:rsid w:val="008D59A5"/>
    <w:rsid w:val="008D5BFD"/>
    <w:rsid w:val="008D62AF"/>
    <w:rsid w:val="008D749D"/>
    <w:rsid w:val="008E05EB"/>
    <w:rsid w:val="008E0BB1"/>
    <w:rsid w:val="008E0CAA"/>
    <w:rsid w:val="008E1A4C"/>
    <w:rsid w:val="008E2D05"/>
    <w:rsid w:val="008E3010"/>
    <w:rsid w:val="008E32E8"/>
    <w:rsid w:val="008E3357"/>
    <w:rsid w:val="008E33B0"/>
    <w:rsid w:val="008E3573"/>
    <w:rsid w:val="008E4BD0"/>
    <w:rsid w:val="008E4C5C"/>
    <w:rsid w:val="008E5E54"/>
    <w:rsid w:val="008E643E"/>
    <w:rsid w:val="008E66F7"/>
    <w:rsid w:val="008E7247"/>
    <w:rsid w:val="008E7F57"/>
    <w:rsid w:val="008F1655"/>
    <w:rsid w:val="008F1C32"/>
    <w:rsid w:val="008F2B52"/>
    <w:rsid w:val="008F3E08"/>
    <w:rsid w:val="008F4423"/>
    <w:rsid w:val="008F4A6F"/>
    <w:rsid w:val="008F5971"/>
    <w:rsid w:val="008F5C07"/>
    <w:rsid w:val="008F6464"/>
    <w:rsid w:val="008F7283"/>
    <w:rsid w:val="008F785E"/>
    <w:rsid w:val="008F7E6D"/>
    <w:rsid w:val="009007A0"/>
    <w:rsid w:val="00902525"/>
    <w:rsid w:val="009031A8"/>
    <w:rsid w:val="0090441B"/>
    <w:rsid w:val="00904C0A"/>
    <w:rsid w:val="009052AB"/>
    <w:rsid w:val="00906381"/>
    <w:rsid w:val="0090672C"/>
    <w:rsid w:val="00906AD3"/>
    <w:rsid w:val="00906E60"/>
    <w:rsid w:val="0090766C"/>
    <w:rsid w:val="00907B35"/>
    <w:rsid w:val="00910B53"/>
    <w:rsid w:val="00912041"/>
    <w:rsid w:val="00912854"/>
    <w:rsid w:val="00912BA5"/>
    <w:rsid w:val="00912CEB"/>
    <w:rsid w:val="00913234"/>
    <w:rsid w:val="00913615"/>
    <w:rsid w:val="00913744"/>
    <w:rsid w:val="00913AA8"/>
    <w:rsid w:val="0091433E"/>
    <w:rsid w:val="0091436F"/>
    <w:rsid w:val="00914A32"/>
    <w:rsid w:val="00914B81"/>
    <w:rsid w:val="00914EF9"/>
    <w:rsid w:val="009151F4"/>
    <w:rsid w:val="00915219"/>
    <w:rsid w:val="0091581B"/>
    <w:rsid w:val="009166A4"/>
    <w:rsid w:val="00917299"/>
    <w:rsid w:val="009173D7"/>
    <w:rsid w:val="009175B6"/>
    <w:rsid w:val="009175D3"/>
    <w:rsid w:val="009176AE"/>
    <w:rsid w:val="00917875"/>
    <w:rsid w:val="009178AF"/>
    <w:rsid w:val="009200ED"/>
    <w:rsid w:val="009204C3"/>
    <w:rsid w:val="0092062A"/>
    <w:rsid w:val="00920F30"/>
    <w:rsid w:val="0092230B"/>
    <w:rsid w:val="009239B0"/>
    <w:rsid w:val="00923EEC"/>
    <w:rsid w:val="009240D3"/>
    <w:rsid w:val="00924359"/>
    <w:rsid w:val="0092502A"/>
    <w:rsid w:val="009257FC"/>
    <w:rsid w:val="009273EE"/>
    <w:rsid w:val="009275B3"/>
    <w:rsid w:val="00927AF5"/>
    <w:rsid w:val="00930A48"/>
    <w:rsid w:val="00931662"/>
    <w:rsid w:val="0093192A"/>
    <w:rsid w:val="00932324"/>
    <w:rsid w:val="00932DCA"/>
    <w:rsid w:val="00933A22"/>
    <w:rsid w:val="009346F7"/>
    <w:rsid w:val="00935553"/>
    <w:rsid w:val="009357E2"/>
    <w:rsid w:val="009358F1"/>
    <w:rsid w:val="00935F50"/>
    <w:rsid w:val="0093679D"/>
    <w:rsid w:val="00937259"/>
    <w:rsid w:val="009376DB"/>
    <w:rsid w:val="0093787F"/>
    <w:rsid w:val="00937F17"/>
    <w:rsid w:val="00940F17"/>
    <w:rsid w:val="00941DF2"/>
    <w:rsid w:val="00941E5A"/>
    <w:rsid w:val="00942EF2"/>
    <w:rsid w:val="0094339A"/>
    <w:rsid w:val="009437E2"/>
    <w:rsid w:val="0094481F"/>
    <w:rsid w:val="00945460"/>
    <w:rsid w:val="0094569D"/>
    <w:rsid w:val="009462B8"/>
    <w:rsid w:val="00946B4C"/>
    <w:rsid w:val="00946DC3"/>
    <w:rsid w:val="00950A98"/>
    <w:rsid w:val="00950C55"/>
    <w:rsid w:val="00950F28"/>
    <w:rsid w:val="00951130"/>
    <w:rsid w:val="00952124"/>
    <w:rsid w:val="00952F13"/>
    <w:rsid w:val="009532DB"/>
    <w:rsid w:val="0095349B"/>
    <w:rsid w:val="00954088"/>
    <w:rsid w:val="009550DF"/>
    <w:rsid w:val="00955724"/>
    <w:rsid w:val="00955A4E"/>
    <w:rsid w:val="009564A6"/>
    <w:rsid w:val="00956DE4"/>
    <w:rsid w:val="00957408"/>
    <w:rsid w:val="0095788B"/>
    <w:rsid w:val="00957A4F"/>
    <w:rsid w:val="00957CCE"/>
    <w:rsid w:val="00957D50"/>
    <w:rsid w:val="00960DE6"/>
    <w:rsid w:val="00961E81"/>
    <w:rsid w:val="009627FE"/>
    <w:rsid w:val="0096310E"/>
    <w:rsid w:val="00963CB3"/>
    <w:rsid w:val="009642DC"/>
    <w:rsid w:val="00964FEB"/>
    <w:rsid w:val="00965056"/>
    <w:rsid w:val="009651C8"/>
    <w:rsid w:val="00965CB9"/>
    <w:rsid w:val="00966247"/>
    <w:rsid w:val="00966A4A"/>
    <w:rsid w:val="00966D97"/>
    <w:rsid w:val="00966FA3"/>
    <w:rsid w:val="00967FB7"/>
    <w:rsid w:val="009706EE"/>
    <w:rsid w:val="00970DCB"/>
    <w:rsid w:val="00970FA6"/>
    <w:rsid w:val="009716C8"/>
    <w:rsid w:val="009721B9"/>
    <w:rsid w:val="00973788"/>
    <w:rsid w:val="00973E44"/>
    <w:rsid w:val="00974D7D"/>
    <w:rsid w:val="00974DE8"/>
    <w:rsid w:val="00975FF4"/>
    <w:rsid w:val="00976056"/>
    <w:rsid w:val="0097680B"/>
    <w:rsid w:val="009768A7"/>
    <w:rsid w:val="00976A78"/>
    <w:rsid w:val="0097730C"/>
    <w:rsid w:val="0098041A"/>
    <w:rsid w:val="009809AD"/>
    <w:rsid w:val="00980AC0"/>
    <w:rsid w:val="009812E5"/>
    <w:rsid w:val="0098188F"/>
    <w:rsid w:val="00981C92"/>
    <w:rsid w:val="00981F6C"/>
    <w:rsid w:val="0098270C"/>
    <w:rsid w:val="009828A3"/>
    <w:rsid w:val="00983F30"/>
    <w:rsid w:val="00984655"/>
    <w:rsid w:val="0098470B"/>
    <w:rsid w:val="00984B32"/>
    <w:rsid w:val="00986E80"/>
    <w:rsid w:val="00987080"/>
    <w:rsid w:val="00987181"/>
    <w:rsid w:val="00987BC0"/>
    <w:rsid w:val="00987C11"/>
    <w:rsid w:val="0099007F"/>
    <w:rsid w:val="009902F3"/>
    <w:rsid w:val="009915C2"/>
    <w:rsid w:val="00991C5B"/>
    <w:rsid w:val="00992EBA"/>
    <w:rsid w:val="00993AA3"/>
    <w:rsid w:val="00993CFF"/>
    <w:rsid w:val="00993DD3"/>
    <w:rsid w:val="0099521B"/>
    <w:rsid w:val="0099573D"/>
    <w:rsid w:val="00995871"/>
    <w:rsid w:val="00995900"/>
    <w:rsid w:val="00996305"/>
    <w:rsid w:val="00996D33"/>
    <w:rsid w:val="009973B7"/>
    <w:rsid w:val="00997BD5"/>
    <w:rsid w:val="00997D63"/>
    <w:rsid w:val="009A035F"/>
    <w:rsid w:val="009A055A"/>
    <w:rsid w:val="009A0951"/>
    <w:rsid w:val="009A175F"/>
    <w:rsid w:val="009A19AF"/>
    <w:rsid w:val="009A262E"/>
    <w:rsid w:val="009A2990"/>
    <w:rsid w:val="009A2D3E"/>
    <w:rsid w:val="009A30A8"/>
    <w:rsid w:val="009A3397"/>
    <w:rsid w:val="009A3667"/>
    <w:rsid w:val="009A372B"/>
    <w:rsid w:val="009A4505"/>
    <w:rsid w:val="009A4591"/>
    <w:rsid w:val="009A572F"/>
    <w:rsid w:val="009A5813"/>
    <w:rsid w:val="009A63DA"/>
    <w:rsid w:val="009A655F"/>
    <w:rsid w:val="009A7C11"/>
    <w:rsid w:val="009B07B2"/>
    <w:rsid w:val="009B0BFD"/>
    <w:rsid w:val="009B1246"/>
    <w:rsid w:val="009B1EA4"/>
    <w:rsid w:val="009B1EC4"/>
    <w:rsid w:val="009B20FE"/>
    <w:rsid w:val="009B3934"/>
    <w:rsid w:val="009B3D4C"/>
    <w:rsid w:val="009B41E8"/>
    <w:rsid w:val="009B4C54"/>
    <w:rsid w:val="009B4EC8"/>
    <w:rsid w:val="009B5698"/>
    <w:rsid w:val="009B5933"/>
    <w:rsid w:val="009B59E1"/>
    <w:rsid w:val="009B5B1B"/>
    <w:rsid w:val="009B5BAC"/>
    <w:rsid w:val="009B72A5"/>
    <w:rsid w:val="009B7730"/>
    <w:rsid w:val="009C0B9F"/>
    <w:rsid w:val="009C1232"/>
    <w:rsid w:val="009C15BC"/>
    <w:rsid w:val="009C1B12"/>
    <w:rsid w:val="009C3410"/>
    <w:rsid w:val="009C3C5C"/>
    <w:rsid w:val="009C3EAE"/>
    <w:rsid w:val="009C3FE3"/>
    <w:rsid w:val="009C4C26"/>
    <w:rsid w:val="009C4E85"/>
    <w:rsid w:val="009C57E0"/>
    <w:rsid w:val="009C58C3"/>
    <w:rsid w:val="009C59B8"/>
    <w:rsid w:val="009C5B5B"/>
    <w:rsid w:val="009C690A"/>
    <w:rsid w:val="009C6E91"/>
    <w:rsid w:val="009C7381"/>
    <w:rsid w:val="009C7CC3"/>
    <w:rsid w:val="009C7F93"/>
    <w:rsid w:val="009D0167"/>
    <w:rsid w:val="009D0E18"/>
    <w:rsid w:val="009D10FC"/>
    <w:rsid w:val="009D16CF"/>
    <w:rsid w:val="009D3271"/>
    <w:rsid w:val="009D342C"/>
    <w:rsid w:val="009D4006"/>
    <w:rsid w:val="009D40F3"/>
    <w:rsid w:val="009D4483"/>
    <w:rsid w:val="009D4576"/>
    <w:rsid w:val="009D47D7"/>
    <w:rsid w:val="009D4C5D"/>
    <w:rsid w:val="009D751F"/>
    <w:rsid w:val="009D7626"/>
    <w:rsid w:val="009D7ED6"/>
    <w:rsid w:val="009E02A3"/>
    <w:rsid w:val="009E0453"/>
    <w:rsid w:val="009E060B"/>
    <w:rsid w:val="009E242B"/>
    <w:rsid w:val="009E2626"/>
    <w:rsid w:val="009E2F54"/>
    <w:rsid w:val="009E4301"/>
    <w:rsid w:val="009E4735"/>
    <w:rsid w:val="009E4F19"/>
    <w:rsid w:val="009E596A"/>
    <w:rsid w:val="009E610B"/>
    <w:rsid w:val="009E64C1"/>
    <w:rsid w:val="009E6A93"/>
    <w:rsid w:val="009E7336"/>
    <w:rsid w:val="009E73A5"/>
    <w:rsid w:val="009E754E"/>
    <w:rsid w:val="009F11F1"/>
    <w:rsid w:val="009F192B"/>
    <w:rsid w:val="009F3904"/>
    <w:rsid w:val="009F3DBE"/>
    <w:rsid w:val="009F4724"/>
    <w:rsid w:val="009F60A4"/>
    <w:rsid w:val="009F6242"/>
    <w:rsid w:val="009F669C"/>
    <w:rsid w:val="009F6C30"/>
    <w:rsid w:val="009F7002"/>
    <w:rsid w:val="009F7655"/>
    <w:rsid w:val="009F77CB"/>
    <w:rsid w:val="00A0100E"/>
    <w:rsid w:val="00A01BAC"/>
    <w:rsid w:val="00A01FFF"/>
    <w:rsid w:val="00A02FBA"/>
    <w:rsid w:val="00A03229"/>
    <w:rsid w:val="00A04555"/>
    <w:rsid w:val="00A05119"/>
    <w:rsid w:val="00A05BAF"/>
    <w:rsid w:val="00A0686C"/>
    <w:rsid w:val="00A0754E"/>
    <w:rsid w:val="00A07665"/>
    <w:rsid w:val="00A0782A"/>
    <w:rsid w:val="00A1208A"/>
    <w:rsid w:val="00A1251E"/>
    <w:rsid w:val="00A1305B"/>
    <w:rsid w:val="00A130A3"/>
    <w:rsid w:val="00A14249"/>
    <w:rsid w:val="00A145FD"/>
    <w:rsid w:val="00A14695"/>
    <w:rsid w:val="00A14944"/>
    <w:rsid w:val="00A15542"/>
    <w:rsid w:val="00A169AD"/>
    <w:rsid w:val="00A172F2"/>
    <w:rsid w:val="00A20188"/>
    <w:rsid w:val="00A202E4"/>
    <w:rsid w:val="00A2319B"/>
    <w:rsid w:val="00A23AF1"/>
    <w:rsid w:val="00A23D1E"/>
    <w:rsid w:val="00A2538F"/>
    <w:rsid w:val="00A26FC6"/>
    <w:rsid w:val="00A275C1"/>
    <w:rsid w:val="00A279AD"/>
    <w:rsid w:val="00A3169E"/>
    <w:rsid w:val="00A317A8"/>
    <w:rsid w:val="00A318BE"/>
    <w:rsid w:val="00A318F7"/>
    <w:rsid w:val="00A3285E"/>
    <w:rsid w:val="00A3439F"/>
    <w:rsid w:val="00A345D9"/>
    <w:rsid w:val="00A3523C"/>
    <w:rsid w:val="00A359D6"/>
    <w:rsid w:val="00A35D4F"/>
    <w:rsid w:val="00A36930"/>
    <w:rsid w:val="00A36C22"/>
    <w:rsid w:val="00A36C89"/>
    <w:rsid w:val="00A37106"/>
    <w:rsid w:val="00A3744F"/>
    <w:rsid w:val="00A37828"/>
    <w:rsid w:val="00A400A1"/>
    <w:rsid w:val="00A408DE"/>
    <w:rsid w:val="00A409D0"/>
    <w:rsid w:val="00A418CB"/>
    <w:rsid w:val="00A432FD"/>
    <w:rsid w:val="00A43D2A"/>
    <w:rsid w:val="00A44105"/>
    <w:rsid w:val="00A44403"/>
    <w:rsid w:val="00A450C7"/>
    <w:rsid w:val="00A455BD"/>
    <w:rsid w:val="00A45F9A"/>
    <w:rsid w:val="00A46572"/>
    <w:rsid w:val="00A47025"/>
    <w:rsid w:val="00A47A3E"/>
    <w:rsid w:val="00A47B6D"/>
    <w:rsid w:val="00A50182"/>
    <w:rsid w:val="00A501CF"/>
    <w:rsid w:val="00A50A28"/>
    <w:rsid w:val="00A50AE5"/>
    <w:rsid w:val="00A5105D"/>
    <w:rsid w:val="00A51229"/>
    <w:rsid w:val="00A528DB"/>
    <w:rsid w:val="00A53272"/>
    <w:rsid w:val="00A533C3"/>
    <w:rsid w:val="00A53DFD"/>
    <w:rsid w:val="00A548DC"/>
    <w:rsid w:val="00A553B2"/>
    <w:rsid w:val="00A55485"/>
    <w:rsid w:val="00A60030"/>
    <w:rsid w:val="00A608E0"/>
    <w:rsid w:val="00A61025"/>
    <w:rsid w:val="00A626A1"/>
    <w:rsid w:val="00A62801"/>
    <w:rsid w:val="00A63511"/>
    <w:rsid w:val="00A65982"/>
    <w:rsid w:val="00A65A65"/>
    <w:rsid w:val="00A65A7A"/>
    <w:rsid w:val="00A65C8F"/>
    <w:rsid w:val="00A66338"/>
    <w:rsid w:val="00A6657F"/>
    <w:rsid w:val="00A665D3"/>
    <w:rsid w:val="00A672CF"/>
    <w:rsid w:val="00A67607"/>
    <w:rsid w:val="00A704EA"/>
    <w:rsid w:val="00A7056E"/>
    <w:rsid w:val="00A718F3"/>
    <w:rsid w:val="00A73313"/>
    <w:rsid w:val="00A73DAA"/>
    <w:rsid w:val="00A740B0"/>
    <w:rsid w:val="00A74B18"/>
    <w:rsid w:val="00A74E11"/>
    <w:rsid w:val="00A76723"/>
    <w:rsid w:val="00A77F92"/>
    <w:rsid w:val="00A803C7"/>
    <w:rsid w:val="00A80762"/>
    <w:rsid w:val="00A80963"/>
    <w:rsid w:val="00A80A83"/>
    <w:rsid w:val="00A80B5C"/>
    <w:rsid w:val="00A8125B"/>
    <w:rsid w:val="00A81681"/>
    <w:rsid w:val="00A824B6"/>
    <w:rsid w:val="00A82706"/>
    <w:rsid w:val="00A82FE2"/>
    <w:rsid w:val="00A83202"/>
    <w:rsid w:val="00A838DA"/>
    <w:rsid w:val="00A850BE"/>
    <w:rsid w:val="00A85B4A"/>
    <w:rsid w:val="00A86294"/>
    <w:rsid w:val="00A863F2"/>
    <w:rsid w:val="00A867AB"/>
    <w:rsid w:val="00A86E94"/>
    <w:rsid w:val="00A86F4D"/>
    <w:rsid w:val="00A9094E"/>
    <w:rsid w:val="00A90ACD"/>
    <w:rsid w:val="00A91CBB"/>
    <w:rsid w:val="00A933D4"/>
    <w:rsid w:val="00A93878"/>
    <w:rsid w:val="00A93D7A"/>
    <w:rsid w:val="00A948FF"/>
    <w:rsid w:val="00A94D25"/>
    <w:rsid w:val="00A94DE5"/>
    <w:rsid w:val="00A9625E"/>
    <w:rsid w:val="00A96C5B"/>
    <w:rsid w:val="00A96EFD"/>
    <w:rsid w:val="00A97129"/>
    <w:rsid w:val="00AA0883"/>
    <w:rsid w:val="00AA1786"/>
    <w:rsid w:val="00AA1CF1"/>
    <w:rsid w:val="00AA24DD"/>
    <w:rsid w:val="00AA2734"/>
    <w:rsid w:val="00AA280B"/>
    <w:rsid w:val="00AA2D88"/>
    <w:rsid w:val="00AA41BE"/>
    <w:rsid w:val="00AA4FAB"/>
    <w:rsid w:val="00AA5E79"/>
    <w:rsid w:val="00AA64B9"/>
    <w:rsid w:val="00AA6B86"/>
    <w:rsid w:val="00AB030A"/>
    <w:rsid w:val="00AB091F"/>
    <w:rsid w:val="00AB09CE"/>
    <w:rsid w:val="00AB09DB"/>
    <w:rsid w:val="00AB0DAB"/>
    <w:rsid w:val="00AB1C83"/>
    <w:rsid w:val="00AB1D21"/>
    <w:rsid w:val="00AB1E03"/>
    <w:rsid w:val="00AB24D7"/>
    <w:rsid w:val="00AB26CA"/>
    <w:rsid w:val="00AB2A5B"/>
    <w:rsid w:val="00AB2AB5"/>
    <w:rsid w:val="00AB38D9"/>
    <w:rsid w:val="00AB5343"/>
    <w:rsid w:val="00AB5435"/>
    <w:rsid w:val="00AB6614"/>
    <w:rsid w:val="00AB72EC"/>
    <w:rsid w:val="00AB742F"/>
    <w:rsid w:val="00AC004C"/>
    <w:rsid w:val="00AC067A"/>
    <w:rsid w:val="00AC11A2"/>
    <w:rsid w:val="00AC13F8"/>
    <w:rsid w:val="00AC2E92"/>
    <w:rsid w:val="00AC36ED"/>
    <w:rsid w:val="00AC3B3A"/>
    <w:rsid w:val="00AC47E6"/>
    <w:rsid w:val="00AC6BFF"/>
    <w:rsid w:val="00AC6F6F"/>
    <w:rsid w:val="00AC72B2"/>
    <w:rsid w:val="00AC7CEC"/>
    <w:rsid w:val="00AD0B22"/>
    <w:rsid w:val="00AD10EF"/>
    <w:rsid w:val="00AD1889"/>
    <w:rsid w:val="00AD1B54"/>
    <w:rsid w:val="00AD300D"/>
    <w:rsid w:val="00AD36B2"/>
    <w:rsid w:val="00AD3EE3"/>
    <w:rsid w:val="00AD4CCF"/>
    <w:rsid w:val="00AD53A4"/>
    <w:rsid w:val="00AD5520"/>
    <w:rsid w:val="00AD5B15"/>
    <w:rsid w:val="00AD6368"/>
    <w:rsid w:val="00AD6C0D"/>
    <w:rsid w:val="00AD6EA5"/>
    <w:rsid w:val="00AD6F36"/>
    <w:rsid w:val="00AD78C1"/>
    <w:rsid w:val="00AD796A"/>
    <w:rsid w:val="00AE0A3C"/>
    <w:rsid w:val="00AE25A6"/>
    <w:rsid w:val="00AE2F76"/>
    <w:rsid w:val="00AE322F"/>
    <w:rsid w:val="00AE3578"/>
    <w:rsid w:val="00AE3A9B"/>
    <w:rsid w:val="00AE4308"/>
    <w:rsid w:val="00AE47C9"/>
    <w:rsid w:val="00AE5ABA"/>
    <w:rsid w:val="00AE60D8"/>
    <w:rsid w:val="00AE63D7"/>
    <w:rsid w:val="00AE6B05"/>
    <w:rsid w:val="00AE79F7"/>
    <w:rsid w:val="00AE7A11"/>
    <w:rsid w:val="00AE7A65"/>
    <w:rsid w:val="00AF050E"/>
    <w:rsid w:val="00AF1F67"/>
    <w:rsid w:val="00AF2855"/>
    <w:rsid w:val="00AF3B8C"/>
    <w:rsid w:val="00AF3C9B"/>
    <w:rsid w:val="00AF3FC4"/>
    <w:rsid w:val="00AF5CBB"/>
    <w:rsid w:val="00AF6770"/>
    <w:rsid w:val="00AF76C2"/>
    <w:rsid w:val="00B0049D"/>
    <w:rsid w:val="00B00D06"/>
    <w:rsid w:val="00B01300"/>
    <w:rsid w:val="00B018D3"/>
    <w:rsid w:val="00B01E54"/>
    <w:rsid w:val="00B0228C"/>
    <w:rsid w:val="00B02530"/>
    <w:rsid w:val="00B02613"/>
    <w:rsid w:val="00B04173"/>
    <w:rsid w:val="00B046E1"/>
    <w:rsid w:val="00B0570C"/>
    <w:rsid w:val="00B06024"/>
    <w:rsid w:val="00B06F59"/>
    <w:rsid w:val="00B077D4"/>
    <w:rsid w:val="00B0792A"/>
    <w:rsid w:val="00B1005F"/>
    <w:rsid w:val="00B104B9"/>
    <w:rsid w:val="00B1192C"/>
    <w:rsid w:val="00B11A40"/>
    <w:rsid w:val="00B11E99"/>
    <w:rsid w:val="00B13E23"/>
    <w:rsid w:val="00B17539"/>
    <w:rsid w:val="00B17D77"/>
    <w:rsid w:val="00B20218"/>
    <w:rsid w:val="00B2181E"/>
    <w:rsid w:val="00B21CE0"/>
    <w:rsid w:val="00B22544"/>
    <w:rsid w:val="00B22635"/>
    <w:rsid w:val="00B22687"/>
    <w:rsid w:val="00B24BFE"/>
    <w:rsid w:val="00B24F67"/>
    <w:rsid w:val="00B253EC"/>
    <w:rsid w:val="00B254A3"/>
    <w:rsid w:val="00B255CA"/>
    <w:rsid w:val="00B257CA"/>
    <w:rsid w:val="00B25C46"/>
    <w:rsid w:val="00B2693A"/>
    <w:rsid w:val="00B26A7E"/>
    <w:rsid w:val="00B2719B"/>
    <w:rsid w:val="00B27719"/>
    <w:rsid w:val="00B27A56"/>
    <w:rsid w:val="00B30240"/>
    <w:rsid w:val="00B31ECF"/>
    <w:rsid w:val="00B32625"/>
    <w:rsid w:val="00B34107"/>
    <w:rsid w:val="00B344B7"/>
    <w:rsid w:val="00B34715"/>
    <w:rsid w:val="00B3533A"/>
    <w:rsid w:val="00B36688"/>
    <w:rsid w:val="00B3668D"/>
    <w:rsid w:val="00B374C6"/>
    <w:rsid w:val="00B40765"/>
    <w:rsid w:val="00B40D96"/>
    <w:rsid w:val="00B40ED7"/>
    <w:rsid w:val="00B40FEF"/>
    <w:rsid w:val="00B41446"/>
    <w:rsid w:val="00B414AF"/>
    <w:rsid w:val="00B41725"/>
    <w:rsid w:val="00B42407"/>
    <w:rsid w:val="00B42468"/>
    <w:rsid w:val="00B42552"/>
    <w:rsid w:val="00B434AF"/>
    <w:rsid w:val="00B43C58"/>
    <w:rsid w:val="00B441E0"/>
    <w:rsid w:val="00B44EB8"/>
    <w:rsid w:val="00B457CE"/>
    <w:rsid w:val="00B459D4"/>
    <w:rsid w:val="00B45BAF"/>
    <w:rsid w:val="00B46A84"/>
    <w:rsid w:val="00B473EF"/>
    <w:rsid w:val="00B47A16"/>
    <w:rsid w:val="00B521A5"/>
    <w:rsid w:val="00B52854"/>
    <w:rsid w:val="00B53030"/>
    <w:rsid w:val="00B53117"/>
    <w:rsid w:val="00B53233"/>
    <w:rsid w:val="00B5487D"/>
    <w:rsid w:val="00B54A88"/>
    <w:rsid w:val="00B54CE0"/>
    <w:rsid w:val="00B551E3"/>
    <w:rsid w:val="00B55382"/>
    <w:rsid w:val="00B55732"/>
    <w:rsid w:val="00B560AB"/>
    <w:rsid w:val="00B57EB9"/>
    <w:rsid w:val="00B60334"/>
    <w:rsid w:val="00B6075A"/>
    <w:rsid w:val="00B60D01"/>
    <w:rsid w:val="00B60F19"/>
    <w:rsid w:val="00B635E9"/>
    <w:rsid w:val="00B65635"/>
    <w:rsid w:val="00B67A3B"/>
    <w:rsid w:val="00B7125F"/>
    <w:rsid w:val="00B71CB2"/>
    <w:rsid w:val="00B71F96"/>
    <w:rsid w:val="00B720CF"/>
    <w:rsid w:val="00B73140"/>
    <w:rsid w:val="00B733DB"/>
    <w:rsid w:val="00B73A5D"/>
    <w:rsid w:val="00B73DB5"/>
    <w:rsid w:val="00B7409C"/>
    <w:rsid w:val="00B7655A"/>
    <w:rsid w:val="00B767E4"/>
    <w:rsid w:val="00B76DED"/>
    <w:rsid w:val="00B77020"/>
    <w:rsid w:val="00B7705D"/>
    <w:rsid w:val="00B770E4"/>
    <w:rsid w:val="00B80BA1"/>
    <w:rsid w:val="00B80C27"/>
    <w:rsid w:val="00B81990"/>
    <w:rsid w:val="00B81EEF"/>
    <w:rsid w:val="00B828D2"/>
    <w:rsid w:val="00B82AF1"/>
    <w:rsid w:val="00B82BDF"/>
    <w:rsid w:val="00B831D4"/>
    <w:rsid w:val="00B83AED"/>
    <w:rsid w:val="00B8469A"/>
    <w:rsid w:val="00B85DEE"/>
    <w:rsid w:val="00B869DA"/>
    <w:rsid w:val="00B87442"/>
    <w:rsid w:val="00B900F6"/>
    <w:rsid w:val="00B907A0"/>
    <w:rsid w:val="00B90E7D"/>
    <w:rsid w:val="00B91B6B"/>
    <w:rsid w:val="00B93091"/>
    <w:rsid w:val="00B94E0A"/>
    <w:rsid w:val="00B955AE"/>
    <w:rsid w:val="00B9589E"/>
    <w:rsid w:val="00B95B2D"/>
    <w:rsid w:val="00B95E9D"/>
    <w:rsid w:val="00B96CCE"/>
    <w:rsid w:val="00B9789F"/>
    <w:rsid w:val="00BA177F"/>
    <w:rsid w:val="00BA21ED"/>
    <w:rsid w:val="00BA2358"/>
    <w:rsid w:val="00BA4D39"/>
    <w:rsid w:val="00BA640C"/>
    <w:rsid w:val="00BA72A6"/>
    <w:rsid w:val="00BA7448"/>
    <w:rsid w:val="00BA794A"/>
    <w:rsid w:val="00BA7ECD"/>
    <w:rsid w:val="00BB110E"/>
    <w:rsid w:val="00BB17DB"/>
    <w:rsid w:val="00BB2570"/>
    <w:rsid w:val="00BB39F7"/>
    <w:rsid w:val="00BB3ED7"/>
    <w:rsid w:val="00BB43E2"/>
    <w:rsid w:val="00BB4576"/>
    <w:rsid w:val="00BB46EF"/>
    <w:rsid w:val="00BB6D4B"/>
    <w:rsid w:val="00BB70CF"/>
    <w:rsid w:val="00BB73CF"/>
    <w:rsid w:val="00BB773D"/>
    <w:rsid w:val="00BB7BC3"/>
    <w:rsid w:val="00BC028E"/>
    <w:rsid w:val="00BC1D87"/>
    <w:rsid w:val="00BC218E"/>
    <w:rsid w:val="00BC2AF5"/>
    <w:rsid w:val="00BC2BA1"/>
    <w:rsid w:val="00BC2DDF"/>
    <w:rsid w:val="00BC2FA2"/>
    <w:rsid w:val="00BC30E1"/>
    <w:rsid w:val="00BC4805"/>
    <w:rsid w:val="00BC48C8"/>
    <w:rsid w:val="00BC56E6"/>
    <w:rsid w:val="00BC5F73"/>
    <w:rsid w:val="00BC5FBC"/>
    <w:rsid w:val="00BC71E9"/>
    <w:rsid w:val="00BD16B4"/>
    <w:rsid w:val="00BD2449"/>
    <w:rsid w:val="00BD2E96"/>
    <w:rsid w:val="00BD3110"/>
    <w:rsid w:val="00BD31A7"/>
    <w:rsid w:val="00BD33DC"/>
    <w:rsid w:val="00BD3A83"/>
    <w:rsid w:val="00BD6C93"/>
    <w:rsid w:val="00BD77FA"/>
    <w:rsid w:val="00BD7CFC"/>
    <w:rsid w:val="00BD7DB8"/>
    <w:rsid w:val="00BE0E26"/>
    <w:rsid w:val="00BE10CC"/>
    <w:rsid w:val="00BE316F"/>
    <w:rsid w:val="00BE4020"/>
    <w:rsid w:val="00BE41C9"/>
    <w:rsid w:val="00BE48E6"/>
    <w:rsid w:val="00BE5276"/>
    <w:rsid w:val="00BE5D8D"/>
    <w:rsid w:val="00BE6D32"/>
    <w:rsid w:val="00BE6D78"/>
    <w:rsid w:val="00BE7233"/>
    <w:rsid w:val="00BE7461"/>
    <w:rsid w:val="00BF08DB"/>
    <w:rsid w:val="00BF1446"/>
    <w:rsid w:val="00BF247F"/>
    <w:rsid w:val="00BF359B"/>
    <w:rsid w:val="00BF4C52"/>
    <w:rsid w:val="00BF55CF"/>
    <w:rsid w:val="00BF57C0"/>
    <w:rsid w:val="00BF5C42"/>
    <w:rsid w:val="00BF634E"/>
    <w:rsid w:val="00BF77EE"/>
    <w:rsid w:val="00BF7ECE"/>
    <w:rsid w:val="00C04909"/>
    <w:rsid w:val="00C050AA"/>
    <w:rsid w:val="00C055A4"/>
    <w:rsid w:val="00C0658F"/>
    <w:rsid w:val="00C10512"/>
    <w:rsid w:val="00C10B47"/>
    <w:rsid w:val="00C10C0D"/>
    <w:rsid w:val="00C121DA"/>
    <w:rsid w:val="00C125C3"/>
    <w:rsid w:val="00C130C2"/>
    <w:rsid w:val="00C1385F"/>
    <w:rsid w:val="00C14106"/>
    <w:rsid w:val="00C144E3"/>
    <w:rsid w:val="00C14D5C"/>
    <w:rsid w:val="00C14E74"/>
    <w:rsid w:val="00C1528E"/>
    <w:rsid w:val="00C153F1"/>
    <w:rsid w:val="00C165F4"/>
    <w:rsid w:val="00C1662D"/>
    <w:rsid w:val="00C167F0"/>
    <w:rsid w:val="00C16921"/>
    <w:rsid w:val="00C174FF"/>
    <w:rsid w:val="00C17A2A"/>
    <w:rsid w:val="00C20916"/>
    <w:rsid w:val="00C211D8"/>
    <w:rsid w:val="00C21DC3"/>
    <w:rsid w:val="00C22FD3"/>
    <w:rsid w:val="00C23A30"/>
    <w:rsid w:val="00C24CD4"/>
    <w:rsid w:val="00C25597"/>
    <w:rsid w:val="00C25A62"/>
    <w:rsid w:val="00C26CD6"/>
    <w:rsid w:val="00C26EB5"/>
    <w:rsid w:val="00C2749A"/>
    <w:rsid w:val="00C27A3F"/>
    <w:rsid w:val="00C32095"/>
    <w:rsid w:val="00C32923"/>
    <w:rsid w:val="00C32E6F"/>
    <w:rsid w:val="00C332BF"/>
    <w:rsid w:val="00C34154"/>
    <w:rsid w:val="00C344BB"/>
    <w:rsid w:val="00C3469E"/>
    <w:rsid w:val="00C34CCA"/>
    <w:rsid w:val="00C35401"/>
    <w:rsid w:val="00C35CB9"/>
    <w:rsid w:val="00C36075"/>
    <w:rsid w:val="00C365E9"/>
    <w:rsid w:val="00C369BD"/>
    <w:rsid w:val="00C4057A"/>
    <w:rsid w:val="00C40804"/>
    <w:rsid w:val="00C414C7"/>
    <w:rsid w:val="00C41CCC"/>
    <w:rsid w:val="00C42756"/>
    <w:rsid w:val="00C42C88"/>
    <w:rsid w:val="00C43C2F"/>
    <w:rsid w:val="00C44172"/>
    <w:rsid w:val="00C44BA3"/>
    <w:rsid w:val="00C45285"/>
    <w:rsid w:val="00C45847"/>
    <w:rsid w:val="00C45B51"/>
    <w:rsid w:val="00C4631C"/>
    <w:rsid w:val="00C468B5"/>
    <w:rsid w:val="00C471BE"/>
    <w:rsid w:val="00C47382"/>
    <w:rsid w:val="00C47984"/>
    <w:rsid w:val="00C50AAD"/>
    <w:rsid w:val="00C50D82"/>
    <w:rsid w:val="00C5119E"/>
    <w:rsid w:val="00C51786"/>
    <w:rsid w:val="00C53189"/>
    <w:rsid w:val="00C53CDD"/>
    <w:rsid w:val="00C54EB1"/>
    <w:rsid w:val="00C55B76"/>
    <w:rsid w:val="00C55F23"/>
    <w:rsid w:val="00C5694C"/>
    <w:rsid w:val="00C606D8"/>
    <w:rsid w:val="00C60769"/>
    <w:rsid w:val="00C60C83"/>
    <w:rsid w:val="00C60F57"/>
    <w:rsid w:val="00C60FFB"/>
    <w:rsid w:val="00C61A16"/>
    <w:rsid w:val="00C62453"/>
    <w:rsid w:val="00C63183"/>
    <w:rsid w:val="00C63616"/>
    <w:rsid w:val="00C63883"/>
    <w:rsid w:val="00C644E8"/>
    <w:rsid w:val="00C64BED"/>
    <w:rsid w:val="00C664FF"/>
    <w:rsid w:val="00C712C9"/>
    <w:rsid w:val="00C7226A"/>
    <w:rsid w:val="00C722EF"/>
    <w:rsid w:val="00C7338A"/>
    <w:rsid w:val="00C73705"/>
    <w:rsid w:val="00C74DAF"/>
    <w:rsid w:val="00C76A4A"/>
    <w:rsid w:val="00C76D27"/>
    <w:rsid w:val="00C76DF6"/>
    <w:rsid w:val="00C76FB9"/>
    <w:rsid w:val="00C77484"/>
    <w:rsid w:val="00C77D4D"/>
    <w:rsid w:val="00C77E01"/>
    <w:rsid w:val="00C8016C"/>
    <w:rsid w:val="00C805A2"/>
    <w:rsid w:val="00C80FFB"/>
    <w:rsid w:val="00C81B87"/>
    <w:rsid w:val="00C84F37"/>
    <w:rsid w:val="00C876A7"/>
    <w:rsid w:val="00C87AE6"/>
    <w:rsid w:val="00C90080"/>
    <w:rsid w:val="00C90827"/>
    <w:rsid w:val="00C91792"/>
    <w:rsid w:val="00C9277D"/>
    <w:rsid w:val="00C92972"/>
    <w:rsid w:val="00C92A3A"/>
    <w:rsid w:val="00C93137"/>
    <w:rsid w:val="00C93208"/>
    <w:rsid w:val="00C94373"/>
    <w:rsid w:val="00C952B7"/>
    <w:rsid w:val="00C95813"/>
    <w:rsid w:val="00C97970"/>
    <w:rsid w:val="00C97DB7"/>
    <w:rsid w:val="00CA2DD7"/>
    <w:rsid w:val="00CA3487"/>
    <w:rsid w:val="00CA36D7"/>
    <w:rsid w:val="00CA36F5"/>
    <w:rsid w:val="00CA3729"/>
    <w:rsid w:val="00CA58CC"/>
    <w:rsid w:val="00CA6979"/>
    <w:rsid w:val="00CA7C0C"/>
    <w:rsid w:val="00CB00E3"/>
    <w:rsid w:val="00CB0673"/>
    <w:rsid w:val="00CB0AC9"/>
    <w:rsid w:val="00CB1099"/>
    <w:rsid w:val="00CB147A"/>
    <w:rsid w:val="00CB154A"/>
    <w:rsid w:val="00CB1A09"/>
    <w:rsid w:val="00CB1C8C"/>
    <w:rsid w:val="00CB20FE"/>
    <w:rsid w:val="00CB2612"/>
    <w:rsid w:val="00CB2768"/>
    <w:rsid w:val="00CB3816"/>
    <w:rsid w:val="00CB4668"/>
    <w:rsid w:val="00CB4E77"/>
    <w:rsid w:val="00CB53D7"/>
    <w:rsid w:val="00CB5EF0"/>
    <w:rsid w:val="00CB6125"/>
    <w:rsid w:val="00CB7FAE"/>
    <w:rsid w:val="00CC029D"/>
    <w:rsid w:val="00CC0681"/>
    <w:rsid w:val="00CC0B3A"/>
    <w:rsid w:val="00CC127F"/>
    <w:rsid w:val="00CC1592"/>
    <w:rsid w:val="00CC1BBB"/>
    <w:rsid w:val="00CC241F"/>
    <w:rsid w:val="00CC2603"/>
    <w:rsid w:val="00CC3476"/>
    <w:rsid w:val="00CC3513"/>
    <w:rsid w:val="00CC3A02"/>
    <w:rsid w:val="00CC447A"/>
    <w:rsid w:val="00CC4CBE"/>
    <w:rsid w:val="00CC4D33"/>
    <w:rsid w:val="00CC55BF"/>
    <w:rsid w:val="00CC5BF4"/>
    <w:rsid w:val="00CC5C52"/>
    <w:rsid w:val="00CC6301"/>
    <w:rsid w:val="00CC67E4"/>
    <w:rsid w:val="00CC6B7C"/>
    <w:rsid w:val="00CC70D4"/>
    <w:rsid w:val="00CC72AB"/>
    <w:rsid w:val="00CC7508"/>
    <w:rsid w:val="00CC7A63"/>
    <w:rsid w:val="00CD1401"/>
    <w:rsid w:val="00CD15D5"/>
    <w:rsid w:val="00CD1731"/>
    <w:rsid w:val="00CD19A4"/>
    <w:rsid w:val="00CD19C7"/>
    <w:rsid w:val="00CD1A0B"/>
    <w:rsid w:val="00CD2217"/>
    <w:rsid w:val="00CD2B4F"/>
    <w:rsid w:val="00CD37CD"/>
    <w:rsid w:val="00CD44FA"/>
    <w:rsid w:val="00CD4BEF"/>
    <w:rsid w:val="00CD4D96"/>
    <w:rsid w:val="00CD5910"/>
    <w:rsid w:val="00CD5B92"/>
    <w:rsid w:val="00CD6366"/>
    <w:rsid w:val="00CD7D0B"/>
    <w:rsid w:val="00CD7E96"/>
    <w:rsid w:val="00CE0BCC"/>
    <w:rsid w:val="00CE0EC9"/>
    <w:rsid w:val="00CE0F2E"/>
    <w:rsid w:val="00CE153A"/>
    <w:rsid w:val="00CE173C"/>
    <w:rsid w:val="00CE1AA8"/>
    <w:rsid w:val="00CE1C5E"/>
    <w:rsid w:val="00CE2FCB"/>
    <w:rsid w:val="00CE3C10"/>
    <w:rsid w:val="00CE3E0D"/>
    <w:rsid w:val="00CE3EB8"/>
    <w:rsid w:val="00CE4DD8"/>
    <w:rsid w:val="00CE544B"/>
    <w:rsid w:val="00CE5614"/>
    <w:rsid w:val="00CE7457"/>
    <w:rsid w:val="00CE7B48"/>
    <w:rsid w:val="00CF01CB"/>
    <w:rsid w:val="00CF05DE"/>
    <w:rsid w:val="00CF0F62"/>
    <w:rsid w:val="00CF14ED"/>
    <w:rsid w:val="00CF195A"/>
    <w:rsid w:val="00CF1CD3"/>
    <w:rsid w:val="00CF2AAB"/>
    <w:rsid w:val="00CF31E0"/>
    <w:rsid w:val="00CF34C5"/>
    <w:rsid w:val="00CF36EC"/>
    <w:rsid w:val="00CF3F99"/>
    <w:rsid w:val="00CF44C0"/>
    <w:rsid w:val="00CF458B"/>
    <w:rsid w:val="00CF4692"/>
    <w:rsid w:val="00CF4743"/>
    <w:rsid w:val="00CF4F01"/>
    <w:rsid w:val="00CF5360"/>
    <w:rsid w:val="00CF56D6"/>
    <w:rsid w:val="00CF56F7"/>
    <w:rsid w:val="00CF72E8"/>
    <w:rsid w:val="00CF7A81"/>
    <w:rsid w:val="00D00281"/>
    <w:rsid w:val="00D00BDB"/>
    <w:rsid w:val="00D00D01"/>
    <w:rsid w:val="00D00EDD"/>
    <w:rsid w:val="00D016D5"/>
    <w:rsid w:val="00D018F6"/>
    <w:rsid w:val="00D01C62"/>
    <w:rsid w:val="00D01D92"/>
    <w:rsid w:val="00D01E7D"/>
    <w:rsid w:val="00D02EE8"/>
    <w:rsid w:val="00D04AE8"/>
    <w:rsid w:val="00D06C07"/>
    <w:rsid w:val="00D06CAE"/>
    <w:rsid w:val="00D06CBB"/>
    <w:rsid w:val="00D07D9C"/>
    <w:rsid w:val="00D100FC"/>
    <w:rsid w:val="00D10322"/>
    <w:rsid w:val="00D1154E"/>
    <w:rsid w:val="00D1160C"/>
    <w:rsid w:val="00D12762"/>
    <w:rsid w:val="00D14FDF"/>
    <w:rsid w:val="00D154BC"/>
    <w:rsid w:val="00D15D11"/>
    <w:rsid w:val="00D15E6F"/>
    <w:rsid w:val="00D17DEC"/>
    <w:rsid w:val="00D17E2E"/>
    <w:rsid w:val="00D201FF"/>
    <w:rsid w:val="00D20B88"/>
    <w:rsid w:val="00D20CCF"/>
    <w:rsid w:val="00D20EEA"/>
    <w:rsid w:val="00D2120D"/>
    <w:rsid w:val="00D2151A"/>
    <w:rsid w:val="00D22650"/>
    <w:rsid w:val="00D230E4"/>
    <w:rsid w:val="00D231B8"/>
    <w:rsid w:val="00D23827"/>
    <w:rsid w:val="00D2398F"/>
    <w:rsid w:val="00D241AA"/>
    <w:rsid w:val="00D256AF"/>
    <w:rsid w:val="00D25A63"/>
    <w:rsid w:val="00D26768"/>
    <w:rsid w:val="00D27154"/>
    <w:rsid w:val="00D27B19"/>
    <w:rsid w:val="00D30A2E"/>
    <w:rsid w:val="00D3124F"/>
    <w:rsid w:val="00D316D1"/>
    <w:rsid w:val="00D3241D"/>
    <w:rsid w:val="00D3246C"/>
    <w:rsid w:val="00D325BA"/>
    <w:rsid w:val="00D33429"/>
    <w:rsid w:val="00D334A0"/>
    <w:rsid w:val="00D338C7"/>
    <w:rsid w:val="00D338F3"/>
    <w:rsid w:val="00D33A48"/>
    <w:rsid w:val="00D33F03"/>
    <w:rsid w:val="00D3495E"/>
    <w:rsid w:val="00D35347"/>
    <w:rsid w:val="00D35602"/>
    <w:rsid w:val="00D35B6D"/>
    <w:rsid w:val="00D3697A"/>
    <w:rsid w:val="00D3770A"/>
    <w:rsid w:val="00D379A9"/>
    <w:rsid w:val="00D37B8B"/>
    <w:rsid w:val="00D410B2"/>
    <w:rsid w:val="00D41406"/>
    <w:rsid w:val="00D41707"/>
    <w:rsid w:val="00D41AB1"/>
    <w:rsid w:val="00D41E24"/>
    <w:rsid w:val="00D428FA"/>
    <w:rsid w:val="00D42AD8"/>
    <w:rsid w:val="00D44BEF"/>
    <w:rsid w:val="00D464CA"/>
    <w:rsid w:val="00D470FD"/>
    <w:rsid w:val="00D47AA6"/>
    <w:rsid w:val="00D47E47"/>
    <w:rsid w:val="00D5004C"/>
    <w:rsid w:val="00D50099"/>
    <w:rsid w:val="00D50DBC"/>
    <w:rsid w:val="00D51E07"/>
    <w:rsid w:val="00D5247B"/>
    <w:rsid w:val="00D5296B"/>
    <w:rsid w:val="00D532C1"/>
    <w:rsid w:val="00D53B06"/>
    <w:rsid w:val="00D53CD7"/>
    <w:rsid w:val="00D54D9E"/>
    <w:rsid w:val="00D5534C"/>
    <w:rsid w:val="00D55A34"/>
    <w:rsid w:val="00D55AC1"/>
    <w:rsid w:val="00D55FBA"/>
    <w:rsid w:val="00D56006"/>
    <w:rsid w:val="00D5655D"/>
    <w:rsid w:val="00D569CA"/>
    <w:rsid w:val="00D57074"/>
    <w:rsid w:val="00D57300"/>
    <w:rsid w:val="00D5736D"/>
    <w:rsid w:val="00D57ED0"/>
    <w:rsid w:val="00D60AD0"/>
    <w:rsid w:val="00D627E7"/>
    <w:rsid w:val="00D62C2C"/>
    <w:rsid w:val="00D62D6B"/>
    <w:rsid w:val="00D6311B"/>
    <w:rsid w:val="00D63356"/>
    <w:rsid w:val="00D6399A"/>
    <w:rsid w:val="00D63A15"/>
    <w:rsid w:val="00D63D77"/>
    <w:rsid w:val="00D64018"/>
    <w:rsid w:val="00D641DC"/>
    <w:rsid w:val="00D64680"/>
    <w:rsid w:val="00D655F9"/>
    <w:rsid w:val="00D66171"/>
    <w:rsid w:val="00D6637E"/>
    <w:rsid w:val="00D669C8"/>
    <w:rsid w:val="00D673F6"/>
    <w:rsid w:val="00D67915"/>
    <w:rsid w:val="00D67D6D"/>
    <w:rsid w:val="00D70428"/>
    <w:rsid w:val="00D70A74"/>
    <w:rsid w:val="00D70DF4"/>
    <w:rsid w:val="00D71D22"/>
    <w:rsid w:val="00D71D2A"/>
    <w:rsid w:val="00D723CF"/>
    <w:rsid w:val="00D727A0"/>
    <w:rsid w:val="00D727CA"/>
    <w:rsid w:val="00D72A7C"/>
    <w:rsid w:val="00D733AF"/>
    <w:rsid w:val="00D73926"/>
    <w:rsid w:val="00D74A9B"/>
    <w:rsid w:val="00D74A9E"/>
    <w:rsid w:val="00D75803"/>
    <w:rsid w:val="00D75A47"/>
    <w:rsid w:val="00D75A58"/>
    <w:rsid w:val="00D75A6A"/>
    <w:rsid w:val="00D75F7F"/>
    <w:rsid w:val="00D77ABD"/>
    <w:rsid w:val="00D77C8C"/>
    <w:rsid w:val="00D8081F"/>
    <w:rsid w:val="00D80A56"/>
    <w:rsid w:val="00D80C29"/>
    <w:rsid w:val="00D81DAB"/>
    <w:rsid w:val="00D81F5B"/>
    <w:rsid w:val="00D82333"/>
    <w:rsid w:val="00D82858"/>
    <w:rsid w:val="00D8409E"/>
    <w:rsid w:val="00D84320"/>
    <w:rsid w:val="00D860BB"/>
    <w:rsid w:val="00D86149"/>
    <w:rsid w:val="00D8712C"/>
    <w:rsid w:val="00D8713C"/>
    <w:rsid w:val="00D8734C"/>
    <w:rsid w:val="00D87B31"/>
    <w:rsid w:val="00D90BCC"/>
    <w:rsid w:val="00D90F32"/>
    <w:rsid w:val="00D9100A"/>
    <w:rsid w:val="00D92219"/>
    <w:rsid w:val="00D929AC"/>
    <w:rsid w:val="00D937F8"/>
    <w:rsid w:val="00D9459B"/>
    <w:rsid w:val="00D94659"/>
    <w:rsid w:val="00D948EC"/>
    <w:rsid w:val="00D94913"/>
    <w:rsid w:val="00D949A2"/>
    <w:rsid w:val="00D950C8"/>
    <w:rsid w:val="00D952D2"/>
    <w:rsid w:val="00D96EDD"/>
    <w:rsid w:val="00D970F1"/>
    <w:rsid w:val="00DA01EC"/>
    <w:rsid w:val="00DA0204"/>
    <w:rsid w:val="00DA0762"/>
    <w:rsid w:val="00DA076F"/>
    <w:rsid w:val="00DA2761"/>
    <w:rsid w:val="00DA2973"/>
    <w:rsid w:val="00DA356C"/>
    <w:rsid w:val="00DA3D69"/>
    <w:rsid w:val="00DA45F7"/>
    <w:rsid w:val="00DA48E1"/>
    <w:rsid w:val="00DA4A3E"/>
    <w:rsid w:val="00DA4FCE"/>
    <w:rsid w:val="00DA5355"/>
    <w:rsid w:val="00DA578E"/>
    <w:rsid w:val="00DA73A6"/>
    <w:rsid w:val="00DA7BC5"/>
    <w:rsid w:val="00DB00B2"/>
    <w:rsid w:val="00DB0905"/>
    <w:rsid w:val="00DB2CAD"/>
    <w:rsid w:val="00DB3991"/>
    <w:rsid w:val="00DB42EE"/>
    <w:rsid w:val="00DB42F6"/>
    <w:rsid w:val="00DB4A1A"/>
    <w:rsid w:val="00DB62E9"/>
    <w:rsid w:val="00DB6DC0"/>
    <w:rsid w:val="00DC04F2"/>
    <w:rsid w:val="00DC2836"/>
    <w:rsid w:val="00DC28E6"/>
    <w:rsid w:val="00DC2FB2"/>
    <w:rsid w:val="00DC4264"/>
    <w:rsid w:val="00DC51E6"/>
    <w:rsid w:val="00DC5932"/>
    <w:rsid w:val="00DC5EDD"/>
    <w:rsid w:val="00DC797B"/>
    <w:rsid w:val="00DD0624"/>
    <w:rsid w:val="00DD0E5E"/>
    <w:rsid w:val="00DD266B"/>
    <w:rsid w:val="00DD34A3"/>
    <w:rsid w:val="00DD3614"/>
    <w:rsid w:val="00DD3D82"/>
    <w:rsid w:val="00DD3E10"/>
    <w:rsid w:val="00DD4DF6"/>
    <w:rsid w:val="00DD4E6B"/>
    <w:rsid w:val="00DD5171"/>
    <w:rsid w:val="00DD5B22"/>
    <w:rsid w:val="00DD72A5"/>
    <w:rsid w:val="00DE0A1F"/>
    <w:rsid w:val="00DE0F3B"/>
    <w:rsid w:val="00DE1449"/>
    <w:rsid w:val="00DE184F"/>
    <w:rsid w:val="00DE2A94"/>
    <w:rsid w:val="00DE4C0B"/>
    <w:rsid w:val="00DE5067"/>
    <w:rsid w:val="00DE5BFB"/>
    <w:rsid w:val="00DE615E"/>
    <w:rsid w:val="00DF0A0B"/>
    <w:rsid w:val="00DF0FFD"/>
    <w:rsid w:val="00DF1074"/>
    <w:rsid w:val="00DF12D9"/>
    <w:rsid w:val="00DF1379"/>
    <w:rsid w:val="00DF2ACD"/>
    <w:rsid w:val="00DF2AED"/>
    <w:rsid w:val="00DF2CC0"/>
    <w:rsid w:val="00DF35B5"/>
    <w:rsid w:val="00DF3C62"/>
    <w:rsid w:val="00DF3F86"/>
    <w:rsid w:val="00DF426B"/>
    <w:rsid w:val="00DF443B"/>
    <w:rsid w:val="00DF5560"/>
    <w:rsid w:val="00DF5B9C"/>
    <w:rsid w:val="00DF6569"/>
    <w:rsid w:val="00DF673F"/>
    <w:rsid w:val="00DF683B"/>
    <w:rsid w:val="00DF785C"/>
    <w:rsid w:val="00DF7A7E"/>
    <w:rsid w:val="00E0011D"/>
    <w:rsid w:val="00E0026C"/>
    <w:rsid w:val="00E004F1"/>
    <w:rsid w:val="00E00BF1"/>
    <w:rsid w:val="00E01465"/>
    <w:rsid w:val="00E02465"/>
    <w:rsid w:val="00E02D3B"/>
    <w:rsid w:val="00E02DAB"/>
    <w:rsid w:val="00E03086"/>
    <w:rsid w:val="00E03B62"/>
    <w:rsid w:val="00E044A8"/>
    <w:rsid w:val="00E0459F"/>
    <w:rsid w:val="00E047D6"/>
    <w:rsid w:val="00E0492A"/>
    <w:rsid w:val="00E050EF"/>
    <w:rsid w:val="00E05459"/>
    <w:rsid w:val="00E05546"/>
    <w:rsid w:val="00E05E86"/>
    <w:rsid w:val="00E060BE"/>
    <w:rsid w:val="00E06D23"/>
    <w:rsid w:val="00E06D35"/>
    <w:rsid w:val="00E06F49"/>
    <w:rsid w:val="00E072B4"/>
    <w:rsid w:val="00E07366"/>
    <w:rsid w:val="00E100E1"/>
    <w:rsid w:val="00E13607"/>
    <w:rsid w:val="00E13F14"/>
    <w:rsid w:val="00E1404F"/>
    <w:rsid w:val="00E149F8"/>
    <w:rsid w:val="00E1551E"/>
    <w:rsid w:val="00E163E2"/>
    <w:rsid w:val="00E1681F"/>
    <w:rsid w:val="00E20012"/>
    <w:rsid w:val="00E210F9"/>
    <w:rsid w:val="00E21923"/>
    <w:rsid w:val="00E223EB"/>
    <w:rsid w:val="00E225DD"/>
    <w:rsid w:val="00E22726"/>
    <w:rsid w:val="00E23AF2"/>
    <w:rsid w:val="00E2551D"/>
    <w:rsid w:val="00E25A51"/>
    <w:rsid w:val="00E2620D"/>
    <w:rsid w:val="00E269D8"/>
    <w:rsid w:val="00E2775A"/>
    <w:rsid w:val="00E27AFF"/>
    <w:rsid w:val="00E27CE0"/>
    <w:rsid w:val="00E302DB"/>
    <w:rsid w:val="00E30F17"/>
    <w:rsid w:val="00E3103F"/>
    <w:rsid w:val="00E319BC"/>
    <w:rsid w:val="00E32139"/>
    <w:rsid w:val="00E324C4"/>
    <w:rsid w:val="00E32D6E"/>
    <w:rsid w:val="00E33495"/>
    <w:rsid w:val="00E3351F"/>
    <w:rsid w:val="00E34315"/>
    <w:rsid w:val="00E343DE"/>
    <w:rsid w:val="00E343E3"/>
    <w:rsid w:val="00E3453C"/>
    <w:rsid w:val="00E34FD5"/>
    <w:rsid w:val="00E35162"/>
    <w:rsid w:val="00E36738"/>
    <w:rsid w:val="00E36C82"/>
    <w:rsid w:val="00E377A3"/>
    <w:rsid w:val="00E40756"/>
    <w:rsid w:val="00E40833"/>
    <w:rsid w:val="00E41242"/>
    <w:rsid w:val="00E41584"/>
    <w:rsid w:val="00E41808"/>
    <w:rsid w:val="00E4193C"/>
    <w:rsid w:val="00E41EAE"/>
    <w:rsid w:val="00E42C00"/>
    <w:rsid w:val="00E43CB1"/>
    <w:rsid w:val="00E44904"/>
    <w:rsid w:val="00E44911"/>
    <w:rsid w:val="00E45B48"/>
    <w:rsid w:val="00E45D44"/>
    <w:rsid w:val="00E46654"/>
    <w:rsid w:val="00E4670F"/>
    <w:rsid w:val="00E4687E"/>
    <w:rsid w:val="00E46D4D"/>
    <w:rsid w:val="00E46E1D"/>
    <w:rsid w:val="00E4768C"/>
    <w:rsid w:val="00E47C85"/>
    <w:rsid w:val="00E47CD6"/>
    <w:rsid w:val="00E47DC1"/>
    <w:rsid w:val="00E47FC4"/>
    <w:rsid w:val="00E5017F"/>
    <w:rsid w:val="00E51F94"/>
    <w:rsid w:val="00E522D8"/>
    <w:rsid w:val="00E526E6"/>
    <w:rsid w:val="00E52FCC"/>
    <w:rsid w:val="00E5309D"/>
    <w:rsid w:val="00E54381"/>
    <w:rsid w:val="00E547AC"/>
    <w:rsid w:val="00E54B51"/>
    <w:rsid w:val="00E54CCF"/>
    <w:rsid w:val="00E5553D"/>
    <w:rsid w:val="00E55BDF"/>
    <w:rsid w:val="00E55FCC"/>
    <w:rsid w:val="00E56688"/>
    <w:rsid w:val="00E566D8"/>
    <w:rsid w:val="00E56965"/>
    <w:rsid w:val="00E569FB"/>
    <w:rsid w:val="00E5734E"/>
    <w:rsid w:val="00E57A44"/>
    <w:rsid w:val="00E57E16"/>
    <w:rsid w:val="00E61477"/>
    <w:rsid w:val="00E61650"/>
    <w:rsid w:val="00E61B88"/>
    <w:rsid w:val="00E6207A"/>
    <w:rsid w:val="00E62604"/>
    <w:rsid w:val="00E62F8A"/>
    <w:rsid w:val="00E6353B"/>
    <w:rsid w:val="00E6592D"/>
    <w:rsid w:val="00E66248"/>
    <w:rsid w:val="00E66CAC"/>
    <w:rsid w:val="00E671FE"/>
    <w:rsid w:val="00E67698"/>
    <w:rsid w:val="00E6776C"/>
    <w:rsid w:val="00E67773"/>
    <w:rsid w:val="00E67E01"/>
    <w:rsid w:val="00E70094"/>
    <w:rsid w:val="00E70C32"/>
    <w:rsid w:val="00E718B8"/>
    <w:rsid w:val="00E71AF2"/>
    <w:rsid w:val="00E71FAE"/>
    <w:rsid w:val="00E72917"/>
    <w:rsid w:val="00E7353A"/>
    <w:rsid w:val="00E742C1"/>
    <w:rsid w:val="00E7473A"/>
    <w:rsid w:val="00E74BEF"/>
    <w:rsid w:val="00E758DB"/>
    <w:rsid w:val="00E75D47"/>
    <w:rsid w:val="00E75FCF"/>
    <w:rsid w:val="00E7666E"/>
    <w:rsid w:val="00E7689C"/>
    <w:rsid w:val="00E76960"/>
    <w:rsid w:val="00E7728C"/>
    <w:rsid w:val="00E77A7A"/>
    <w:rsid w:val="00E80071"/>
    <w:rsid w:val="00E80E6E"/>
    <w:rsid w:val="00E815B4"/>
    <w:rsid w:val="00E81881"/>
    <w:rsid w:val="00E81CD4"/>
    <w:rsid w:val="00E81EEA"/>
    <w:rsid w:val="00E820EB"/>
    <w:rsid w:val="00E8289C"/>
    <w:rsid w:val="00E82A45"/>
    <w:rsid w:val="00E83A8F"/>
    <w:rsid w:val="00E84374"/>
    <w:rsid w:val="00E843D6"/>
    <w:rsid w:val="00E84EE5"/>
    <w:rsid w:val="00E8690C"/>
    <w:rsid w:val="00E86AEB"/>
    <w:rsid w:val="00E87E91"/>
    <w:rsid w:val="00E87F93"/>
    <w:rsid w:val="00E91E1F"/>
    <w:rsid w:val="00E91F59"/>
    <w:rsid w:val="00E92285"/>
    <w:rsid w:val="00E924CA"/>
    <w:rsid w:val="00E92926"/>
    <w:rsid w:val="00E930E0"/>
    <w:rsid w:val="00E9407B"/>
    <w:rsid w:val="00E95CA7"/>
    <w:rsid w:val="00E96908"/>
    <w:rsid w:val="00E97F2E"/>
    <w:rsid w:val="00EA04DE"/>
    <w:rsid w:val="00EA0646"/>
    <w:rsid w:val="00EA0BA0"/>
    <w:rsid w:val="00EA0D15"/>
    <w:rsid w:val="00EA1FD0"/>
    <w:rsid w:val="00EA1FE3"/>
    <w:rsid w:val="00EA2596"/>
    <w:rsid w:val="00EA3109"/>
    <w:rsid w:val="00EA459B"/>
    <w:rsid w:val="00EA4D31"/>
    <w:rsid w:val="00EA4DD9"/>
    <w:rsid w:val="00EA6E8C"/>
    <w:rsid w:val="00EB0BB0"/>
    <w:rsid w:val="00EB154B"/>
    <w:rsid w:val="00EB1849"/>
    <w:rsid w:val="00EB2268"/>
    <w:rsid w:val="00EB22D2"/>
    <w:rsid w:val="00EB245E"/>
    <w:rsid w:val="00EB2A98"/>
    <w:rsid w:val="00EB3B2C"/>
    <w:rsid w:val="00EB4F43"/>
    <w:rsid w:val="00EB5AD1"/>
    <w:rsid w:val="00EB5CD2"/>
    <w:rsid w:val="00EB6CAD"/>
    <w:rsid w:val="00EB7914"/>
    <w:rsid w:val="00EB7E1E"/>
    <w:rsid w:val="00EC056E"/>
    <w:rsid w:val="00EC0D21"/>
    <w:rsid w:val="00EC13E6"/>
    <w:rsid w:val="00EC153F"/>
    <w:rsid w:val="00EC1F35"/>
    <w:rsid w:val="00EC3461"/>
    <w:rsid w:val="00EC36D5"/>
    <w:rsid w:val="00EC42E5"/>
    <w:rsid w:val="00EC433A"/>
    <w:rsid w:val="00EC4505"/>
    <w:rsid w:val="00EC4DCE"/>
    <w:rsid w:val="00EC54B6"/>
    <w:rsid w:val="00EC5933"/>
    <w:rsid w:val="00EC6030"/>
    <w:rsid w:val="00ED1486"/>
    <w:rsid w:val="00ED1572"/>
    <w:rsid w:val="00ED15C9"/>
    <w:rsid w:val="00ED24D8"/>
    <w:rsid w:val="00ED3498"/>
    <w:rsid w:val="00ED35DC"/>
    <w:rsid w:val="00ED39A0"/>
    <w:rsid w:val="00ED3AA8"/>
    <w:rsid w:val="00ED3F17"/>
    <w:rsid w:val="00ED4220"/>
    <w:rsid w:val="00ED45E0"/>
    <w:rsid w:val="00ED54D1"/>
    <w:rsid w:val="00ED607F"/>
    <w:rsid w:val="00ED6127"/>
    <w:rsid w:val="00ED76F9"/>
    <w:rsid w:val="00ED7B23"/>
    <w:rsid w:val="00EE0E0C"/>
    <w:rsid w:val="00EE1261"/>
    <w:rsid w:val="00EE147E"/>
    <w:rsid w:val="00EE1601"/>
    <w:rsid w:val="00EE2863"/>
    <w:rsid w:val="00EE2B18"/>
    <w:rsid w:val="00EE3245"/>
    <w:rsid w:val="00EE3792"/>
    <w:rsid w:val="00EE4225"/>
    <w:rsid w:val="00EE5E67"/>
    <w:rsid w:val="00EE6944"/>
    <w:rsid w:val="00EE6DC9"/>
    <w:rsid w:val="00EE6F65"/>
    <w:rsid w:val="00EE71E8"/>
    <w:rsid w:val="00EE77F9"/>
    <w:rsid w:val="00EF0131"/>
    <w:rsid w:val="00EF11C4"/>
    <w:rsid w:val="00EF1243"/>
    <w:rsid w:val="00EF12B2"/>
    <w:rsid w:val="00EF1D9C"/>
    <w:rsid w:val="00EF209A"/>
    <w:rsid w:val="00EF222C"/>
    <w:rsid w:val="00EF2503"/>
    <w:rsid w:val="00EF2F99"/>
    <w:rsid w:val="00EF30F6"/>
    <w:rsid w:val="00EF4A71"/>
    <w:rsid w:val="00EF528D"/>
    <w:rsid w:val="00EF53D1"/>
    <w:rsid w:val="00EF5F4D"/>
    <w:rsid w:val="00EF68FE"/>
    <w:rsid w:val="00EF76B2"/>
    <w:rsid w:val="00F0002F"/>
    <w:rsid w:val="00F0030E"/>
    <w:rsid w:val="00F00340"/>
    <w:rsid w:val="00F0070B"/>
    <w:rsid w:val="00F00D0D"/>
    <w:rsid w:val="00F00F60"/>
    <w:rsid w:val="00F01320"/>
    <w:rsid w:val="00F031A6"/>
    <w:rsid w:val="00F031C4"/>
    <w:rsid w:val="00F03207"/>
    <w:rsid w:val="00F03983"/>
    <w:rsid w:val="00F05169"/>
    <w:rsid w:val="00F05399"/>
    <w:rsid w:val="00F05691"/>
    <w:rsid w:val="00F05878"/>
    <w:rsid w:val="00F05C8D"/>
    <w:rsid w:val="00F05E10"/>
    <w:rsid w:val="00F066C4"/>
    <w:rsid w:val="00F074F8"/>
    <w:rsid w:val="00F07758"/>
    <w:rsid w:val="00F0791C"/>
    <w:rsid w:val="00F079E1"/>
    <w:rsid w:val="00F10864"/>
    <w:rsid w:val="00F11209"/>
    <w:rsid w:val="00F123EF"/>
    <w:rsid w:val="00F1319B"/>
    <w:rsid w:val="00F1365C"/>
    <w:rsid w:val="00F147C1"/>
    <w:rsid w:val="00F164A9"/>
    <w:rsid w:val="00F16851"/>
    <w:rsid w:val="00F16BEC"/>
    <w:rsid w:val="00F170BE"/>
    <w:rsid w:val="00F173FD"/>
    <w:rsid w:val="00F1751F"/>
    <w:rsid w:val="00F179E0"/>
    <w:rsid w:val="00F21A09"/>
    <w:rsid w:val="00F232E2"/>
    <w:rsid w:val="00F23677"/>
    <w:rsid w:val="00F23979"/>
    <w:rsid w:val="00F2458E"/>
    <w:rsid w:val="00F24D06"/>
    <w:rsid w:val="00F268A6"/>
    <w:rsid w:val="00F2748F"/>
    <w:rsid w:val="00F27BEC"/>
    <w:rsid w:val="00F30C2E"/>
    <w:rsid w:val="00F31656"/>
    <w:rsid w:val="00F31ACF"/>
    <w:rsid w:val="00F31DC7"/>
    <w:rsid w:val="00F32124"/>
    <w:rsid w:val="00F330FF"/>
    <w:rsid w:val="00F3359A"/>
    <w:rsid w:val="00F336D7"/>
    <w:rsid w:val="00F33728"/>
    <w:rsid w:val="00F35477"/>
    <w:rsid w:val="00F35F57"/>
    <w:rsid w:val="00F3600B"/>
    <w:rsid w:val="00F36346"/>
    <w:rsid w:val="00F3637D"/>
    <w:rsid w:val="00F36A54"/>
    <w:rsid w:val="00F37313"/>
    <w:rsid w:val="00F378DA"/>
    <w:rsid w:val="00F4030C"/>
    <w:rsid w:val="00F4198C"/>
    <w:rsid w:val="00F427CF"/>
    <w:rsid w:val="00F43828"/>
    <w:rsid w:val="00F43C7E"/>
    <w:rsid w:val="00F4462D"/>
    <w:rsid w:val="00F44FC6"/>
    <w:rsid w:val="00F4524E"/>
    <w:rsid w:val="00F45D6D"/>
    <w:rsid w:val="00F461EB"/>
    <w:rsid w:val="00F46B06"/>
    <w:rsid w:val="00F46FD0"/>
    <w:rsid w:val="00F470FC"/>
    <w:rsid w:val="00F473E6"/>
    <w:rsid w:val="00F47591"/>
    <w:rsid w:val="00F47B44"/>
    <w:rsid w:val="00F47B96"/>
    <w:rsid w:val="00F47F56"/>
    <w:rsid w:val="00F50B87"/>
    <w:rsid w:val="00F51B6F"/>
    <w:rsid w:val="00F52313"/>
    <w:rsid w:val="00F531A2"/>
    <w:rsid w:val="00F53620"/>
    <w:rsid w:val="00F53BF1"/>
    <w:rsid w:val="00F55D5C"/>
    <w:rsid w:val="00F55EBD"/>
    <w:rsid w:val="00F5614B"/>
    <w:rsid w:val="00F56423"/>
    <w:rsid w:val="00F56AF1"/>
    <w:rsid w:val="00F57573"/>
    <w:rsid w:val="00F605A6"/>
    <w:rsid w:val="00F61174"/>
    <w:rsid w:val="00F63255"/>
    <w:rsid w:val="00F63BC8"/>
    <w:rsid w:val="00F63F22"/>
    <w:rsid w:val="00F646A4"/>
    <w:rsid w:val="00F64A59"/>
    <w:rsid w:val="00F64EA1"/>
    <w:rsid w:val="00F65FC0"/>
    <w:rsid w:val="00F66A5F"/>
    <w:rsid w:val="00F679AF"/>
    <w:rsid w:val="00F71FBA"/>
    <w:rsid w:val="00F72A29"/>
    <w:rsid w:val="00F72AFC"/>
    <w:rsid w:val="00F72DC4"/>
    <w:rsid w:val="00F73342"/>
    <w:rsid w:val="00F73648"/>
    <w:rsid w:val="00F7379C"/>
    <w:rsid w:val="00F7456B"/>
    <w:rsid w:val="00F74C33"/>
    <w:rsid w:val="00F75579"/>
    <w:rsid w:val="00F7777A"/>
    <w:rsid w:val="00F77A35"/>
    <w:rsid w:val="00F77DCC"/>
    <w:rsid w:val="00F77DFE"/>
    <w:rsid w:val="00F80AA7"/>
    <w:rsid w:val="00F81148"/>
    <w:rsid w:val="00F81522"/>
    <w:rsid w:val="00F81641"/>
    <w:rsid w:val="00F81F7C"/>
    <w:rsid w:val="00F82132"/>
    <w:rsid w:val="00F82220"/>
    <w:rsid w:val="00F82BFD"/>
    <w:rsid w:val="00F83608"/>
    <w:rsid w:val="00F839A6"/>
    <w:rsid w:val="00F83D46"/>
    <w:rsid w:val="00F84003"/>
    <w:rsid w:val="00F84276"/>
    <w:rsid w:val="00F84728"/>
    <w:rsid w:val="00F85C5D"/>
    <w:rsid w:val="00F85D63"/>
    <w:rsid w:val="00F8634A"/>
    <w:rsid w:val="00F86BD7"/>
    <w:rsid w:val="00F86DDC"/>
    <w:rsid w:val="00F8722C"/>
    <w:rsid w:val="00F876E6"/>
    <w:rsid w:val="00F87E33"/>
    <w:rsid w:val="00F900C6"/>
    <w:rsid w:val="00F9086D"/>
    <w:rsid w:val="00F914D1"/>
    <w:rsid w:val="00F915A9"/>
    <w:rsid w:val="00F92400"/>
    <w:rsid w:val="00F92767"/>
    <w:rsid w:val="00F927EA"/>
    <w:rsid w:val="00F928BE"/>
    <w:rsid w:val="00F92D34"/>
    <w:rsid w:val="00F936D2"/>
    <w:rsid w:val="00F94531"/>
    <w:rsid w:val="00F95A79"/>
    <w:rsid w:val="00F95F30"/>
    <w:rsid w:val="00F962FF"/>
    <w:rsid w:val="00F967BA"/>
    <w:rsid w:val="00F97180"/>
    <w:rsid w:val="00F976BC"/>
    <w:rsid w:val="00F97B05"/>
    <w:rsid w:val="00F97D47"/>
    <w:rsid w:val="00FA00A6"/>
    <w:rsid w:val="00FA0BF4"/>
    <w:rsid w:val="00FA0FF1"/>
    <w:rsid w:val="00FA127C"/>
    <w:rsid w:val="00FA12FB"/>
    <w:rsid w:val="00FA1B5E"/>
    <w:rsid w:val="00FA241C"/>
    <w:rsid w:val="00FA41B3"/>
    <w:rsid w:val="00FA4B41"/>
    <w:rsid w:val="00FA5FE1"/>
    <w:rsid w:val="00FA641B"/>
    <w:rsid w:val="00FA70A5"/>
    <w:rsid w:val="00FA731C"/>
    <w:rsid w:val="00FA7DFF"/>
    <w:rsid w:val="00FB0FAD"/>
    <w:rsid w:val="00FB2629"/>
    <w:rsid w:val="00FB34FC"/>
    <w:rsid w:val="00FB35CC"/>
    <w:rsid w:val="00FB3726"/>
    <w:rsid w:val="00FB423B"/>
    <w:rsid w:val="00FB474C"/>
    <w:rsid w:val="00FB49CD"/>
    <w:rsid w:val="00FB4CB7"/>
    <w:rsid w:val="00FB50D1"/>
    <w:rsid w:val="00FB58F1"/>
    <w:rsid w:val="00FB5A07"/>
    <w:rsid w:val="00FB73E9"/>
    <w:rsid w:val="00FC05FA"/>
    <w:rsid w:val="00FC130F"/>
    <w:rsid w:val="00FC174D"/>
    <w:rsid w:val="00FC38A0"/>
    <w:rsid w:val="00FC3CF8"/>
    <w:rsid w:val="00FC4D7E"/>
    <w:rsid w:val="00FC575D"/>
    <w:rsid w:val="00FC6950"/>
    <w:rsid w:val="00FC6F07"/>
    <w:rsid w:val="00FC7055"/>
    <w:rsid w:val="00FC7B08"/>
    <w:rsid w:val="00FD03CE"/>
    <w:rsid w:val="00FD1333"/>
    <w:rsid w:val="00FD14A6"/>
    <w:rsid w:val="00FD19C6"/>
    <w:rsid w:val="00FD1AC0"/>
    <w:rsid w:val="00FD1D0A"/>
    <w:rsid w:val="00FD27F5"/>
    <w:rsid w:val="00FD33B3"/>
    <w:rsid w:val="00FD3742"/>
    <w:rsid w:val="00FD37FC"/>
    <w:rsid w:val="00FD40BB"/>
    <w:rsid w:val="00FD47BC"/>
    <w:rsid w:val="00FD47ED"/>
    <w:rsid w:val="00FD541E"/>
    <w:rsid w:val="00FD56C6"/>
    <w:rsid w:val="00FD58D8"/>
    <w:rsid w:val="00FD71AB"/>
    <w:rsid w:val="00FE0046"/>
    <w:rsid w:val="00FE0594"/>
    <w:rsid w:val="00FE0896"/>
    <w:rsid w:val="00FE0AFB"/>
    <w:rsid w:val="00FE141F"/>
    <w:rsid w:val="00FE161F"/>
    <w:rsid w:val="00FE1B9E"/>
    <w:rsid w:val="00FE2942"/>
    <w:rsid w:val="00FE2EC0"/>
    <w:rsid w:val="00FE3165"/>
    <w:rsid w:val="00FE4310"/>
    <w:rsid w:val="00FE48E7"/>
    <w:rsid w:val="00FE5747"/>
    <w:rsid w:val="00FE590A"/>
    <w:rsid w:val="00FE6ACE"/>
    <w:rsid w:val="00FE74F4"/>
    <w:rsid w:val="00FE7727"/>
    <w:rsid w:val="00FE7F57"/>
    <w:rsid w:val="00FF0A5F"/>
    <w:rsid w:val="00FF0DF2"/>
    <w:rsid w:val="00FF1477"/>
    <w:rsid w:val="00FF18BB"/>
    <w:rsid w:val="00FF1F4D"/>
    <w:rsid w:val="00FF2258"/>
    <w:rsid w:val="00FF2AA9"/>
    <w:rsid w:val="00FF34ED"/>
    <w:rsid w:val="00FF4247"/>
    <w:rsid w:val="00FF4293"/>
    <w:rsid w:val="00FF45B7"/>
    <w:rsid w:val="00FF509C"/>
    <w:rsid w:val="00FF53EB"/>
    <w:rsid w:val="00FF5722"/>
    <w:rsid w:val="00FF5D5D"/>
    <w:rsid w:val="00FF610B"/>
    <w:rsid w:val="00FF69D6"/>
    <w:rsid w:val="00FF6CE2"/>
    <w:rsid w:val="00FF7987"/>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81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44FA"/>
    <w:pPr>
      <w:spacing w:after="200" w:line="276" w:lineRule="auto"/>
    </w:pPr>
    <w:rPr>
      <w:rFonts w:ascii="Calibri" w:hAnsi="Calibri"/>
      <w:noProof/>
      <w:sz w:val="22"/>
      <w:szCs w:val="22"/>
      <w:lang w:eastAsia="en-US"/>
    </w:rPr>
  </w:style>
  <w:style w:type="paragraph" w:styleId="Nadpis1">
    <w:name w:val="heading 1"/>
    <w:aliases w:val="Hoofdstuk"/>
    <w:basedOn w:val="Normlny"/>
    <w:next w:val="Normlny"/>
    <w:link w:val="Nadpis1Char"/>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22"/>
      </w:numPr>
      <w:autoSpaceDE w:val="0"/>
      <w:autoSpaceDN w:val="0"/>
      <w:spacing w:after="240"/>
      <w:outlineLvl w:val="2"/>
    </w:pPr>
    <w:rPr>
      <w:rFonts w:ascii="Arial" w:hAnsi="Arial"/>
      <w:b/>
      <w:bCs/>
      <w:noProof w:val="0"/>
      <w:sz w:val="20"/>
      <w:szCs w:val="20"/>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uiPriority w:val="99"/>
    <w:rsid w:val="00796CF2"/>
    <w:pPr>
      <w:spacing w:after="0" w:line="240" w:lineRule="auto"/>
      <w:ind w:left="360"/>
      <w:jc w:val="both"/>
    </w:pPr>
    <w:rPr>
      <w:rFonts w:ascii="Times New Roman" w:eastAsia="Calibri" w:hAnsi="Times New Roman"/>
      <w:sz w:val="24"/>
      <w:szCs w:val="24"/>
      <w:lang w:eastAsia="sk-SK"/>
    </w:rPr>
  </w:style>
  <w:style w:type="character" w:customStyle="1" w:styleId="Zarkazkladnhotextu2Char">
    <w:name w:val="Zarážka základného textu 2 Char"/>
    <w:link w:val="Zarkazkladnhotextu2"/>
    <w:uiPriority w:val="99"/>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qFormat/>
    <w:rsid w:val="00796CF2"/>
    <w:pPr>
      <w:spacing w:after="0" w:line="240" w:lineRule="auto"/>
      <w:jc w:val="both"/>
    </w:pPr>
    <w:rPr>
      <w:rFonts w:ascii="Times New Roman" w:eastAsia="Calibri" w:hAnsi="Times New Roman"/>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after="120" w:line="480" w:lineRule="auto"/>
    </w:pPr>
    <w:rPr>
      <w:rFonts w:ascii="Times New Roman" w:eastAsia="Calibri" w:hAnsi="Times New Roman"/>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uiPriority w:val="99"/>
    <w:rsid w:val="00796CF2"/>
    <w:pPr>
      <w:tabs>
        <w:tab w:val="center" w:pos="4536"/>
        <w:tab w:val="right" w:pos="9072"/>
      </w:tabs>
      <w:spacing w:after="0" w:line="240" w:lineRule="auto"/>
    </w:pPr>
  </w:style>
  <w:style w:type="character" w:customStyle="1" w:styleId="HlavikaChar">
    <w:name w:val="Hlavička Char"/>
    <w:link w:val="Hlavika"/>
    <w:uiPriority w:val="99"/>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uiPriority w:val="99"/>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uiPriority w:val="99"/>
    <w:locked/>
    <w:rsid w:val="00796CF2"/>
    <w:rPr>
      <w:rFonts w:ascii="Arial" w:eastAsia="Calibri" w:hAnsi="Arial"/>
      <w:lang w:val="sk-SK" w:eastAsia="en-US" w:bidi="ar-SA"/>
    </w:rPr>
  </w:style>
  <w:style w:type="character" w:styleId="Odkaznapoznmkupodiarou">
    <w:name w:val="footnote reference"/>
    <w:uiPriority w:val="99"/>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601B17"/>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aliases w:val="Poznámka"/>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style>
  <w:style w:type="numbering" w:customStyle="1" w:styleId="Style3">
    <w:name w:val="Style3"/>
    <w:rsid w:val="00796CF2"/>
  </w:style>
  <w:style w:type="numbering" w:customStyle="1" w:styleId="DPNumberingSlovakarticle">
    <w:name w:val="D&amp;P Numbering (Slovak article)"/>
    <w:rsid w:val="00796CF2"/>
    <w:pPr>
      <w:numPr>
        <w:numId w:val="31"/>
      </w:numPr>
    </w:pPr>
  </w:style>
  <w:style w:type="numbering" w:customStyle="1" w:styleId="tl1">
    <w:name w:val="Štýl1"/>
    <w:rsid w:val="00796CF2"/>
  </w:style>
  <w:style w:type="numbering" w:customStyle="1" w:styleId="Style2">
    <w:name w:val="Style2"/>
    <w:rsid w:val="00796CF2"/>
  </w:style>
  <w:style w:type="numbering" w:customStyle="1" w:styleId="Style4">
    <w:name w:val="Style4"/>
    <w:rsid w:val="00796CF2"/>
  </w:style>
  <w:style w:type="numbering" w:customStyle="1" w:styleId="Style1">
    <w:name w:val="Style1"/>
    <w:rsid w:val="00796CF2"/>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Bullet List,FooterText,numbered,Paragraphe de liste1,Bullet Number,lp11,List Paragraph11,Bullet 1,Use Case List Paragraph,ODRAZKY PRVA UROVEN,Odsek,ZOZNAM,Tabuľka,List Paragraph,Colorful List - Accent 11,Listenabsat"/>
    <w:basedOn w:val="Normlny"/>
    <w:link w:val="OdsekzoznamuChar"/>
    <w:uiPriority w:val="99"/>
    <w:qFormat/>
    <w:rsid w:val="004E385B"/>
    <w:pPr>
      <w:spacing w:after="0" w:line="240" w:lineRule="auto"/>
      <w:ind w:left="708"/>
    </w:pPr>
    <w:rPr>
      <w:rFonts w:ascii="Arial" w:hAnsi="Arial"/>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noProof/>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A838DA"/>
    <w:pPr>
      <w:tabs>
        <w:tab w:val="left" w:pos="567"/>
        <w:tab w:val="right" w:pos="9062"/>
      </w:tabs>
      <w:spacing w:after="0" w:line="240" w:lineRule="auto"/>
      <w:jc w:val="both"/>
    </w:pPr>
    <w:rPr>
      <w:rFonts w:ascii="Arial" w:hAnsi="Arial" w:cs="Arial"/>
      <w:b/>
      <w:bCs/>
      <w:caps/>
      <w:sz w:val="24"/>
      <w:szCs w:val="24"/>
    </w:rPr>
  </w:style>
  <w:style w:type="paragraph" w:styleId="Obsah2">
    <w:name w:val="toc 2"/>
    <w:basedOn w:val="Normlny"/>
    <w:next w:val="Normlny"/>
    <w:autoRedefine/>
    <w:uiPriority w:val="39"/>
    <w:rsid w:val="00BE5276"/>
    <w:pPr>
      <w:spacing w:before="240" w:after="0"/>
    </w:pPr>
    <w:rPr>
      <w:b/>
      <w:bCs/>
      <w:sz w:val="20"/>
      <w:szCs w:val="20"/>
    </w:rPr>
  </w:style>
  <w:style w:type="paragraph" w:styleId="Obsah3">
    <w:name w:val="toc 3"/>
    <w:basedOn w:val="Normlny"/>
    <w:next w:val="Normlny"/>
    <w:autoRedefine/>
    <w:uiPriority w:val="39"/>
    <w:rsid w:val="00F97B05"/>
    <w:pPr>
      <w:tabs>
        <w:tab w:val="left" w:pos="660"/>
        <w:tab w:val="right" w:pos="9062"/>
      </w:tabs>
      <w:spacing w:after="0"/>
      <w:ind w:left="709" w:hanging="567"/>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450670"/>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6C643C"/>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6C643C"/>
    <w:pPr>
      <w:spacing w:after="0" w:line="240" w:lineRule="auto"/>
      <w:ind w:left="709" w:hanging="709"/>
      <w:jc w:val="both"/>
    </w:pPr>
    <w:rPr>
      <w:rFonts w:ascii="Arial" w:hAnsi="Arial" w:cs="Arial"/>
      <w:lang w:eastAsia="sk-SK"/>
    </w:rPr>
  </w:style>
  <w:style w:type="paragraph" w:customStyle="1" w:styleId="Styl2">
    <w:name w:val="Styl2"/>
    <w:basedOn w:val="Normlny"/>
    <w:rsid w:val="006C643C"/>
    <w:pPr>
      <w:spacing w:after="0" w:line="240" w:lineRule="auto"/>
      <w:jc w:val="both"/>
    </w:pPr>
    <w:rPr>
      <w:rFonts w:ascii="Times New Roman" w:hAnsi="Times New Roman"/>
      <w:sz w:val="24"/>
      <w:szCs w:val="20"/>
      <w:lang w:eastAsia="sk-SK"/>
    </w:rPr>
  </w:style>
  <w:style w:type="character" w:customStyle="1" w:styleId="Char11">
    <w:name w:val="Char11"/>
    <w:rsid w:val="006C643C"/>
    <w:rPr>
      <w:sz w:val="28"/>
      <w:szCs w:val="28"/>
    </w:rPr>
  </w:style>
  <w:style w:type="character" w:customStyle="1" w:styleId="FontStyle21">
    <w:name w:val="Font Style21"/>
    <w:uiPriority w:val="99"/>
    <w:rsid w:val="006C643C"/>
    <w:rPr>
      <w:rFonts w:ascii="Arial" w:hAnsi="Arial" w:cs="Arial"/>
      <w:sz w:val="18"/>
      <w:szCs w:val="18"/>
    </w:rPr>
  </w:style>
  <w:style w:type="character" w:customStyle="1" w:styleId="HlavikaChar1">
    <w:name w:val="Hlavička Char1"/>
    <w:rsid w:val="006C643C"/>
    <w:rPr>
      <w:rFonts w:ascii="Arial" w:hAnsi="Arial" w:cs="Arial"/>
      <w:lang w:eastAsia="cs-CZ"/>
    </w:rPr>
  </w:style>
  <w:style w:type="character" w:customStyle="1" w:styleId="st1">
    <w:name w:val="st1"/>
    <w:basedOn w:val="Predvolenpsmoodseku"/>
    <w:rsid w:val="006C643C"/>
  </w:style>
  <w:style w:type="paragraph" w:customStyle="1" w:styleId="Style6">
    <w:name w:val="Style6"/>
    <w:basedOn w:val="Normlny"/>
    <w:uiPriority w:val="99"/>
    <w:rsid w:val="006C643C"/>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6C643C"/>
    <w:rPr>
      <w:rFonts w:ascii="Arial" w:hAnsi="Arial" w:cs="Arial"/>
      <w:sz w:val="18"/>
      <w:szCs w:val="18"/>
    </w:rPr>
  </w:style>
  <w:style w:type="paragraph" w:customStyle="1" w:styleId="Style14">
    <w:name w:val="Style14"/>
    <w:basedOn w:val="Normlny"/>
    <w:uiPriority w:val="99"/>
    <w:rsid w:val="006C643C"/>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6C643C"/>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6C643C"/>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6C643C"/>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6C643C"/>
    <w:rPr>
      <w:color w:val="808080"/>
    </w:rPr>
  </w:style>
  <w:style w:type="paragraph" w:customStyle="1" w:styleId="00-050">
    <w:name w:val="0.0 - 0.5"/>
    <w:basedOn w:val="Normlny"/>
    <w:rsid w:val="006C643C"/>
    <w:pPr>
      <w:spacing w:after="0" w:line="240" w:lineRule="auto"/>
      <w:ind w:left="284" w:hanging="284"/>
      <w:jc w:val="both"/>
    </w:pPr>
    <w:rPr>
      <w:rFonts w:ascii="Arial" w:hAnsi="Arial"/>
      <w:szCs w:val="20"/>
      <w:lang w:eastAsia="sk-SK"/>
    </w:rPr>
  </w:style>
  <w:style w:type="paragraph" w:customStyle="1" w:styleId="05-10">
    <w:name w:val="0.5-1.0"/>
    <w:rsid w:val="0017117E"/>
    <w:pPr>
      <w:ind w:left="567" w:hanging="283"/>
      <w:jc w:val="both"/>
    </w:pPr>
    <w:rPr>
      <w:rFonts w:ascii="Arial" w:hAnsi="Arial"/>
      <w:sz w:val="22"/>
    </w:rPr>
  </w:style>
  <w:style w:type="paragraph" w:customStyle="1" w:styleId="10-125">
    <w:name w:val="1.0 - 1.25"/>
    <w:basedOn w:val="Normlny"/>
    <w:rsid w:val="008730E6"/>
    <w:pPr>
      <w:tabs>
        <w:tab w:val="right" w:leader="dot" w:pos="9639"/>
      </w:tabs>
      <w:spacing w:after="0" w:line="240" w:lineRule="auto"/>
      <w:ind w:left="709" w:hanging="142"/>
      <w:jc w:val="both"/>
    </w:pPr>
    <w:rPr>
      <w:rFonts w:ascii="Arial" w:hAnsi="Arial"/>
      <w:szCs w:val="24"/>
      <w:lang w:eastAsia="sk-SK"/>
    </w:rPr>
  </w:style>
  <w:style w:type="paragraph" w:customStyle="1" w:styleId="00-10">
    <w:name w:val="0.0 - 1.0"/>
    <w:basedOn w:val="Normlny"/>
    <w:rsid w:val="00F031C4"/>
    <w:pPr>
      <w:tabs>
        <w:tab w:val="right" w:leader="dot" w:pos="9639"/>
      </w:tabs>
      <w:spacing w:after="0" w:line="240" w:lineRule="auto"/>
      <w:ind w:left="567" w:hanging="567"/>
      <w:jc w:val="both"/>
    </w:pPr>
    <w:rPr>
      <w:rFonts w:ascii="Arial" w:hAnsi="Arial"/>
      <w:szCs w:val="20"/>
      <w:lang w:eastAsia="sk-SK"/>
    </w:rPr>
  </w:style>
  <w:style w:type="character" w:customStyle="1" w:styleId="code">
    <w:name w:val="code"/>
    <w:rsid w:val="00976056"/>
  </w:style>
  <w:style w:type="character" w:customStyle="1" w:styleId="Podtitul1">
    <w:name w:val="Podtitul1"/>
    <w:rsid w:val="00976056"/>
  </w:style>
  <w:style w:type="numbering" w:customStyle="1" w:styleId="Bezzoznamu1">
    <w:name w:val="Bez zoznamu1"/>
    <w:next w:val="Bezzoznamu"/>
    <w:uiPriority w:val="99"/>
    <w:semiHidden/>
    <w:unhideWhenUsed/>
    <w:rsid w:val="000E7F50"/>
  </w:style>
  <w:style w:type="table" w:customStyle="1" w:styleId="Mriekatabuky1">
    <w:name w:val="Mriežka tabuľky1"/>
    <w:basedOn w:val="Normlnatabuka"/>
    <w:next w:val="Mriekatabuky"/>
    <w:uiPriority w:val="39"/>
    <w:rsid w:val="000E7F5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0E7F50"/>
    <w:pPr>
      <w:spacing w:after="0" w:line="240" w:lineRule="auto"/>
    </w:pPr>
    <w:rPr>
      <w:rFonts w:ascii="Times New Roman" w:eastAsia="Calibri" w:hAnsi="Times New Roman"/>
      <w:sz w:val="20"/>
      <w:szCs w:val="20"/>
      <w:lang w:eastAsia="cs-CZ"/>
    </w:rPr>
  </w:style>
  <w:style w:type="character" w:customStyle="1" w:styleId="TextkoncovejpoznmkyChar">
    <w:name w:val="Text koncovej poznámky Char"/>
    <w:link w:val="Textkoncovejpoznmky"/>
    <w:locked/>
    <w:rsid w:val="000E7F50"/>
    <w:rPr>
      <w:rFonts w:eastAsia="Calibri"/>
      <w:lang w:eastAsia="cs-CZ"/>
    </w:rPr>
  </w:style>
  <w:style w:type="character" w:customStyle="1" w:styleId="Odkaznakoncovpoznmku">
    <w:name w:val="Odkaz na koncovú poznámku"/>
    <w:rsid w:val="000E7F50"/>
    <w:rPr>
      <w:vertAlign w:val="superscript"/>
    </w:rPr>
  </w:style>
  <w:style w:type="table" w:customStyle="1" w:styleId="Elegantntabuka1">
    <w:name w:val="Elegantná tabuľka1"/>
    <w:basedOn w:val="Normlnatabuka"/>
    <w:next w:val="Elegantntabuka"/>
    <w:rsid w:val="000E7F50"/>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0E7F50"/>
  </w:style>
  <w:style w:type="numbering" w:customStyle="1" w:styleId="Style31">
    <w:name w:val="Style31"/>
    <w:rsid w:val="000E7F50"/>
  </w:style>
  <w:style w:type="numbering" w:customStyle="1" w:styleId="DPNumberingSlovakarticle1">
    <w:name w:val="D&amp;P Numbering (Slovak article)1"/>
    <w:rsid w:val="000E7F50"/>
  </w:style>
  <w:style w:type="numbering" w:customStyle="1" w:styleId="tl11">
    <w:name w:val="Štýl11"/>
    <w:uiPriority w:val="99"/>
    <w:rsid w:val="000E7F50"/>
    <w:pPr>
      <w:numPr>
        <w:numId w:val="69"/>
      </w:numPr>
    </w:pPr>
  </w:style>
  <w:style w:type="numbering" w:customStyle="1" w:styleId="Style21">
    <w:name w:val="Style21"/>
    <w:rsid w:val="000E7F50"/>
  </w:style>
  <w:style w:type="numbering" w:customStyle="1" w:styleId="Style41">
    <w:name w:val="Style41"/>
    <w:rsid w:val="000E7F50"/>
  </w:style>
  <w:style w:type="numbering" w:customStyle="1" w:styleId="Style11">
    <w:name w:val="Style11"/>
    <w:rsid w:val="000E7F50"/>
  </w:style>
  <w:style w:type="numbering" w:customStyle="1" w:styleId="Style51">
    <w:name w:val="Style51"/>
    <w:rsid w:val="000E7F50"/>
  </w:style>
  <w:style w:type="numbering" w:customStyle="1" w:styleId="Bezzoznamu11">
    <w:name w:val="Bez zoznamu11"/>
    <w:next w:val="Bezzoznamu"/>
    <w:uiPriority w:val="99"/>
    <w:semiHidden/>
    <w:unhideWhenUsed/>
    <w:rsid w:val="000E7F50"/>
  </w:style>
  <w:style w:type="table" w:customStyle="1" w:styleId="Mriekatabuky11">
    <w:name w:val="Mriežka tabuľky11"/>
    <w:basedOn w:val="Normlnatabuka"/>
    <w:next w:val="Mriekatabuky"/>
    <w:uiPriority w:val="3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0E7F50"/>
    <w:pPr>
      <w:widowControl w:val="0"/>
      <w:autoSpaceDE w:val="0"/>
      <w:autoSpaceDN w:val="0"/>
      <w:spacing w:after="0" w:line="240" w:lineRule="auto"/>
    </w:pPr>
    <w:rPr>
      <w:rFonts w:ascii="Arial" w:eastAsia="Arial" w:hAnsi="Arial" w:cs="Arial"/>
    </w:rPr>
  </w:style>
  <w:style w:type="numbering" w:customStyle="1" w:styleId="Bezzoznamu2">
    <w:name w:val="Bez zoznamu2"/>
    <w:next w:val="Bezzoznamu"/>
    <w:uiPriority w:val="99"/>
    <w:semiHidden/>
    <w:unhideWhenUsed/>
    <w:rsid w:val="000E7F50"/>
  </w:style>
  <w:style w:type="table" w:customStyle="1" w:styleId="Mriekatabuky2">
    <w:name w:val="Mriežka tabuľky2"/>
    <w:basedOn w:val="Normlnatabuka"/>
    <w:next w:val="Mriekatabuky"/>
    <w:uiPriority w:val="5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0E7F50"/>
  </w:style>
  <w:style w:type="table" w:customStyle="1" w:styleId="Mriekatabuky3">
    <w:name w:val="Mriežka tabuľky3"/>
    <w:basedOn w:val="Normlnatabuka"/>
    <w:next w:val="Mriekatabuky"/>
    <w:uiPriority w:val="3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Mriekatabuky31">
    <w:name w:val="Mriežka tabuľky31"/>
    <w:basedOn w:val="Normlnatabuka"/>
    <w:next w:val="Mriekatabuky"/>
    <w:uiPriority w:val="3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0E7F50"/>
    <w:pPr>
      <w:numPr>
        <w:numId w:val="45"/>
      </w:numPr>
    </w:pPr>
  </w:style>
  <w:style w:type="table" w:customStyle="1" w:styleId="HBHtabulkazahlavi">
    <w:name w:val="HBH_tabulka_zahlavi"/>
    <w:basedOn w:val="Normlnatabuka"/>
    <w:uiPriority w:val="98"/>
    <w:rsid w:val="000E7F50"/>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qFormat/>
    <w:rsid w:val="000E7F50"/>
    <w:pPr>
      <w:keepNext/>
      <w:numPr>
        <w:numId w:val="46"/>
      </w:numPr>
      <w:tabs>
        <w:tab w:val="left" w:pos="170"/>
      </w:tabs>
      <w:spacing w:before="120" w:after="120" w:line="240" w:lineRule="auto"/>
      <w:ind w:left="357" w:hanging="357"/>
      <w:jc w:val="both"/>
    </w:pPr>
    <w:rPr>
      <w:rFonts w:eastAsia="Calibri" w:cs="Calibri"/>
      <w:b/>
      <w:iCs/>
      <w:color w:val="000000"/>
      <w:szCs w:val="18"/>
    </w:rPr>
  </w:style>
  <w:style w:type="paragraph" w:styleId="Zoznamsodrkami">
    <w:name w:val="List Bullet"/>
    <w:basedOn w:val="Normlny"/>
    <w:uiPriority w:val="4"/>
    <w:unhideWhenUsed/>
    <w:qFormat/>
    <w:rsid w:val="000E7F50"/>
    <w:pPr>
      <w:numPr>
        <w:numId w:val="47"/>
      </w:numPr>
      <w:contextualSpacing/>
    </w:pPr>
  </w:style>
  <w:style w:type="numbering" w:customStyle="1" w:styleId="tl3">
    <w:name w:val="Štýl3"/>
    <w:uiPriority w:val="99"/>
    <w:rsid w:val="000E7F50"/>
    <w:pPr>
      <w:numPr>
        <w:numId w:val="48"/>
      </w:numPr>
    </w:pPr>
  </w:style>
  <w:style w:type="numbering" w:customStyle="1" w:styleId="tl4">
    <w:name w:val="Štýl4"/>
    <w:uiPriority w:val="99"/>
    <w:rsid w:val="000E7F50"/>
    <w:pPr>
      <w:numPr>
        <w:numId w:val="49"/>
      </w:numPr>
    </w:pPr>
  </w:style>
  <w:style w:type="numbering" w:customStyle="1" w:styleId="tl5">
    <w:name w:val="Štýl5"/>
    <w:uiPriority w:val="99"/>
    <w:rsid w:val="000E7F50"/>
    <w:pPr>
      <w:numPr>
        <w:numId w:val="50"/>
      </w:numPr>
    </w:pPr>
  </w:style>
  <w:style w:type="numbering" w:customStyle="1" w:styleId="tl6">
    <w:name w:val="Štýl6"/>
    <w:uiPriority w:val="99"/>
    <w:rsid w:val="000E7F50"/>
    <w:pPr>
      <w:numPr>
        <w:numId w:val="51"/>
      </w:numPr>
    </w:pPr>
  </w:style>
  <w:style w:type="numbering" w:customStyle="1" w:styleId="tl7">
    <w:name w:val="Štýl7"/>
    <w:uiPriority w:val="99"/>
    <w:rsid w:val="000E7F50"/>
    <w:pPr>
      <w:numPr>
        <w:numId w:val="52"/>
      </w:numPr>
    </w:pPr>
  </w:style>
  <w:style w:type="numbering" w:customStyle="1" w:styleId="tl8">
    <w:name w:val="Štýl8"/>
    <w:uiPriority w:val="99"/>
    <w:rsid w:val="000E7F50"/>
    <w:pPr>
      <w:numPr>
        <w:numId w:val="53"/>
      </w:numPr>
    </w:pPr>
  </w:style>
  <w:style w:type="numbering" w:customStyle="1" w:styleId="Importovantl1">
    <w:name w:val="Importovaný štýl 1"/>
    <w:rsid w:val="007D51EB"/>
    <w:pPr>
      <w:numPr>
        <w:numId w:val="56"/>
      </w:numPr>
    </w:pPr>
  </w:style>
  <w:style w:type="numbering" w:customStyle="1" w:styleId="Importovantl2">
    <w:name w:val="Importovaný štýl 2"/>
    <w:rsid w:val="007D51EB"/>
    <w:pPr>
      <w:numPr>
        <w:numId w:val="57"/>
      </w:numPr>
    </w:pPr>
  </w:style>
  <w:style w:type="paragraph" w:customStyle="1" w:styleId="05">
    <w:name w:val="0.5"/>
    <w:basedOn w:val="05-10"/>
    <w:rsid w:val="00FB50D1"/>
    <w:pPr>
      <w:spacing w:after="100" w:line="300" w:lineRule="auto"/>
      <w:ind w:left="284" w:hanging="1"/>
    </w:pPr>
    <w:rPr>
      <w:sz w:val="20"/>
      <w:lang w:eastAsia="cs-CZ"/>
    </w:rPr>
  </w:style>
  <w:style w:type="paragraph" w:customStyle="1" w:styleId="00-125">
    <w:name w:val="0.0-1.25"/>
    <w:basedOn w:val="Normlny"/>
    <w:rsid w:val="00DB00B2"/>
    <w:pPr>
      <w:spacing w:after="0" w:line="300" w:lineRule="auto"/>
      <w:ind w:left="709" w:hanging="709"/>
      <w:jc w:val="both"/>
    </w:pPr>
    <w:rPr>
      <w:rFonts w:ascii="Arial" w:hAnsi="Arial"/>
      <w:sz w:val="20"/>
      <w:szCs w:val="20"/>
      <w:lang w:eastAsia="cs-CZ"/>
    </w:rPr>
  </w:style>
  <w:style w:type="character" w:customStyle="1" w:styleId="Nevyrieenzmienka1">
    <w:name w:val="Nevyriešená zmienka1"/>
    <w:basedOn w:val="Predvolenpsmoodseku"/>
    <w:uiPriority w:val="99"/>
    <w:semiHidden/>
    <w:unhideWhenUsed/>
    <w:rsid w:val="004E1DBA"/>
    <w:rPr>
      <w:color w:val="605E5C"/>
      <w:shd w:val="clear" w:color="auto" w:fill="E1DFDD"/>
    </w:rPr>
  </w:style>
  <w:style w:type="character" w:customStyle="1" w:styleId="Nevyrieenzmienka2">
    <w:name w:val="Nevyriešená zmienka2"/>
    <w:basedOn w:val="Predvolenpsmoodseku"/>
    <w:uiPriority w:val="99"/>
    <w:semiHidden/>
    <w:unhideWhenUsed/>
    <w:rsid w:val="00EA459B"/>
    <w:rPr>
      <w:color w:val="605E5C"/>
      <w:shd w:val="clear" w:color="auto" w:fill="E1DFDD"/>
    </w:rPr>
  </w:style>
  <w:style w:type="character" w:customStyle="1" w:styleId="Nevyrieenzmienka3">
    <w:name w:val="Nevyriešená zmienka3"/>
    <w:basedOn w:val="Predvolenpsmoodseku"/>
    <w:uiPriority w:val="99"/>
    <w:semiHidden/>
    <w:unhideWhenUsed/>
    <w:rsid w:val="00B55382"/>
    <w:rPr>
      <w:color w:val="605E5C"/>
      <w:shd w:val="clear" w:color="auto" w:fill="E1DFDD"/>
    </w:rPr>
  </w:style>
  <w:style w:type="paragraph" w:styleId="Zoznamsodrkami3">
    <w:name w:val="List Bullet 3"/>
    <w:basedOn w:val="Zoznamsodrkami2"/>
    <w:uiPriority w:val="99"/>
    <w:unhideWhenUsed/>
    <w:rsid w:val="00F53BF1"/>
    <w:pPr>
      <w:numPr>
        <w:numId w:val="0"/>
      </w:numPr>
      <w:tabs>
        <w:tab w:val="clear" w:pos="2700"/>
      </w:tabs>
      <w:spacing w:before="60" w:after="60"/>
      <w:ind w:left="1080" w:hanging="360"/>
      <w:contextualSpacing/>
      <w:jc w:val="both"/>
    </w:pPr>
    <w:rPr>
      <w:rFonts w:ascii="Calibri" w:eastAsiaTheme="minorHAnsi" w:hAnsi="Calibri" w:cs="Calibri"/>
      <w:sz w:val="22"/>
      <w:szCs w:val="22"/>
      <w:lang w:eastAsia="en-US"/>
    </w:rPr>
  </w:style>
  <w:style w:type="paragraph" w:styleId="Zoznamsodrkami5">
    <w:name w:val="List Bullet 5"/>
    <w:basedOn w:val="Zoznamsodrkami4"/>
    <w:uiPriority w:val="99"/>
    <w:unhideWhenUsed/>
    <w:rsid w:val="00F53BF1"/>
    <w:pPr>
      <w:numPr>
        <w:numId w:val="0"/>
      </w:numPr>
      <w:spacing w:before="60" w:after="60"/>
      <w:ind w:left="1800" w:hanging="360"/>
      <w:contextualSpacing/>
      <w:jc w:val="both"/>
    </w:pPr>
    <w:rPr>
      <w:rFonts w:ascii="Calibri" w:eastAsiaTheme="minorHAnsi" w:hAnsi="Calibri" w:cs="Calibri"/>
      <w:sz w:val="22"/>
      <w:szCs w:val="22"/>
      <w:lang w:eastAsia="en-US"/>
    </w:rPr>
  </w:style>
  <w:style w:type="numbering" w:customStyle="1" w:styleId="HBHOdrkovseznam">
    <w:name w:val="HBH_Odrážkový_seznam"/>
    <w:uiPriority w:val="99"/>
    <w:rsid w:val="00F53BF1"/>
    <w:pPr>
      <w:numPr>
        <w:numId w:val="64"/>
      </w:numPr>
    </w:pPr>
  </w:style>
  <w:style w:type="paragraph" w:customStyle="1" w:styleId="Podnadpis2">
    <w:name w:val="Podnadpis 2"/>
    <w:basedOn w:val="Podtitul"/>
    <w:link w:val="Podnadpis2Char"/>
    <w:uiPriority w:val="38"/>
    <w:semiHidden/>
    <w:rsid w:val="00F53BF1"/>
    <w:pPr>
      <w:numPr>
        <w:ilvl w:val="1"/>
      </w:numPr>
      <w:spacing w:before="360"/>
      <w:jc w:val="left"/>
    </w:pPr>
    <w:rPr>
      <w:rFonts w:ascii="Calibri" w:eastAsia="Times New Roman" w:hAnsi="Calibri" w:cs="Calibri"/>
      <w:b w:val="0"/>
      <w:sz w:val="36"/>
      <w:szCs w:val="22"/>
      <w:lang w:eastAsia="en-US"/>
    </w:rPr>
  </w:style>
  <w:style w:type="character" w:customStyle="1" w:styleId="Podnadpis2Char">
    <w:name w:val="Podnadpis 2 Char"/>
    <w:link w:val="Podnadpis2"/>
    <w:uiPriority w:val="38"/>
    <w:semiHidden/>
    <w:rsid w:val="00F53BF1"/>
    <w:rPr>
      <w:rFonts w:ascii="Calibri" w:hAnsi="Calibri" w:cs="Calibri"/>
      <w:sz w:val="36"/>
      <w:szCs w:val="22"/>
      <w:lang w:eastAsia="en-US"/>
    </w:rPr>
  </w:style>
  <w:style w:type="paragraph" w:styleId="Popis">
    <w:name w:val="caption"/>
    <w:basedOn w:val="Normlny"/>
    <w:next w:val="Normlny"/>
    <w:uiPriority w:val="35"/>
    <w:unhideWhenUsed/>
    <w:qFormat/>
    <w:rsid w:val="00F53BF1"/>
    <w:pPr>
      <w:keepNext/>
      <w:tabs>
        <w:tab w:val="left" w:pos="170"/>
      </w:tabs>
      <w:spacing w:before="120" w:after="120" w:line="240" w:lineRule="auto"/>
      <w:ind w:left="357" w:hanging="357"/>
    </w:pPr>
    <w:rPr>
      <w:rFonts w:eastAsiaTheme="minorHAnsi" w:cs="Calibri"/>
      <w:b/>
      <w:iCs/>
      <w:color w:val="000000" w:themeColor="text1"/>
      <w:szCs w:val="18"/>
    </w:rPr>
  </w:style>
  <w:style w:type="table" w:customStyle="1" w:styleId="HBHtabulkazahlavi2">
    <w:name w:val="HBH_tabulka_zahlavi2"/>
    <w:basedOn w:val="Normlnatabuka"/>
    <w:uiPriority w:val="98"/>
    <w:rsid w:val="00F53BF1"/>
    <w:pPr>
      <w:spacing w:before="60" w:after="60"/>
    </w:pPr>
    <w:rPr>
      <w:rFonts w:ascii="Calibri" w:eastAsia="Calibri" w:hAnsi="Calibri"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paragraph" w:styleId="Textvysvetlivky">
    <w:name w:val="endnote text"/>
    <w:basedOn w:val="Normlny"/>
    <w:rsid w:val="00A408DE"/>
    <w:pPr>
      <w:spacing w:after="0" w:line="240" w:lineRule="auto"/>
    </w:pPr>
    <w:rPr>
      <w:rFonts w:ascii="Times New Roman" w:eastAsia="Calibri" w:hAnsi="Times New Roman"/>
      <w:sz w:val="20"/>
      <w:szCs w:val="20"/>
      <w:lang w:eastAsia="cs-CZ"/>
    </w:rPr>
  </w:style>
  <w:style w:type="character" w:customStyle="1" w:styleId="TextvysvetlivkyChar1">
    <w:name w:val="Text vysvetlivky Char1"/>
    <w:basedOn w:val="Predvolenpsmoodseku"/>
    <w:rsid w:val="00A408DE"/>
    <w:rPr>
      <w:rFonts w:ascii="Calibri" w:hAnsi="Calibri"/>
      <w:lang w:eastAsia="en-US"/>
    </w:rPr>
  </w:style>
  <w:style w:type="character" w:styleId="Odkaznavysvetlivku">
    <w:name w:val="endnote reference"/>
    <w:rsid w:val="00A408DE"/>
    <w:rPr>
      <w:vertAlign w:val="superscript"/>
    </w:rPr>
  </w:style>
  <w:style w:type="numbering" w:customStyle="1" w:styleId="1111112">
    <w:name w:val="1 / 1.1 / 1.1.12"/>
    <w:basedOn w:val="Bezzoznamu"/>
    <w:next w:val="111111"/>
    <w:rsid w:val="00A408DE"/>
    <w:pPr>
      <w:numPr>
        <w:numId w:val="5"/>
      </w:numPr>
    </w:pPr>
  </w:style>
  <w:style w:type="numbering" w:customStyle="1" w:styleId="Style32">
    <w:name w:val="Style32"/>
    <w:rsid w:val="00A408DE"/>
    <w:pPr>
      <w:numPr>
        <w:numId w:val="11"/>
      </w:numPr>
    </w:pPr>
  </w:style>
  <w:style w:type="numbering" w:customStyle="1" w:styleId="DPNumberingSlovakarticle2">
    <w:name w:val="D&amp;P Numbering (Slovak article)2"/>
    <w:rsid w:val="00A408DE"/>
    <w:pPr>
      <w:numPr>
        <w:numId w:val="6"/>
      </w:numPr>
    </w:pPr>
  </w:style>
  <w:style w:type="numbering" w:customStyle="1" w:styleId="tl12">
    <w:name w:val="Štýl12"/>
    <w:rsid w:val="00A408DE"/>
    <w:pPr>
      <w:numPr>
        <w:numId w:val="8"/>
      </w:numPr>
    </w:pPr>
  </w:style>
  <w:style w:type="numbering" w:customStyle="1" w:styleId="Style22">
    <w:name w:val="Style22"/>
    <w:rsid w:val="00A408DE"/>
    <w:pPr>
      <w:numPr>
        <w:numId w:val="10"/>
      </w:numPr>
    </w:pPr>
  </w:style>
  <w:style w:type="numbering" w:customStyle="1" w:styleId="Style42">
    <w:name w:val="Style42"/>
    <w:rsid w:val="00A408DE"/>
    <w:pPr>
      <w:numPr>
        <w:numId w:val="12"/>
      </w:numPr>
    </w:pPr>
  </w:style>
  <w:style w:type="numbering" w:customStyle="1" w:styleId="Style12">
    <w:name w:val="Style12"/>
    <w:rsid w:val="00A408DE"/>
    <w:pPr>
      <w:numPr>
        <w:numId w:val="9"/>
      </w:numPr>
    </w:pPr>
  </w:style>
  <w:style w:type="numbering" w:customStyle="1" w:styleId="Style52">
    <w:name w:val="Style52"/>
    <w:rsid w:val="00A408DE"/>
    <w:pPr>
      <w:numPr>
        <w:numId w:val="13"/>
      </w:numPr>
    </w:pPr>
  </w:style>
  <w:style w:type="numbering" w:customStyle="1" w:styleId="tl21">
    <w:name w:val="Štýl21"/>
    <w:uiPriority w:val="99"/>
    <w:rsid w:val="00A408DE"/>
    <w:pPr>
      <w:numPr>
        <w:numId w:val="62"/>
      </w:numPr>
    </w:pPr>
  </w:style>
  <w:style w:type="character" w:customStyle="1" w:styleId="Nevyrieenzmienka4">
    <w:name w:val="Nevyriešená zmienka4"/>
    <w:basedOn w:val="Predvolenpsmoodseku"/>
    <w:uiPriority w:val="99"/>
    <w:semiHidden/>
    <w:unhideWhenUsed/>
    <w:rsid w:val="00E70C32"/>
    <w:rPr>
      <w:color w:val="605E5C"/>
      <w:shd w:val="clear" w:color="auto" w:fill="E1DFDD"/>
    </w:rPr>
  </w:style>
  <w:style w:type="character" w:customStyle="1" w:styleId="Nevyrieenzmienka5">
    <w:name w:val="Nevyriešená zmienka5"/>
    <w:basedOn w:val="Predvolenpsmoodseku"/>
    <w:uiPriority w:val="99"/>
    <w:semiHidden/>
    <w:unhideWhenUsed/>
    <w:rsid w:val="00ED3498"/>
    <w:rPr>
      <w:color w:val="605E5C"/>
      <w:shd w:val="clear" w:color="auto" w:fill="E1DFDD"/>
    </w:rPr>
  </w:style>
  <w:style w:type="character" w:customStyle="1" w:styleId="BezriadkovaniaChar">
    <w:name w:val="Bez riadkovania Char"/>
    <w:basedOn w:val="Predvolenpsmoodseku"/>
    <w:link w:val="Bezriadkovania"/>
    <w:uiPriority w:val="1"/>
    <w:rsid w:val="0091581B"/>
    <w:rPr>
      <w:rFonts w:ascii="Calibri" w:hAnsi="Calibri"/>
      <w:sz w:val="22"/>
      <w:szCs w:val="22"/>
      <w:lang w:eastAsia="en-US"/>
    </w:rPr>
  </w:style>
  <w:style w:type="paragraph" w:customStyle="1" w:styleId="Zoznamsodrkami1">
    <w:name w:val="Zoznam s odrážkami1"/>
    <w:basedOn w:val="Normlny"/>
    <w:next w:val="Zoznamsodrkami"/>
    <w:uiPriority w:val="4"/>
    <w:unhideWhenUsed/>
    <w:qFormat/>
    <w:rsid w:val="0091581B"/>
    <w:pPr>
      <w:spacing w:before="60" w:after="60" w:line="240" w:lineRule="auto"/>
      <w:ind w:left="360" w:hanging="360"/>
      <w:contextualSpacing/>
      <w:jc w:val="both"/>
    </w:pPr>
    <w:rPr>
      <w:rFonts w:eastAsia="Calibri" w:cs="Calibri"/>
    </w:rPr>
  </w:style>
  <w:style w:type="numbering" w:customStyle="1" w:styleId="tl13">
    <w:name w:val="Štýl13"/>
    <w:uiPriority w:val="99"/>
    <w:rsid w:val="0091581B"/>
  </w:style>
  <w:style w:type="numbering" w:customStyle="1" w:styleId="HBHOdrkovseznam1">
    <w:name w:val="HBH_Odrážkový_seznam1"/>
    <w:uiPriority w:val="99"/>
    <w:rsid w:val="0091581B"/>
  </w:style>
  <w:style w:type="paragraph" w:customStyle="1" w:styleId="Popis2">
    <w:name w:val="Popis2"/>
    <w:basedOn w:val="Normlny"/>
    <w:next w:val="Normlny"/>
    <w:uiPriority w:val="35"/>
    <w:unhideWhenUsed/>
    <w:qFormat/>
    <w:rsid w:val="0091581B"/>
    <w:pPr>
      <w:keepNext/>
      <w:tabs>
        <w:tab w:val="left" w:pos="170"/>
      </w:tabs>
      <w:spacing w:before="120" w:after="120" w:line="240" w:lineRule="auto"/>
      <w:ind w:left="357" w:hanging="357"/>
    </w:pPr>
    <w:rPr>
      <w:rFonts w:eastAsia="Calibri" w:cs="Calibri"/>
      <w:b/>
      <w:iCs/>
      <w:color w:val="000000"/>
      <w:szCs w:val="18"/>
    </w:rPr>
  </w:style>
  <w:style w:type="table" w:customStyle="1" w:styleId="HBHtabulkazahlavi21">
    <w:name w:val="HBH_tabulka_zahlavi21"/>
    <w:basedOn w:val="Normlnatabuka"/>
    <w:uiPriority w:val="98"/>
    <w:rsid w:val="0091581B"/>
    <w:pPr>
      <w:spacing w:before="60" w:after="60"/>
    </w:pPr>
    <w:rPr>
      <w:rFonts w:ascii="Calibri" w:eastAsia="Calibri" w:hAnsi="Calibri"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1">
    <w:name w:val="HBH_tabulka_zahlavi1"/>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1">
    <w:name w:val="HBH_tabulka_zahlavi11"/>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Zdraznenie">
    <w:name w:val="Zdôraznenie"/>
    <w:basedOn w:val="Predvolenpsmoodseku"/>
    <w:uiPriority w:val="3"/>
    <w:qFormat/>
    <w:rsid w:val="0091581B"/>
    <w:rPr>
      <w:i/>
      <w:iCs/>
    </w:rPr>
  </w:style>
  <w:style w:type="numbering" w:customStyle="1" w:styleId="tl22">
    <w:name w:val="Štýl22"/>
    <w:uiPriority w:val="99"/>
    <w:rsid w:val="0091581B"/>
  </w:style>
  <w:style w:type="numbering" w:customStyle="1" w:styleId="Bezzoznamu4">
    <w:name w:val="Bez zoznamu4"/>
    <w:next w:val="Bezzoznamu"/>
    <w:uiPriority w:val="99"/>
    <w:semiHidden/>
    <w:unhideWhenUsed/>
    <w:rsid w:val="0091581B"/>
  </w:style>
  <w:style w:type="table" w:customStyle="1" w:styleId="Mriekatabuky4">
    <w:name w:val="Mriežka tabuľky4"/>
    <w:basedOn w:val="Normlnatabuka"/>
    <w:next w:val="Mriekatabuky"/>
    <w:uiPriority w:val="59"/>
    <w:rsid w:val="0091581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91581B"/>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tl14">
    <w:name w:val="Štýl14"/>
    <w:rsid w:val="0091581B"/>
  </w:style>
  <w:style w:type="numbering" w:customStyle="1" w:styleId="tl23">
    <w:name w:val="Štýl23"/>
    <w:uiPriority w:val="99"/>
    <w:rsid w:val="0091581B"/>
  </w:style>
  <w:style w:type="numbering" w:customStyle="1" w:styleId="Bezzoznamu5">
    <w:name w:val="Bez zoznamu5"/>
    <w:next w:val="Bezzoznamu"/>
    <w:uiPriority w:val="99"/>
    <w:semiHidden/>
    <w:unhideWhenUsed/>
    <w:rsid w:val="0091581B"/>
  </w:style>
  <w:style w:type="table" w:customStyle="1" w:styleId="Mriekatabuky5">
    <w:name w:val="Mriežka tabuľky5"/>
    <w:basedOn w:val="Normlnatabuka"/>
    <w:next w:val="Mriekatabuky"/>
    <w:uiPriority w:val="39"/>
    <w:rsid w:val="0091581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5">
    <w:name w:val="Štýl15"/>
    <w:uiPriority w:val="99"/>
    <w:rsid w:val="0091581B"/>
  </w:style>
  <w:style w:type="numbering" w:customStyle="1" w:styleId="HBHOdrkovseznam2">
    <w:name w:val="HBH_Odrážkový_seznam2"/>
    <w:uiPriority w:val="99"/>
    <w:rsid w:val="0091581B"/>
  </w:style>
  <w:style w:type="paragraph" w:customStyle="1" w:styleId="Popis3">
    <w:name w:val="Popis3"/>
    <w:basedOn w:val="Normlny"/>
    <w:next w:val="Normlny"/>
    <w:uiPriority w:val="35"/>
    <w:unhideWhenUsed/>
    <w:qFormat/>
    <w:rsid w:val="0091581B"/>
    <w:pPr>
      <w:keepNext/>
      <w:tabs>
        <w:tab w:val="left" w:pos="170"/>
      </w:tabs>
      <w:spacing w:before="120" w:after="120" w:line="240" w:lineRule="auto"/>
      <w:ind w:left="357" w:hanging="357"/>
    </w:pPr>
    <w:rPr>
      <w:rFonts w:eastAsia="Calibri" w:cs="Calibri"/>
      <w:b/>
      <w:iCs/>
      <w:color w:val="000000"/>
      <w:szCs w:val="18"/>
    </w:rPr>
  </w:style>
  <w:style w:type="table" w:customStyle="1" w:styleId="HBHtabulkazahlavi22">
    <w:name w:val="HBH_tabulka_zahlavi22"/>
    <w:basedOn w:val="Normlnatabuka"/>
    <w:uiPriority w:val="98"/>
    <w:rsid w:val="0091581B"/>
    <w:pPr>
      <w:spacing w:before="60" w:after="60"/>
    </w:pPr>
    <w:rPr>
      <w:rFonts w:ascii="Calibri" w:eastAsia="Calibri" w:hAnsi="Calibri"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3">
    <w:name w:val="HBH_tabulka_zahlavi3"/>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2">
    <w:name w:val="HBH_tabulka_zahlavi12"/>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Nevyrieenzmienka6">
    <w:name w:val="Nevyriešená zmienka6"/>
    <w:basedOn w:val="Predvolenpsmoodseku"/>
    <w:uiPriority w:val="99"/>
    <w:semiHidden/>
    <w:unhideWhenUsed/>
    <w:rsid w:val="0055433A"/>
    <w:rPr>
      <w:color w:val="605E5C"/>
      <w:shd w:val="clear" w:color="auto" w:fill="E1DFDD"/>
    </w:rPr>
  </w:style>
  <w:style w:type="character" w:customStyle="1" w:styleId="Nevyrieenzmienka7">
    <w:name w:val="Nevyriešená zmienka7"/>
    <w:basedOn w:val="Predvolenpsmoodseku"/>
    <w:uiPriority w:val="99"/>
    <w:semiHidden/>
    <w:unhideWhenUsed/>
    <w:rsid w:val="000B75D8"/>
    <w:rPr>
      <w:color w:val="605E5C"/>
      <w:shd w:val="clear" w:color="auto" w:fill="E1DFDD"/>
    </w:rPr>
  </w:style>
  <w:style w:type="character" w:customStyle="1" w:styleId="Nevyrieenzmienka70">
    <w:name w:val="Nevyriešená zmienka7"/>
    <w:basedOn w:val="Predvolenpsmoodseku"/>
    <w:uiPriority w:val="99"/>
    <w:semiHidden/>
    <w:unhideWhenUsed/>
    <w:rsid w:val="00601B17"/>
    <w:rPr>
      <w:color w:val="605E5C"/>
      <w:shd w:val="clear" w:color="auto" w:fill="E1DFDD"/>
    </w:rPr>
  </w:style>
  <w:style w:type="paragraph" w:customStyle="1" w:styleId="05-100">
    <w:name w:val="0.5 - 1.0"/>
    <w:basedOn w:val="Normlny"/>
    <w:rsid w:val="00FA41B3"/>
    <w:pPr>
      <w:spacing w:after="0" w:line="240" w:lineRule="auto"/>
      <w:ind w:left="568" w:hanging="284"/>
      <w:jc w:val="both"/>
    </w:pPr>
    <w:rPr>
      <w:rFonts w:ascii="Arial" w:hAnsi="Arial"/>
      <w:noProof w:val="0"/>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5088">
      <w:bodyDiv w:val="1"/>
      <w:marLeft w:val="0"/>
      <w:marRight w:val="0"/>
      <w:marTop w:val="0"/>
      <w:marBottom w:val="0"/>
      <w:divBdr>
        <w:top w:val="none" w:sz="0" w:space="0" w:color="auto"/>
        <w:left w:val="none" w:sz="0" w:space="0" w:color="auto"/>
        <w:bottom w:val="none" w:sz="0" w:space="0" w:color="auto"/>
        <w:right w:val="none" w:sz="0" w:space="0" w:color="auto"/>
      </w:divBdr>
    </w:div>
    <w:div w:id="29454089">
      <w:bodyDiv w:val="1"/>
      <w:marLeft w:val="0"/>
      <w:marRight w:val="0"/>
      <w:marTop w:val="0"/>
      <w:marBottom w:val="0"/>
      <w:divBdr>
        <w:top w:val="none" w:sz="0" w:space="0" w:color="auto"/>
        <w:left w:val="none" w:sz="0" w:space="0" w:color="auto"/>
        <w:bottom w:val="none" w:sz="0" w:space="0" w:color="auto"/>
        <w:right w:val="none" w:sz="0" w:space="0" w:color="auto"/>
      </w:divBdr>
    </w:div>
    <w:div w:id="229848703">
      <w:bodyDiv w:val="1"/>
      <w:marLeft w:val="0"/>
      <w:marRight w:val="0"/>
      <w:marTop w:val="0"/>
      <w:marBottom w:val="0"/>
      <w:divBdr>
        <w:top w:val="none" w:sz="0" w:space="0" w:color="auto"/>
        <w:left w:val="none" w:sz="0" w:space="0" w:color="auto"/>
        <w:bottom w:val="none" w:sz="0" w:space="0" w:color="auto"/>
        <w:right w:val="none" w:sz="0" w:space="0" w:color="auto"/>
      </w:divBdr>
    </w:div>
    <w:div w:id="249588372">
      <w:bodyDiv w:val="1"/>
      <w:marLeft w:val="0"/>
      <w:marRight w:val="0"/>
      <w:marTop w:val="0"/>
      <w:marBottom w:val="0"/>
      <w:divBdr>
        <w:top w:val="none" w:sz="0" w:space="0" w:color="auto"/>
        <w:left w:val="none" w:sz="0" w:space="0" w:color="auto"/>
        <w:bottom w:val="none" w:sz="0" w:space="0" w:color="auto"/>
        <w:right w:val="none" w:sz="0" w:space="0" w:color="auto"/>
      </w:divBdr>
    </w:div>
    <w:div w:id="262231112">
      <w:bodyDiv w:val="1"/>
      <w:marLeft w:val="0"/>
      <w:marRight w:val="0"/>
      <w:marTop w:val="0"/>
      <w:marBottom w:val="0"/>
      <w:divBdr>
        <w:top w:val="none" w:sz="0" w:space="0" w:color="auto"/>
        <w:left w:val="none" w:sz="0" w:space="0" w:color="auto"/>
        <w:bottom w:val="none" w:sz="0" w:space="0" w:color="auto"/>
        <w:right w:val="none" w:sz="0" w:space="0" w:color="auto"/>
      </w:divBdr>
    </w:div>
    <w:div w:id="347829555">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16755556">
      <w:bodyDiv w:val="1"/>
      <w:marLeft w:val="0"/>
      <w:marRight w:val="0"/>
      <w:marTop w:val="0"/>
      <w:marBottom w:val="0"/>
      <w:divBdr>
        <w:top w:val="none" w:sz="0" w:space="0" w:color="auto"/>
        <w:left w:val="none" w:sz="0" w:space="0" w:color="auto"/>
        <w:bottom w:val="none" w:sz="0" w:space="0" w:color="auto"/>
        <w:right w:val="none" w:sz="0" w:space="0" w:color="auto"/>
      </w:divBdr>
    </w:div>
    <w:div w:id="524288723">
      <w:bodyDiv w:val="1"/>
      <w:marLeft w:val="0"/>
      <w:marRight w:val="0"/>
      <w:marTop w:val="0"/>
      <w:marBottom w:val="0"/>
      <w:divBdr>
        <w:top w:val="none" w:sz="0" w:space="0" w:color="auto"/>
        <w:left w:val="none" w:sz="0" w:space="0" w:color="auto"/>
        <w:bottom w:val="none" w:sz="0" w:space="0" w:color="auto"/>
        <w:right w:val="none" w:sz="0" w:space="0" w:color="auto"/>
      </w:divBdr>
    </w:div>
    <w:div w:id="570584983">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761803873">
      <w:bodyDiv w:val="1"/>
      <w:marLeft w:val="0"/>
      <w:marRight w:val="0"/>
      <w:marTop w:val="0"/>
      <w:marBottom w:val="0"/>
      <w:divBdr>
        <w:top w:val="none" w:sz="0" w:space="0" w:color="auto"/>
        <w:left w:val="none" w:sz="0" w:space="0" w:color="auto"/>
        <w:bottom w:val="none" w:sz="0" w:space="0" w:color="auto"/>
        <w:right w:val="none" w:sz="0" w:space="0" w:color="auto"/>
      </w:divBdr>
    </w:div>
    <w:div w:id="764882671">
      <w:bodyDiv w:val="1"/>
      <w:marLeft w:val="0"/>
      <w:marRight w:val="0"/>
      <w:marTop w:val="0"/>
      <w:marBottom w:val="0"/>
      <w:divBdr>
        <w:top w:val="none" w:sz="0" w:space="0" w:color="auto"/>
        <w:left w:val="none" w:sz="0" w:space="0" w:color="auto"/>
        <w:bottom w:val="none" w:sz="0" w:space="0" w:color="auto"/>
        <w:right w:val="none" w:sz="0" w:space="0" w:color="auto"/>
      </w:divBdr>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04858773">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9967110">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032147055">
      <w:bodyDiv w:val="1"/>
      <w:marLeft w:val="0"/>
      <w:marRight w:val="0"/>
      <w:marTop w:val="0"/>
      <w:marBottom w:val="0"/>
      <w:divBdr>
        <w:top w:val="none" w:sz="0" w:space="0" w:color="auto"/>
        <w:left w:val="none" w:sz="0" w:space="0" w:color="auto"/>
        <w:bottom w:val="none" w:sz="0" w:space="0" w:color="auto"/>
        <w:right w:val="none" w:sz="0" w:space="0" w:color="auto"/>
      </w:divBdr>
    </w:div>
    <w:div w:id="1089501764">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067390">
      <w:bodyDiv w:val="1"/>
      <w:marLeft w:val="0"/>
      <w:marRight w:val="0"/>
      <w:marTop w:val="0"/>
      <w:marBottom w:val="0"/>
      <w:divBdr>
        <w:top w:val="none" w:sz="0" w:space="0" w:color="auto"/>
        <w:left w:val="none" w:sz="0" w:space="0" w:color="auto"/>
        <w:bottom w:val="none" w:sz="0" w:space="0" w:color="auto"/>
        <w:right w:val="none" w:sz="0" w:space="0" w:color="auto"/>
      </w:divBdr>
    </w:div>
    <w:div w:id="1396778927">
      <w:bodyDiv w:val="1"/>
      <w:marLeft w:val="0"/>
      <w:marRight w:val="0"/>
      <w:marTop w:val="0"/>
      <w:marBottom w:val="0"/>
      <w:divBdr>
        <w:top w:val="none" w:sz="0" w:space="0" w:color="auto"/>
        <w:left w:val="none" w:sz="0" w:space="0" w:color="auto"/>
        <w:bottom w:val="none" w:sz="0" w:space="0" w:color="auto"/>
        <w:right w:val="none" w:sz="0" w:space="0" w:color="auto"/>
      </w:divBdr>
    </w:div>
    <w:div w:id="1421101670">
      <w:bodyDiv w:val="1"/>
      <w:marLeft w:val="0"/>
      <w:marRight w:val="0"/>
      <w:marTop w:val="0"/>
      <w:marBottom w:val="0"/>
      <w:divBdr>
        <w:top w:val="none" w:sz="0" w:space="0" w:color="auto"/>
        <w:left w:val="none" w:sz="0" w:space="0" w:color="auto"/>
        <w:bottom w:val="none" w:sz="0" w:space="0" w:color="auto"/>
        <w:right w:val="none" w:sz="0" w:space="0" w:color="auto"/>
      </w:divBdr>
    </w:div>
    <w:div w:id="1447500747">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35866653">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62143173">
      <w:bodyDiv w:val="1"/>
      <w:marLeft w:val="0"/>
      <w:marRight w:val="0"/>
      <w:marTop w:val="0"/>
      <w:marBottom w:val="0"/>
      <w:divBdr>
        <w:top w:val="none" w:sz="0" w:space="0" w:color="auto"/>
        <w:left w:val="none" w:sz="0" w:space="0" w:color="auto"/>
        <w:bottom w:val="none" w:sz="0" w:space="0" w:color="auto"/>
        <w:right w:val="none" w:sz="0" w:space="0" w:color="auto"/>
      </w:divBdr>
    </w:div>
    <w:div w:id="1803184205">
      <w:bodyDiv w:val="1"/>
      <w:marLeft w:val="0"/>
      <w:marRight w:val="0"/>
      <w:marTop w:val="0"/>
      <w:marBottom w:val="0"/>
      <w:divBdr>
        <w:top w:val="none" w:sz="0" w:space="0" w:color="auto"/>
        <w:left w:val="none" w:sz="0" w:space="0" w:color="auto"/>
        <w:bottom w:val="none" w:sz="0" w:space="0" w:color="auto"/>
        <w:right w:val="none" w:sz="0" w:space="0" w:color="auto"/>
      </w:divBdr>
    </w:div>
    <w:div w:id="1816146465">
      <w:bodyDiv w:val="1"/>
      <w:marLeft w:val="0"/>
      <w:marRight w:val="0"/>
      <w:marTop w:val="0"/>
      <w:marBottom w:val="0"/>
      <w:divBdr>
        <w:top w:val="none" w:sz="0" w:space="0" w:color="auto"/>
        <w:left w:val="none" w:sz="0" w:space="0" w:color="auto"/>
        <w:bottom w:val="none" w:sz="0" w:space="0" w:color="auto"/>
        <w:right w:val="none" w:sz="0" w:space="0" w:color="auto"/>
      </w:divBdr>
    </w:div>
    <w:div w:id="1960410253">
      <w:bodyDiv w:val="1"/>
      <w:marLeft w:val="0"/>
      <w:marRight w:val="0"/>
      <w:marTop w:val="0"/>
      <w:marBottom w:val="0"/>
      <w:divBdr>
        <w:top w:val="none" w:sz="0" w:space="0" w:color="auto"/>
        <w:left w:val="none" w:sz="0" w:space="0" w:color="auto"/>
        <w:bottom w:val="none" w:sz="0" w:space="0" w:color="auto"/>
        <w:right w:val="none" w:sz="0" w:space="0" w:color="auto"/>
      </w:divBdr>
    </w:div>
    <w:div w:id="2019387666">
      <w:bodyDiv w:val="1"/>
      <w:marLeft w:val="0"/>
      <w:marRight w:val="0"/>
      <w:marTop w:val="0"/>
      <w:marBottom w:val="0"/>
      <w:divBdr>
        <w:top w:val="none" w:sz="0" w:space="0" w:color="auto"/>
        <w:left w:val="none" w:sz="0" w:space="0" w:color="auto"/>
        <w:bottom w:val="none" w:sz="0" w:space="0" w:color="auto"/>
        <w:right w:val="none" w:sz="0" w:space="0" w:color="auto"/>
      </w:divBdr>
    </w:div>
    <w:div w:id="2053580672">
      <w:bodyDiv w:val="1"/>
      <w:marLeft w:val="0"/>
      <w:marRight w:val="0"/>
      <w:marTop w:val="0"/>
      <w:marBottom w:val="0"/>
      <w:divBdr>
        <w:top w:val="none" w:sz="0" w:space="0" w:color="auto"/>
        <w:left w:val="none" w:sz="0" w:space="0" w:color="auto"/>
        <w:bottom w:val="none" w:sz="0" w:space="0" w:color="auto"/>
        <w:right w:val="none" w:sz="0" w:space="0" w:color="auto"/>
      </w:divBdr>
    </w:div>
    <w:div w:id="211736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rbora.lajkova@ndsas.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www.uvo.gov.sk/vyhladavanie/vyhladavanie-profilov/detail/9127"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CEC91-F026-4962-AE18-787234AB6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23847</Words>
  <Characters>135932</Characters>
  <Application>Microsoft Office Word</Application>
  <DocSecurity>0</DocSecurity>
  <Lines>1132</Lines>
  <Paragraphs>318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159461</CharactersWithSpaces>
  <SharedDoc>false</SharedDoc>
  <HLinks>
    <vt:vector size="360" baseType="variant">
      <vt:variant>
        <vt:i4>7078011</vt:i4>
      </vt:variant>
      <vt:variant>
        <vt:i4>180</vt:i4>
      </vt:variant>
      <vt:variant>
        <vt:i4>0</vt:i4>
      </vt:variant>
      <vt:variant>
        <vt:i4>5</vt:i4>
      </vt:variant>
      <vt:variant>
        <vt:lpwstr>http://www.zakonypreludi.sk/zz/2002-480</vt:lpwstr>
      </vt:variant>
      <vt:variant>
        <vt:lpwstr/>
      </vt:variant>
      <vt:variant>
        <vt:i4>6619256</vt:i4>
      </vt:variant>
      <vt:variant>
        <vt:i4>177</vt:i4>
      </vt:variant>
      <vt:variant>
        <vt:i4>0</vt:i4>
      </vt:variant>
      <vt:variant>
        <vt:i4>5</vt:i4>
      </vt:variant>
      <vt:variant>
        <vt:lpwstr>http://www.zakonypreludi.sk/zz/2011-404</vt:lpwstr>
      </vt:variant>
      <vt:variant>
        <vt:lpwstr/>
      </vt:variant>
      <vt:variant>
        <vt:i4>6422650</vt:i4>
      </vt:variant>
      <vt:variant>
        <vt:i4>174</vt:i4>
      </vt:variant>
      <vt:variant>
        <vt:i4>0</vt:i4>
      </vt:variant>
      <vt:variant>
        <vt:i4>5</vt:i4>
      </vt:variant>
      <vt:variant>
        <vt:lpwstr>http://www.zakonypreludi.sk/zz/2003-461</vt:lpwstr>
      </vt:variant>
      <vt:variant>
        <vt:lpwstr/>
      </vt:variant>
      <vt:variant>
        <vt:i4>2424958</vt:i4>
      </vt:variant>
      <vt:variant>
        <vt:i4>171</vt:i4>
      </vt:variant>
      <vt:variant>
        <vt:i4>0</vt:i4>
      </vt:variant>
      <vt:variant>
        <vt:i4>5</vt:i4>
      </vt:variant>
      <vt:variant>
        <vt:lpwstr>http://www.zakonypreludi.sk/zz/2015-343/znenie-20170201</vt:lpwstr>
      </vt:variant>
      <vt:variant>
        <vt:lpwstr>f4439933</vt:lpwstr>
      </vt:variant>
      <vt:variant>
        <vt:i4>2359422</vt:i4>
      </vt:variant>
      <vt:variant>
        <vt:i4>168</vt:i4>
      </vt:variant>
      <vt:variant>
        <vt:i4>0</vt:i4>
      </vt:variant>
      <vt:variant>
        <vt:i4>5</vt:i4>
      </vt:variant>
      <vt:variant>
        <vt:lpwstr>http://www.zakonypreludi.sk/zz/2015-343/znenie-20170201</vt:lpwstr>
      </vt:variant>
      <vt:variant>
        <vt:lpwstr>f4439932</vt:lpwstr>
      </vt:variant>
      <vt:variant>
        <vt:i4>2359422</vt:i4>
      </vt:variant>
      <vt:variant>
        <vt:i4>165</vt:i4>
      </vt:variant>
      <vt:variant>
        <vt:i4>0</vt:i4>
      </vt:variant>
      <vt:variant>
        <vt:i4>5</vt:i4>
      </vt:variant>
      <vt:variant>
        <vt:lpwstr>http://www.zakonypreludi.sk/zz/2015-343/znenie-20170201</vt:lpwstr>
      </vt:variant>
      <vt:variant>
        <vt:lpwstr>f4439932</vt:lpwstr>
      </vt:variant>
      <vt:variant>
        <vt:i4>7602206</vt:i4>
      </vt:variant>
      <vt:variant>
        <vt:i4>162</vt:i4>
      </vt:variant>
      <vt:variant>
        <vt:i4>0</vt:i4>
      </vt:variant>
      <vt:variant>
        <vt:i4>5</vt:i4>
      </vt:variant>
      <vt:variant>
        <vt:lpwstr>mailto:radoslava.rajska@ndsas.sk</vt:lpwstr>
      </vt:variant>
      <vt:variant>
        <vt:lpwstr/>
      </vt:variant>
      <vt:variant>
        <vt:i4>3604544</vt:i4>
      </vt:variant>
      <vt:variant>
        <vt:i4>159</vt:i4>
      </vt:variant>
      <vt:variant>
        <vt:i4>0</vt:i4>
      </vt:variant>
      <vt:variant>
        <vt:i4>5</vt:i4>
      </vt:variant>
      <vt:variant>
        <vt:lpwstr>mailto:monika.kovackova@ndsas.sk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3604544</vt:i4>
      </vt:variant>
      <vt:variant>
        <vt:i4>153</vt:i4>
      </vt:variant>
      <vt:variant>
        <vt:i4>0</vt:i4>
      </vt:variant>
      <vt:variant>
        <vt:i4>5</vt:i4>
      </vt:variant>
      <vt:variant>
        <vt:lpwstr>mailto:monika.kovackova@ndsas.sk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2025-06-26T09:14:00Z</dcterms:created>
  <dcterms:modified xsi:type="dcterms:W3CDTF">2025-06-26T09:14:00Z</dcterms:modified>
</cp:coreProperties>
</file>